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1834AB" w14:textId="1195B2E7" w:rsidR="00450AE3" w:rsidRDefault="008B04B0" w:rsidP="004B5B26">
      <w:pPr>
        <w:pStyle w:val="TtuloREE"/>
        <w:numPr>
          <w:ilvl w:val="0"/>
          <w:numId w:val="0"/>
        </w:numPr>
        <w:ind w:left="709" w:hanging="709"/>
        <w:jc w:val="center"/>
        <w:rPr>
          <w:b/>
          <w:sz w:val="24"/>
        </w:rPr>
      </w:pPr>
      <w:bookmarkStart w:id="0" w:name="_Ref316981673"/>
      <w:bookmarkStart w:id="1" w:name="_Toc377544991"/>
      <w:bookmarkStart w:id="2" w:name="_Toc377545271"/>
      <w:bookmarkStart w:id="3" w:name="_Toc377545573"/>
      <w:bookmarkStart w:id="4" w:name="_Toc377546453"/>
      <w:bookmarkStart w:id="5" w:name="_Toc377548201"/>
      <w:bookmarkStart w:id="6" w:name="_Toc377548443"/>
      <w:bookmarkStart w:id="7" w:name="_Toc377549405"/>
      <w:bookmarkStart w:id="8" w:name="_Toc377550965"/>
      <w:bookmarkStart w:id="9" w:name="_Toc377551085"/>
      <w:bookmarkStart w:id="10" w:name="_Toc377551173"/>
      <w:bookmarkStart w:id="11" w:name="_Toc377551230"/>
      <w:bookmarkStart w:id="12" w:name="_Toc377551328"/>
      <w:bookmarkStart w:id="13" w:name="_Toc377551399"/>
      <w:bookmarkStart w:id="14" w:name="_Toc377551520"/>
      <w:bookmarkStart w:id="15" w:name="_Toc377551557"/>
      <w:bookmarkStart w:id="16" w:name="_Toc377551613"/>
      <w:bookmarkStart w:id="17" w:name="_Toc377551655"/>
      <w:bookmarkStart w:id="18" w:name="_Toc377551799"/>
      <w:bookmarkStart w:id="19" w:name="_Toc377551854"/>
      <w:bookmarkStart w:id="20" w:name="_Toc377551899"/>
      <w:bookmarkStart w:id="21" w:name="_Toc377551929"/>
      <w:bookmarkStart w:id="22" w:name="_Toc377552044"/>
      <w:bookmarkStart w:id="23" w:name="_Toc377552130"/>
      <w:bookmarkStart w:id="24" w:name="_Toc377552205"/>
      <w:bookmarkStart w:id="25" w:name="_Toc377552279"/>
      <w:r w:rsidRPr="00DD2E82">
        <w:rPr>
          <w:b/>
          <w:sz w:val="24"/>
        </w:rPr>
        <w:t>P.O.</w:t>
      </w:r>
      <w:r w:rsidR="00DD2E82">
        <w:rPr>
          <w:b/>
          <w:sz w:val="24"/>
        </w:rPr>
        <w:t xml:space="preserve"> </w:t>
      </w:r>
      <w:r w:rsidRPr="00DD2E82">
        <w:rPr>
          <w:b/>
          <w:sz w:val="24"/>
        </w:rPr>
        <w:t>7.2</w:t>
      </w:r>
      <w:r w:rsidR="00B33769">
        <w:rPr>
          <w:b/>
          <w:sz w:val="24"/>
        </w:rPr>
        <w:t>.</w:t>
      </w:r>
      <w:r w:rsidRPr="00DD2E82">
        <w:rPr>
          <w:b/>
          <w:sz w:val="24"/>
        </w:rPr>
        <w:t xml:space="preserve"> Regulación secundaria</w:t>
      </w:r>
    </w:p>
    <w:p w14:paraId="5F7DCC17" w14:textId="77777777" w:rsidR="002606BE" w:rsidRPr="004E6A41" w:rsidRDefault="002606BE" w:rsidP="004E6A41">
      <w:pPr>
        <w:pStyle w:val="TextonormalREE"/>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14:paraId="7EA9441B" w14:textId="77777777" w:rsidR="00E24813" w:rsidRDefault="00D7330B" w:rsidP="004F7C37">
      <w:pPr>
        <w:pStyle w:val="TtuloREE"/>
        <w:spacing w:before="120" w:after="0" w:line="240" w:lineRule="auto"/>
      </w:pPr>
      <w:r>
        <w:t>Objeto</w:t>
      </w:r>
    </w:p>
    <w:p w14:paraId="342BC3A5" w14:textId="0B4C0380" w:rsidR="00B06BF1" w:rsidRDefault="006511F9" w:rsidP="004F7C37">
      <w:pPr>
        <w:pStyle w:val="TextonormalREE"/>
        <w:spacing w:before="120" w:after="0" w:line="240" w:lineRule="auto"/>
      </w:pPr>
      <w:r w:rsidRPr="006353C3">
        <w:t xml:space="preserve">El objeto de este procedimiento es reglamentar el </w:t>
      </w:r>
      <w:r w:rsidR="0093140F">
        <w:t xml:space="preserve">funcionamiento del </w:t>
      </w:r>
      <w:r w:rsidRPr="006353C3">
        <w:t xml:space="preserve">servicio de </w:t>
      </w:r>
      <w:r w:rsidR="0093140F">
        <w:t xml:space="preserve">balance de </w:t>
      </w:r>
      <w:r w:rsidRPr="006353C3">
        <w:t xml:space="preserve">regulación secundaria del sistema eléctrico peninsular español. </w:t>
      </w:r>
    </w:p>
    <w:p w14:paraId="3EA6C4A8" w14:textId="3F3A21B4" w:rsidR="006511F9" w:rsidRPr="006353C3" w:rsidRDefault="006511F9" w:rsidP="004F7C37">
      <w:pPr>
        <w:pStyle w:val="TextonormalREE"/>
        <w:spacing w:before="120" w:after="0" w:line="240" w:lineRule="auto"/>
      </w:pPr>
      <w:r w:rsidRPr="006353C3">
        <w:t>En el mismo se establecen los criterios relativos a los siguientes aspectos:</w:t>
      </w:r>
    </w:p>
    <w:p w14:paraId="1A47D86E" w14:textId="06BE84F5" w:rsidR="00472079" w:rsidRDefault="00472079" w:rsidP="004F7C37">
      <w:pPr>
        <w:pStyle w:val="TextoVieta"/>
        <w:spacing w:before="60" w:line="240" w:lineRule="auto"/>
        <w:ind w:left="714" w:hanging="357"/>
      </w:pPr>
      <w:r>
        <w:t xml:space="preserve">Asignación diaria de </w:t>
      </w:r>
      <w:r w:rsidR="00BF2AC0">
        <w:t>banda de regulación secundaria</w:t>
      </w:r>
      <w:r w:rsidR="00160EC6">
        <w:t>.</w:t>
      </w:r>
    </w:p>
    <w:p w14:paraId="1ED33CD2" w14:textId="77777777" w:rsidR="006511F9" w:rsidRPr="006353C3" w:rsidRDefault="006511F9" w:rsidP="004F7C37">
      <w:pPr>
        <w:pStyle w:val="TextoVieta"/>
        <w:spacing w:before="60" w:line="240" w:lineRule="auto"/>
        <w:ind w:left="714" w:hanging="357"/>
      </w:pPr>
      <w:r w:rsidRPr="006353C3">
        <w:t>Provisión del servicio.</w:t>
      </w:r>
    </w:p>
    <w:p w14:paraId="76AC2A1E" w14:textId="77777777" w:rsidR="006511F9" w:rsidRPr="006353C3" w:rsidRDefault="006511F9" w:rsidP="004F7C37">
      <w:pPr>
        <w:pStyle w:val="TextoVieta"/>
        <w:spacing w:before="60" w:line="240" w:lineRule="auto"/>
        <w:ind w:left="714" w:hanging="357"/>
      </w:pPr>
      <w:r w:rsidRPr="006353C3">
        <w:t>Control y medida de la prestación del servicio.</w:t>
      </w:r>
    </w:p>
    <w:p w14:paraId="45D8BF3A" w14:textId="77777777" w:rsidR="006511F9" w:rsidRPr="006353C3" w:rsidRDefault="006511F9" w:rsidP="004F7C37">
      <w:pPr>
        <w:pStyle w:val="TextoVieta"/>
        <w:spacing w:before="60" w:line="240" w:lineRule="auto"/>
        <w:ind w:left="714" w:hanging="357"/>
      </w:pPr>
      <w:r w:rsidRPr="006353C3">
        <w:t>Criterios de liquidación económica del servicio.</w:t>
      </w:r>
    </w:p>
    <w:p w14:paraId="1F5818E1" w14:textId="1A681FCE" w:rsidR="002651A0" w:rsidRDefault="002651A0" w:rsidP="004F7C37">
      <w:pPr>
        <w:pStyle w:val="TextonormalREE"/>
        <w:spacing w:before="120" w:after="0" w:line="240" w:lineRule="auto"/>
      </w:pPr>
      <w:r>
        <w:t>En el anexo I</w:t>
      </w:r>
      <w:r w:rsidR="00567CE1" w:rsidRPr="00567CE1">
        <w:t xml:space="preserve"> </w:t>
      </w:r>
      <w:r w:rsidR="00567CE1">
        <w:t>de este procedimiento se recoge el funcionamiento de</w:t>
      </w:r>
      <w:r w:rsidR="00DC1BC8">
        <w:t>l</w:t>
      </w:r>
      <w:r w:rsidR="00567CE1">
        <w:t xml:space="preserve"> proceso de asignación de banda de regulación secundaria por mecanismos de mercado</w:t>
      </w:r>
      <w:r w:rsidR="00A8513A">
        <w:t xml:space="preserve"> (ofertas, requerimientos, validaciones y funcionamiento del algoritmo de asignación).</w:t>
      </w:r>
    </w:p>
    <w:p w14:paraId="272CF781" w14:textId="1A40CAA0" w:rsidR="00D7330B" w:rsidRDefault="006511F9" w:rsidP="004F7C37">
      <w:pPr>
        <w:pStyle w:val="TextonormalREE"/>
        <w:spacing w:before="120" w:after="0" w:line="240" w:lineRule="auto"/>
      </w:pPr>
      <w:r w:rsidRPr="006353C3">
        <w:t xml:space="preserve">En </w:t>
      </w:r>
      <w:r w:rsidR="00A06A51">
        <w:t>el anexo I</w:t>
      </w:r>
      <w:r w:rsidR="00C134DC">
        <w:t>I</w:t>
      </w:r>
      <w:r w:rsidR="00A06A51">
        <w:t xml:space="preserve"> de </w:t>
      </w:r>
      <w:r w:rsidRPr="006353C3">
        <w:t>este procedimiento se incluyen los criterios técnicos referentes al sistema de Regulación Compartida Peninsular (RCP) y a las zonas de regulación secundaria</w:t>
      </w:r>
      <w:r w:rsidR="00FD3037">
        <w:t xml:space="preserve"> del sistema eléctrico peninsular español</w:t>
      </w:r>
      <w:r w:rsidRPr="006353C3">
        <w:t xml:space="preserve">, mediante los cuales se </w:t>
      </w:r>
      <w:r w:rsidR="00CC4C9A">
        <w:t>realiza la provisión efectiva de</w:t>
      </w:r>
      <w:r w:rsidR="00CC4C9A" w:rsidRPr="006353C3">
        <w:t xml:space="preserve"> </w:t>
      </w:r>
      <w:r w:rsidRPr="006353C3">
        <w:t>este servicio.</w:t>
      </w:r>
    </w:p>
    <w:p w14:paraId="031FC4C4" w14:textId="0F63C92E" w:rsidR="00AF3B82" w:rsidRPr="00AF3B82" w:rsidRDefault="00AF3B82" w:rsidP="004F7C37">
      <w:pPr>
        <w:pStyle w:val="TextonormalREE"/>
        <w:spacing w:before="120" w:after="0" w:line="240" w:lineRule="auto"/>
      </w:pPr>
      <w:r>
        <w:t>L</w:t>
      </w:r>
      <w:r w:rsidR="00717464">
        <w:t>a</w:t>
      </w:r>
      <w:r w:rsidR="00760172">
        <w:t xml:space="preserve"> aplicación del</w:t>
      </w:r>
      <w:r w:rsidR="00FA3BEB">
        <w:t xml:space="preserve"> </w:t>
      </w:r>
      <w:r>
        <w:t>proceso europeo de compensación de desequilibrios (</w:t>
      </w:r>
      <w:proofErr w:type="spellStart"/>
      <w:r>
        <w:rPr>
          <w:i/>
        </w:rPr>
        <w:t>Imbalance</w:t>
      </w:r>
      <w:proofErr w:type="spellEnd"/>
      <w:r>
        <w:rPr>
          <w:i/>
        </w:rPr>
        <w:t xml:space="preserve"> </w:t>
      </w:r>
      <w:proofErr w:type="spellStart"/>
      <w:r>
        <w:rPr>
          <w:i/>
        </w:rPr>
        <w:t>Netting</w:t>
      </w:r>
      <w:proofErr w:type="spellEnd"/>
      <w:r>
        <w:t xml:space="preserve">) se recoge en el </w:t>
      </w:r>
      <w:r w:rsidR="00C40EF8">
        <w:t xml:space="preserve">anexo </w:t>
      </w:r>
      <w:r w:rsidR="00E02493">
        <w:t>III</w:t>
      </w:r>
      <w:r w:rsidR="00C40EF8">
        <w:t xml:space="preserve"> de este procedimiento</w:t>
      </w:r>
      <w:r w:rsidR="0006707E">
        <w:t xml:space="preserve"> de operación</w:t>
      </w:r>
      <w:r w:rsidR="00C40EF8">
        <w:t>.</w:t>
      </w:r>
    </w:p>
    <w:p w14:paraId="74CC4FD1" w14:textId="77777777" w:rsidR="00E56F67" w:rsidRDefault="006511F9" w:rsidP="004F7C37">
      <w:pPr>
        <w:pStyle w:val="TtuloREE"/>
        <w:spacing w:before="240" w:after="0" w:line="240" w:lineRule="auto"/>
        <w:ind w:left="357" w:hanging="357"/>
      </w:pPr>
      <w:r>
        <w:t>Ámbito de aplicación</w:t>
      </w:r>
    </w:p>
    <w:p w14:paraId="5959284F" w14:textId="60868D43" w:rsidR="00FC3215" w:rsidRDefault="00FC3215" w:rsidP="004F7C37">
      <w:pPr>
        <w:pStyle w:val="TextonormalREE"/>
        <w:spacing w:before="120" w:after="0" w:line="240" w:lineRule="auto"/>
      </w:pPr>
      <w:r w:rsidRPr="003D658C">
        <w:t>Este procedimiento aplica al operador del sistema eléctrico español (OS), a los proveedores de servicios de balance (</w:t>
      </w:r>
      <w:proofErr w:type="spellStart"/>
      <w:r w:rsidRPr="003D658C">
        <w:t>Balancing</w:t>
      </w:r>
      <w:proofErr w:type="spellEnd"/>
      <w:r w:rsidRPr="003D658C">
        <w:t xml:space="preserve"> </w:t>
      </w:r>
      <w:proofErr w:type="spellStart"/>
      <w:r w:rsidRPr="003D658C">
        <w:t>Service</w:t>
      </w:r>
      <w:proofErr w:type="spellEnd"/>
      <w:r w:rsidRPr="003D658C">
        <w:t xml:space="preserve"> </w:t>
      </w:r>
      <w:proofErr w:type="spellStart"/>
      <w:r w:rsidRPr="003D658C">
        <w:t>Providers</w:t>
      </w:r>
      <w:proofErr w:type="spellEnd"/>
      <w:r w:rsidRPr="003D658C">
        <w:t xml:space="preserve"> (</w:t>
      </w:r>
      <w:proofErr w:type="spellStart"/>
      <w:r w:rsidRPr="003D658C">
        <w:t>BSPs</w:t>
      </w:r>
      <w:proofErr w:type="spellEnd"/>
      <w:r w:rsidRPr="003D658C">
        <w:t>), por sus siglas en inglés) habilitados por el OS conforme a lo establecido en la normativa de aplicación vigente, y a los sujetos de liquidación responsables del balance (</w:t>
      </w:r>
      <w:proofErr w:type="spellStart"/>
      <w:r w:rsidRPr="003D658C">
        <w:t>Balancing</w:t>
      </w:r>
      <w:proofErr w:type="spellEnd"/>
      <w:r w:rsidRPr="003D658C">
        <w:t xml:space="preserve"> </w:t>
      </w:r>
      <w:proofErr w:type="spellStart"/>
      <w:r w:rsidRPr="003D658C">
        <w:t>Responsible</w:t>
      </w:r>
      <w:proofErr w:type="spellEnd"/>
      <w:r w:rsidRPr="003D658C">
        <w:t xml:space="preserve"> </w:t>
      </w:r>
      <w:proofErr w:type="spellStart"/>
      <w:r w:rsidRPr="003D658C">
        <w:t>Parties</w:t>
      </w:r>
      <w:proofErr w:type="spellEnd"/>
      <w:r w:rsidRPr="003D658C">
        <w:t xml:space="preserve"> (</w:t>
      </w:r>
      <w:proofErr w:type="spellStart"/>
      <w:r w:rsidRPr="003D658C">
        <w:t>BRPs</w:t>
      </w:r>
      <w:proofErr w:type="spellEnd"/>
      <w:r w:rsidRPr="003D658C">
        <w:t xml:space="preserve">), por sus siglas en inglés) del sistema eléctrico peninsular español. </w:t>
      </w:r>
    </w:p>
    <w:p w14:paraId="09C70F3C" w14:textId="04C63EA5" w:rsidR="006511F9" w:rsidRDefault="009F1287" w:rsidP="00C52B2E">
      <w:pPr>
        <w:pStyle w:val="TtuloREE"/>
        <w:numPr>
          <w:ilvl w:val="0"/>
          <w:numId w:val="0"/>
        </w:numPr>
        <w:spacing w:before="240" w:after="0" w:line="240" w:lineRule="auto"/>
        <w:ind w:left="357" w:hanging="357"/>
      </w:pPr>
      <w:r>
        <w:t>3.</w:t>
      </w:r>
      <w:r>
        <w:tab/>
      </w:r>
      <w:r w:rsidR="006511F9">
        <w:t>Definiciones</w:t>
      </w:r>
    </w:p>
    <w:p w14:paraId="66115469" w14:textId="77777777" w:rsidR="00C52B2E" w:rsidRDefault="00C52B2E" w:rsidP="00C52B2E">
      <w:pPr>
        <w:autoSpaceDE w:val="0"/>
        <w:autoSpaceDN w:val="0"/>
        <w:adjustRightInd w:val="0"/>
        <w:spacing w:before="120"/>
        <w:rPr>
          <w:color w:val="000000"/>
        </w:rPr>
      </w:pPr>
      <w:r w:rsidRPr="001F14FD">
        <w:rPr>
          <w:color w:val="000000"/>
        </w:rPr>
        <w:t xml:space="preserve">A efectos de este procedimiento </w:t>
      </w:r>
      <w:r>
        <w:rPr>
          <w:color w:val="000000"/>
        </w:rPr>
        <w:t xml:space="preserve">de operación </w:t>
      </w:r>
      <w:r w:rsidRPr="001F14FD">
        <w:rPr>
          <w:color w:val="000000"/>
        </w:rPr>
        <w:t xml:space="preserve">se deberán tener en cuenta los términos y definiciones establecidos </w:t>
      </w:r>
      <w:r>
        <w:rPr>
          <w:color w:val="000000"/>
        </w:rPr>
        <w:t>en el Reglamento (UE) 2019/943 relativo al mercado interior de la electricidad</w:t>
      </w:r>
      <w:r w:rsidRPr="001F14FD">
        <w:rPr>
          <w:color w:val="000000"/>
        </w:rPr>
        <w:t xml:space="preserve"> </w:t>
      </w:r>
      <w:r>
        <w:rPr>
          <w:color w:val="000000"/>
        </w:rPr>
        <w:t xml:space="preserve">y </w:t>
      </w:r>
      <w:r w:rsidRPr="001F14FD">
        <w:rPr>
          <w:color w:val="000000"/>
        </w:rPr>
        <w:t>en el artículo 4 de las Condiciones relativas al balance para los proveedores de servicios de balance y los sujetos de liquidación responsables del balance en el sistema eléctrico peninsular español</w:t>
      </w:r>
      <w:r>
        <w:rPr>
          <w:color w:val="000000"/>
        </w:rPr>
        <w:t>,</w:t>
      </w:r>
      <w:r w:rsidRPr="001F14FD">
        <w:rPr>
          <w:color w:val="000000"/>
        </w:rPr>
        <w:t xml:space="preserve"> aprobadas por la CNMC</w:t>
      </w:r>
      <w:r>
        <w:rPr>
          <w:color w:val="000000"/>
        </w:rPr>
        <w:t>, (en adelante Condiciones relativas al balance)</w:t>
      </w:r>
      <w:r w:rsidRPr="001F14FD">
        <w:rPr>
          <w:color w:val="000000"/>
        </w:rPr>
        <w:t>.</w:t>
      </w:r>
    </w:p>
    <w:p w14:paraId="41E03748" w14:textId="77777777" w:rsidR="00C52B2E" w:rsidRDefault="00C52B2E" w:rsidP="00C52B2E">
      <w:pPr>
        <w:autoSpaceDE w:val="0"/>
        <w:autoSpaceDN w:val="0"/>
        <w:adjustRightInd w:val="0"/>
        <w:spacing w:before="120"/>
        <w:rPr>
          <w:color w:val="000000"/>
        </w:rPr>
      </w:pPr>
      <w:r>
        <w:rPr>
          <w:color w:val="000000"/>
        </w:rPr>
        <w:t>En particular, los términos correspondientes a:</w:t>
      </w:r>
    </w:p>
    <w:p w14:paraId="51B597A7" w14:textId="77777777" w:rsidR="00C52B2E" w:rsidRDefault="00C52B2E" w:rsidP="00C52B2E">
      <w:pPr>
        <w:pStyle w:val="ListParagraph"/>
        <w:numPr>
          <w:ilvl w:val="0"/>
          <w:numId w:val="71"/>
        </w:numPr>
        <w:autoSpaceDE w:val="0"/>
        <w:autoSpaceDN w:val="0"/>
        <w:spacing w:before="60"/>
        <w:ind w:left="714" w:hanging="357"/>
        <w:contextualSpacing w:val="0"/>
        <w:rPr>
          <w:rFonts w:eastAsiaTheme="minorEastAsia" w:cs="Arial"/>
          <w:color w:val="000000" w:themeColor="text1"/>
        </w:rPr>
      </w:pPr>
      <w:r>
        <w:rPr>
          <w:rFonts w:eastAsiaTheme="minorEastAsia" w:cs="Arial"/>
          <w:color w:val="000000" w:themeColor="text1"/>
        </w:rPr>
        <w:t>Mercado, se refiere al</w:t>
      </w:r>
      <w:r w:rsidRPr="00232372">
        <w:rPr>
          <w:rFonts w:eastAsiaTheme="minorEastAsia" w:cs="Arial"/>
        </w:rPr>
        <w:t xml:space="preserve"> </w:t>
      </w:r>
      <w:r w:rsidRPr="00232372">
        <w:rPr>
          <w:rStyle w:val="normaltextrun"/>
          <w:rFonts w:cs="Arial"/>
          <w:shd w:val="clear" w:color="auto" w:fill="FFFFFF"/>
        </w:rPr>
        <w:t xml:space="preserve">«Mercado mayorista de electricidad» al que se refiere el artículo 1 de la Circular 3/2019 </w:t>
      </w:r>
      <w:r w:rsidRPr="00232372">
        <w:rPr>
          <w:rStyle w:val="normaltextrun"/>
          <w:rFonts w:cs="Arial"/>
          <w:iCs/>
          <w:shd w:val="clear" w:color="auto" w:fill="FFFFFF"/>
        </w:rPr>
        <w:t>de 20 de noviembre, de la Comisión Nacional de los Mercados y la Competencia, por la que se establecen las metodologías que regulan el funcionamiento del mercado mayorista de electricidad y la gestión de la operación del sistema</w:t>
      </w:r>
      <w:r w:rsidRPr="00232372">
        <w:rPr>
          <w:rFonts w:eastAsiaTheme="minorEastAsia" w:cs="Arial"/>
        </w:rPr>
        <w:t>.</w:t>
      </w:r>
    </w:p>
    <w:p w14:paraId="3E87BAFC" w14:textId="77777777" w:rsidR="00C52B2E" w:rsidRDefault="00C52B2E" w:rsidP="00C52B2E">
      <w:pPr>
        <w:pStyle w:val="ListParagraph"/>
        <w:numPr>
          <w:ilvl w:val="0"/>
          <w:numId w:val="71"/>
        </w:numPr>
        <w:autoSpaceDE w:val="0"/>
        <w:autoSpaceDN w:val="0"/>
        <w:spacing w:before="60"/>
        <w:ind w:left="714" w:hanging="357"/>
        <w:contextualSpacing w:val="0"/>
        <w:rPr>
          <w:rFonts w:eastAsiaTheme="minorEastAsia" w:cs="Arial"/>
          <w:color w:val="000000" w:themeColor="text1"/>
        </w:rPr>
      </w:pPr>
      <w:r>
        <w:rPr>
          <w:rFonts w:eastAsiaTheme="minorEastAsia" w:cs="Arial"/>
          <w:color w:val="000000" w:themeColor="text1"/>
        </w:rPr>
        <w:t>Participante en el mercado</w:t>
      </w:r>
      <w:r w:rsidRPr="08A6576E">
        <w:rPr>
          <w:rFonts w:eastAsiaTheme="minorEastAsia" w:cs="Arial"/>
          <w:color w:val="000000" w:themeColor="text1"/>
        </w:rPr>
        <w:t xml:space="preserve"> </w:t>
      </w:r>
      <w:r>
        <w:rPr>
          <w:rFonts w:eastAsiaTheme="minorEastAsia" w:cs="Arial"/>
          <w:color w:val="000000" w:themeColor="text1"/>
        </w:rPr>
        <w:t>(PM)</w:t>
      </w:r>
      <w:r w:rsidRPr="08A6576E">
        <w:rPr>
          <w:rFonts w:eastAsiaTheme="minorEastAsia" w:cs="Arial"/>
          <w:color w:val="000000" w:themeColor="text1"/>
        </w:rPr>
        <w:t>,</w:t>
      </w:r>
      <w:r>
        <w:rPr>
          <w:rFonts w:eastAsiaTheme="minorEastAsia" w:cs="Arial"/>
          <w:color w:val="000000" w:themeColor="text1"/>
        </w:rPr>
        <w:t xml:space="preserve"> es una persona física o jurídica que compra, vende o genera electricidad, </w:t>
      </w:r>
      <w:r w:rsidRPr="00232372">
        <w:rPr>
          <w:rStyle w:val="normaltextrun"/>
          <w:rFonts w:cs="Arial"/>
          <w:shd w:val="clear" w:color="auto" w:fill="FFFFFF"/>
        </w:rPr>
        <w:t>que participa en la agregación o que es un gestor de la participación activa de la demanda o servicios de almacenamiento de energía, incluida la emisión de ordenes de negociación, en uno o varios de los mercados de la electricidad</w:t>
      </w:r>
      <w:r w:rsidRPr="00232372">
        <w:rPr>
          <w:rFonts w:eastAsiaTheme="minorEastAsia" w:cs="Arial"/>
        </w:rPr>
        <w:t xml:space="preserve"> </w:t>
      </w:r>
      <w:r>
        <w:rPr>
          <w:rFonts w:eastAsiaTheme="minorEastAsia" w:cs="Arial"/>
          <w:color w:val="000000" w:themeColor="text1"/>
        </w:rPr>
        <w:t xml:space="preserve">incluyendo el mercado de balance, tal y como se define en el punto (25) del artículo 2 del Reglamento (UE) 2019/943 relativo al mercado interior de electricidad. </w:t>
      </w:r>
    </w:p>
    <w:p w14:paraId="781D1CCD" w14:textId="77777777" w:rsidR="00C52B2E" w:rsidRPr="00A078A6" w:rsidRDefault="00C52B2E" w:rsidP="00C52B2E">
      <w:pPr>
        <w:pStyle w:val="ListParagraph"/>
        <w:numPr>
          <w:ilvl w:val="0"/>
          <w:numId w:val="71"/>
        </w:numPr>
        <w:autoSpaceDE w:val="0"/>
        <w:autoSpaceDN w:val="0"/>
        <w:spacing w:before="60"/>
        <w:contextualSpacing w:val="0"/>
        <w:rPr>
          <w:rStyle w:val="normaltextrun1"/>
          <w:rFonts w:eastAsiaTheme="minorEastAsia" w:cs="Arial"/>
          <w:color w:val="000000" w:themeColor="text1"/>
        </w:rPr>
      </w:pPr>
      <w:r w:rsidRPr="00A078A6">
        <w:rPr>
          <w:rStyle w:val="normaltextrun1"/>
          <w:rFonts w:eastAsiaTheme="minorEastAsia" w:cs="Arial"/>
          <w:color w:val="000000" w:themeColor="text1"/>
        </w:rPr>
        <w:t xml:space="preserve">Proveedor de servicios de balance (BSP, por sus siglas en inglés): participante en el mercado que suministra energía de balance y/o reserva de balance a los TSO, tal como se define en el punto (12) del artículo 2 del Reglamento (UE) 2019/943 relativo al mercado interior de la electricidad.  </w:t>
      </w:r>
    </w:p>
    <w:p w14:paraId="0FE6DAB6" w14:textId="77777777" w:rsidR="00C52B2E" w:rsidRPr="00BD7CDE" w:rsidRDefault="00C52B2E" w:rsidP="00C52B2E">
      <w:pPr>
        <w:pStyle w:val="ListParagraph"/>
        <w:numPr>
          <w:ilvl w:val="0"/>
          <w:numId w:val="71"/>
        </w:numPr>
        <w:autoSpaceDE w:val="0"/>
        <w:autoSpaceDN w:val="0"/>
        <w:adjustRightInd w:val="0"/>
        <w:spacing w:before="120"/>
        <w:contextualSpacing w:val="0"/>
        <w:rPr>
          <w:rStyle w:val="normaltextrun1"/>
          <w:rFonts w:eastAsiaTheme="minorEastAsia" w:cs="Arial"/>
          <w:color w:val="000000"/>
        </w:rPr>
      </w:pPr>
      <w:r w:rsidRPr="00A078A6">
        <w:rPr>
          <w:rStyle w:val="normaltextrun1"/>
          <w:rFonts w:eastAsiaTheme="minorEastAsia" w:cs="Arial"/>
          <w:color w:val="000000" w:themeColor="text1"/>
        </w:rPr>
        <w:t xml:space="preserve">Sujeto de liquidación responsable del balance (BRP, por sus siglas en inglés): participante en el mercado, o su representante elegido, responsable de sus desvíos en el mercado de la electricidad, tal como se define en el punto (14) del artículo 2 del Reglamento (UE) 2019/943 relativo al mercado interior de la electricidad. </w:t>
      </w:r>
    </w:p>
    <w:p w14:paraId="0EFFFFBC" w14:textId="6E8F81A2" w:rsidR="006511F9" w:rsidRPr="006C7E1E" w:rsidRDefault="00540E9E" w:rsidP="006C7E1E">
      <w:pPr>
        <w:pStyle w:val="ListParagraph"/>
        <w:numPr>
          <w:ilvl w:val="0"/>
          <w:numId w:val="71"/>
        </w:numPr>
        <w:autoSpaceDE w:val="0"/>
        <w:autoSpaceDN w:val="0"/>
        <w:adjustRightInd w:val="0"/>
        <w:spacing w:before="120"/>
        <w:contextualSpacing w:val="0"/>
        <w:rPr>
          <w:rStyle w:val="normaltextrun1"/>
          <w:rFonts w:eastAsiaTheme="minorEastAsia" w:cs="Arial"/>
          <w:color w:val="000000" w:themeColor="text1"/>
        </w:rPr>
      </w:pPr>
      <w:r w:rsidRPr="006C7E1E">
        <w:rPr>
          <w:rStyle w:val="normaltextrun1"/>
          <w:rFonts w:eastAsiaTheme="minorEastAsia" w:cs="Arial"/>
          <w:color w:val="000000" w:themeColor="text1"/>
        </w:rPr>
        <w:t>R</w:t>
      </w:r>
      <w:r w:rsidR="006511F9" w:rsidRPr="006C7E1E">
        <w:rPr>
          <w:rStyle w:val="normaltextrun1"/>
          <w:rFonts w:eastAsiaTheme="minorEastAsia" w:cs="Arial"/>
          <w:color w:val="000000" w:themeColor="text1"/>
        </w:rPr>
        <w:t>egul</w:t>
      </w:r>
      <w:r w:rsidR="000D23FA" w:rsidRPr="006C7E1E">
        <w:rPr>
          <w:rStyle w:val="normaltextrun1"/>
          <w:rFonts w:eastAsiaTheme="minorEastAsia" w:cs="Arial"/>
          <w:color w:val="000000" w:themeColor="text1"/>
        </w:rPr>
        <w:t xml:space="preserve">ación </w:t>
      </w:r>
      <w:r w:rsidR="003955D4" w:rsidRPr="006C7E1E">
        <w:rPr>
          <w:rStyle w:val="normaltextrun1"/>
          <w:rFonts w:eastAsiaTheme="minorEastAsia" w:cs="Arial"/>
          <w:color w:val="000000" w:themeColor="text1"/>
        </w:rPr>
        <w:t>s</w:t>
      </w:r>
      <w:r w:rsidR="000D23FA" w:rsidRPr="006C7E1E">
        <w:rPr>
          <w:rStyle w:val="normaltextrun1"/>
          <w:rFonts w:eastAsiaTheme="minorEastAsia" w:cs="Arial"/>
          <w:color w:val="000000" w:themeColor="text1"/>
        </w:rPr>
        <w:t>ecundaria</w:t>
      </w:r>
      <w:r w:rsidR="006C7E1E" w:rsidRPr="006C7E1E">
        <w:rPr>
          <w:rStyle w:val="normaltextrun1"/>
          <w:rFonts w:eastAsiaTheme="minorEastAsia" w:cs="Arial"/>
          <w:color w:val="000000" w:themeColor="text1"/>
        </w:rPr>
        <w:t xml:space="preserve">: </w:t>
      </w:r>
      <w:r w:rsidRPr="006C7E1E">
        <w:rPr>
          <w:rStyle w:val="normaltextrun1"/>
          <w:rFonts w:eastAsiaTheme="minorEastAsia" w:cs="Arial"/>
          <w:color w:val="000000" w:themeColor="text1"/>
        </w:rPr>
        <w:t>La</w:t>
      </w:r>
      <w:r w:rsidR="006511F9" w:rsidRPr="006C7E1E">
        <w:rPr>
          <w:rStyle w:val="normaltextrun1"/>
          <w:rFonts w:eastAsiaTheme="minorEastAsia" w:cs="Arial"/>
          <w:color w:val="000000" w:themeColor="text1"/>
        </w:rPr>
        <w:t xml:space="preserve"> </w:t>
      </w:r>
      <w:r w:rsidR="008F033D" w:rsidRPr="006C7E1E">
        <w:rPr>
          <w:rStyle w:val="normaltextrun1"/>
          <w:rFonts w:eastAsiaTheme="minorEastAsia" w:cs="Arial"/>
          <w:color w:val="000000" w:themeColor="text1"/>
        </w:rPr>
        <w:t>r</w:t>
      </w:r>
      <w:r w:rsidR="006511F9" w:rsidRPr="006C7E1E">
        <w:rPr>
          <w:rStyle w:val="normaltextrun1"/>
          <w:rFonts w:eastAsiaTheme="minorEastAsia" w:cs="Arial"/>
          <w:color w:val="000000" w:themeColor="text1"/>
        </w:rPr>
        <w:t xml:space="preserve">egulación </w:t>
      </w:r>
      <w:r w:rsidR="008F033D" w:rsidRPr="006C7E1E">
        <w:rPr>
          <w:rStyle w:val="normaltextrun1"/>
          <w:rFonts w:eastAsiaTheme="minorEastAsia" w:cs="Arial"/>
          <w:color w:val="000000" w:themeColor="text1"/>
        </w:rPr>
        <w:t>s</w:t>
      </w:r>
      <w:r w:rsidR="006511F9" w:rsidRPr="006C7E1E">
        <w:rPr>
          <w:rStyle w:val="normaltextrun1"/>
          <w:rFonts w:eastAsiaTheme="minorEastAsia" w:cs="Arial"/>
          <w:color w:val="000000" w:themeColor="text1"/>
        </w:rPr>
        <w:t xml:space="preserve">ecundaria es </w:t>
      </w:r>
      <w:r w:rsidRPr="006C7E1E">
        <w:rPr>
          <w:rStyle w:val="normaltextrun1"/>
          <w:rFonts w:eastAsiaTheme="minorEastAsia" w:cs="Arial"/>
          <w:color w:val="000000" w:themeColor="text1"/>
        </w:rPr>
        <w:t>el</w:t>
      </w:r>
      <w:r w:rsidR="00B7305E" w:rsidRPr="006C7E1E">
        <w:rPr>
          <w:rStyle w:val="normaltextrun1"/>
          <w:rFonts w:eastAsiaTheme="minorEastAsia" w:cs="Arial"/>
          <w:color w:val="000000" w:themeColor="text1"/>
        </w:rPr>
        <w:t xml:space="preserve"> </w:t>
      </w:r>
      <w:r w:rsidR="006511F9" w:rsidRPr="006C7E1E">
        <w:rPr>
          <w:rStyle w:val="normaltextrun1"/>
          <w:rFonts w:eastAsiaTheme="minorEastAsia" w:cs="Arial"/>
          <w:color w:val="000000" w:themeColor="text1"/>
        </w:rPr>
        <w:t>servicio de</w:t>
      </w:r>
      <w:r w:rsidR="00513CDD" w:rsidRPr="006C7E1E">
        <w:rPr>
          <w:rStyle w:val="normaltextrun1"/>
          <w:rFonts w:eastAsiaTheme="minorEastAsia" w:cs="Arial"/>
          <w:color w:val="000000" w:themeColor="text1"/>
        </w:rPr>
        <w:t xml:space="preserve"> balance</w:t>
      </w:r>
      <w:r w:rsidR="003E11DF" w:rsidRPr="006C7E1E">
        <w:rPr>
          <w:rStyle w:val="normaltextrun1"/>
          <w:rFonts w:eastAsiaTheme="minorEastAsia" w:cs="Arial"/>
          <w:color w:val="000000" w:themeColor="text1"/>
        </w:rPr>
        <w:t xml:space="preserve"> </w:t>
      </w:r>
      <w:r w:rsidR="006511F9" w:rsidRPr="006C7E1E">
        <w:rPr>
          <w:rStyle w:val="normaltextrun1"/>
          <w:rFonts w:eastAsiaTheme="minorEastAsia" w:cs="Arial"/>
          <w:color w:val="000000" w:themeColor="text1"/>
        </w:rPr>
        <w:t xml:space="preserve">de </w:t>
      </w:r>
      <w:r w:rsidR="00AB2683" w:rsidRPr="006C7E1E">
        <w:rPr>
          <w:rStyle w:val="normaltextrun1"/>
          <w:rFonts w:eastAsiaTheme="minorEastAsia" w:cs="Arial"/>
          <w:color w:val="000000" w:themeColor="text1"/>
        </w:rPr>
        <w:t xml:space="preserve">activación </w:t>
      </w:r>
      <w:r w:rsidR="002954B4" w:rsidRPr="006C7E1E">
        <w:rPr>
          <w:rStyle w:val="normaltextrun1"/>
          <w:rFonts w:eastAsiaTheme="minorEastAsia" w:cs="Arial"/>
          <w:color w:val="000000" w:themeColor="text1"/>
        </w:rPr>
        <w:t>automátic</w:t>
      </w:r>
      <w:r w:rsidR="00AB2683" w:rsidRPr="006C7E1E">
        <w:rPr>
          <w:rStyle w:val="normaltextrun1"/>
          <w:rFonts w:eastAsiaTheme="minorEastAsia" w:cs="Arial"/>
          <w:color w:val="000000" w:themeColor="text1"/>
        </w:rPr>
        <w:t>a</w:t>
      </w:r>
      <w:r w:rsidR="002954B4" w:rsidRPr="006C7E1E">
        <w:rPr>
          <w:rStyle w:val="normaltextrun1"/>
          <w:rFonts w:eastAsiaTheme="minorEastAsia" w:cs="Arial"/>
          <w:color w:val="000000" w:themeColor="text1"/>
        </w:rPr>
        <w:t xml:space="preserve"> </w:t>
      </w:r>
      <w:r w:rsidR="00AD7E3B" w:rsidRPr="006C7E1E">
        <w:rPr>
          <w:rStyle w:val="normaltextrun1"/>
          <w:rFonts w:eastAsiaTheme="minorEastAsia" w:cs="Arial"/>
          <w:color w:val="000000" w:themeColor="text1"/>
        </w:rPr>
        <w:t xml:space="preserve">de potencia activa </w:t>
      </w:r>
      <w:r w:rsidR="002F54C0" w:rsidRPr="006C7E1E">
        <w:rPr>
          <w:rStyle w:val="normaltextrun1"/>
          <w:rFonts w:eastAsiaTheme="minorEastAsia" w:cs="Arial"/>
          <w:color w:val="000000" w:themeColor="text1"/>
        </w:rPr>
        <w:t>que tiene por</w:t>
      </w:r>
      <w:r w:rsidR="00921BD2" w:rsidRPr="006C7E1E">
        <w:rPr>
          <w:rStyle w:val="normaltextrun1"/>
          <w:rFonts w:eastAsiaTheme="minorEastAsia" w:cs="Arial"/>
          <w:color w:val="000000" w:themeColor="text1"/>
        </w:rPr>
        <w:t xml:space="preserve"> </w:t>
      </w:r>
      <w:r w:rsidR="00523B81" w:rsidRPr="006C7E1E">
        <w:rPr>
          <w:rStyle w:val="normaltextrun1"/>
          <w:rFonts w:eastAsiaTheme="minorEastAsia" w:cs="Arial"/>
          <w:color w:val="000000" w:themeColor="text1"/>
        </w:rPr>
        <w:t>objetivo</w:t>
      </w:r>
      <w:r w:rsidR="00D660C1" w:rsidRPr="006C7E1E">
        <w:rPr>
          <w:rStyle w:val="normaltextrun1"/>
          <w:rFonts w:eastAsiaTheme="minorEastAsia" w:cs="Arial"/>
          <w:color w:val="000000" w:themeColor="text1"/>
        </w:rPr>
        <w:t xml:space="preserve"> </w:t>
      </w:r>
      <w:r w:rsidR="002954B4" w:rsidRPr="006C7E1E">
        <w:rPr>
          <w:rStyle w:val="normaltextrun1"/>
          <w:rFonts w:eastAsiaTheme="minorEastAsia" w:cs="Arial"/>
          <w:color w:val="000000" w:themeColor="text1"/>
        </w:rPr>
        <w:t>el mantenimiento de la frecuencia del sistema en su valor de referencia y la anulación</w:t>
      </w:r>
      <w:r w:rsidR="00C167E5" w:rsidRPr="006C7E1E">
        <w:rPr>
          <w:rStyle w:val="normaltextrun1"/>
          <w:rFonts w:eastAsiaTheme="minorEastAsia" w:cs="Arial"/>
          <w:color w:val="000000" w:themeColor="text1"/>
        </w:rPr>
        <w:t xml:space="preserve"> en cada instante de los </w:t>
      </w:r>
      <w:r w:rsidR="00F83D47" w:rsidRPr="006C7E1E">
        <w:rPr>
          <w:rStyle w:val="normaltextrun1"/>
          <w:rFonts w:eastAsiaTheme="minorEastAsia" w:cs="Arial"/>
          <w:color w:val="000000" w:themeColor="text1"/>
        </w:rPr>
        <w:t>desvíos</w:t>
      </w:r>
      <w:r w:rsidR="006511F9" w:rsidRPr="006C7E1E">
        <w:rPr>
          <w:rStyle w:val="normaltextrun1"/>
          <w:rFonts w:eastAsiaTheme="minorEastAsia" w:cs="Arial"/>
          <w:color w:val="000000" w:themeColor="text1"/>
        </w:rPr>
        <w:t xml:space="preserve"> </w:t>
      </w:r>
      <w:r w:rsidR="002141B1" w:rsidRPr="006C7E1E">
        <w:rPr>
          <w:rStyle w:val="normaltextrun1"/>
          <w:rFonts w:eastAsiaTheme="minorEastAsia" w:cs="Arial"/>
          <w:color w:val="000000" w:themeColor="text1"/>
        </w:rPr>
        <w:t>del bloque de control frecuencia</w:t>
      </w:r>
      <w:r w:rsidR="00243D0F" w:rsidRPr="006C7E1E">
        <w:rPr>
          <w:rStyle w:val="normaltextrun1"/>
          <w:rFonts w:eastAsiaTheme="minorEastAsia" w:cs="Arial"/>
          <w:color w:val="000000" w:themeColor="text1"/>
        </w:rPr>
        <w:t>-potencia</w:t>
      </w:r>
      <w:r w:rsidR="003A3932" w:rsidRPr="006C7E1E">
        <w:rPr>
          <w:rStyle w:val="normaltextrun1"/>
          <w:rFonts w:eastAsiaTheme="minorEastAsia" w:cs="Arial"/>
          <w:color w:val="000000" w:themeColor="text1"/>
        </w:rPr>
        <w:t xml:space="preserve"> </w:t>
      </w:r>
      <w:r w:rsidR="003D7BD9" w:rsidRPr="006C7E1E">
        <w:rPr>
          <w:rStyle w:val="normaltextrun1"/>
          <w:rFonts w:eastAsiaTheme="minorEastAsia" w:cs="Arial"/>
          <w:color w:val="000000" w:themeColor="text1"/>
        </w:rPr>
        <w:t>español</w:t>
      </w:r>
      <w:r w:rsidR="00AF3B82" w:rsidRPr="006C7E1E">
        <w:rPr>
          <w:rStyle w:val="normaltextrun1"/>
          <w:rFonts w:eastAsiaTheme="minorEastAsia" w:cs="Arial"/>
          <w:color w:val="000000" w:themeColor="text1"/>
        </w:rPr>
        <w:t>, teniendo en cuenta asimismo las consignas recibidas del proceso europeo de compensación de desequilibrios en tiempo real</w:t>
      </w:r>
      <w:r w:rsidR="006511F9" w:rsidRPr="006C7E1E">
        <w:rPr>
          <w:rStyle w:val="normaltextrun1"/>
          <w:rFonts w:eastAsiaTheme="minorEastAsia" w:cs="Arial"/>
          <w:color w:val="000000" w:themeColor="text1"/>
        </w:rPr>
        <w:t>.</w:t>
      </w:r>
    </w:p>
    <w:p w14:paraId="391643A5" w14:textId="13958859" w:rsidR="002C7756" w:rsidRDefault="005C78C7" w:rsidP="006C7E1E">
      <w:pPr>
        <w:pStyle w:val="TextonormalREE"/>
        <w:spacing w:before="120" w:after="0" w:line="240" w:lineRule="auto"/>
        <w:ind w:left="709"/>
      </w:pPr>
      <w:r>
        <w:t>El servicio de regulación secundaria cuenta con un</w:t>
      </w:r>
      <w:r w:rsidR="00E462D6">
        <w:t xml:space="preserve"> proceso de</w:t>
      </w:r>
      <w:r>
        <w:t xml:space="preserve"> </w:t>
      </w:r>
      <w:r w:rsidR="00450C99">
        <w:t>asignación</w:t>
      </w:r>
      <w:r>
        <w:t xml:space="preserve"> previa de banda de </w:t>
      </w:r>
      <w:r w:rsidR="00450C99">
        <w:t>regulación secundaria</w:t>
      </w:r>
      <w:r w:rsidR="008E0977">
        <w:t xml:space="preserve"> por unidad de programación</w:t>
      </w:r>
      <w:r w:rsidR="00450C99">
        <w:t xml:space="preserve"> y </w:t>
      </w:r>
      <w:r w:rsidR="00BF5B90">
        <w:t xml:space="preserve">un proceso de activación </w:t>
      </w:r>
      <w:r w:rsidR="00B7305E">
        <w:t xml:space="preserve">automática </w:t>
      </w:r>
      <w:r w:rsidR="00BF5B90">
        <w:t>de energía de regulación secundaria en tiempo real</w:t>
      </w:r>
      <w:r w:rsidR="00C974AD">
        <w:t xml:space="preserve"> </w:t>
      </w:r>
      <w:r w:rsidR="008E0977">
        <w:t xml:space="preserve">por zona de regulación </w:t>
      </w:r>
      <w:r w:rsidR="00C974AD">
        <w:t xml:space="preserve">mediante </w:t>
      </w:r>
      <w:r w:rsidR="008E0977">
        <w:t>el</w:t>
      </w:r>
      <w:r w:rsidR="00C974AD">
        <w:t xml:space="preserve"> siste</w:t>
      </w:r>
      <w:r w:rsidR="00A144A6">
        <w:t>ma de regulación compartida en</w:t>
      </w:r>
      <w:r w:rsidR="00661516">
        <w:t xml:space="preserve"> el sistema eléctrico peninsular español</w:t>
      </w:r>
      <w:r w:rsidR="00B7305E">
        <w:t>.</w:t>
      </w:r>
    </w:p>
    <w:p w14:paraId="24DA57A2" w14:textId="2420D3CE" w:rsidR="006511F9" w:rsidRPr="00DB74A1" w:rsidRDefault="006511F9" w:rsidP="00DB74A1">
      <w:pPr>
        <w:pStyle w:val="ListParagraph"/>
        <w:numPr>
          <w:ilvl w:val="0"/>
          <w:numId w:val="71"/>
        </w:numPr>
        <w:autoSpaceDE w:val="0"/>
        <w:autoSpaceDN w:val="0"/>
        <w:adjustRightInd w:val="0"/>
        <w:spacing w:before="120"/>
        <w:contextualSpacing w:val="0"/>
        <w:rPr>
          <w:rStyle w:val="normaltextrun1"/>
          <w:rFonts w:eastAsiaTheme="minorEastAsia" w:cs="Arial"/>
          <w:color w:val="000000" w:themeColor="text1"/>
        </w:rPr>
      </w:pPr>
      <w:r w:rsidRPr="00DB74A1">
        <w:rPr>
          <w:rStyle w:val="normaltextrun1"/>
          <w:rFonts w:eastAsiaTheme="minorEastAsia" w:cs="Arial"/>
          <w:color w:val="000000" w:themeColor="text1"/>
        </w:rPr>
        <w:t>Sistema de regulación compartida peninsular (RCP)</w:t>
      </w:r>
      <w:r w:rsidR="00DB74A1" w:rsidRPr="00DB74A1">
        <w:rPr>
          <w:rStyle w:val="normaltextrun1"/>
          <w:rFonts w:eastAsiaTheme="minorEastAsia" w:cs="Arial"/>
          <w:color w:val="000000" w:themeColor="text1"/>
        </w:rPr>
        <w:t xml:space="preserve">: </w:t>
      </w:r>
      <w:r w:rsidRPr="00DB74A1">
        <w:rPr>
          <w:rStyle w:val="normaltextrun1"/>
          <w:rFonts w:eastAsiaTheme="minorEastAsia" w:cs="Arial"/>
          <w:color w:val="000000" w:themeColor="text1"/>
        </w:rPr>
        <w:t>La Regulación Compartida Peninsular</w:t>
      </w:r>
      <w:r w:rsidR="00B41942" w:rsidRPr="00DB74A1">
        <w:rPr>
          <w:rStyle w:val="normaltextrun1"/>
          <w:rFonts w:eastAsiaTheme="minorEastAsia" w:cs="Arial"/>
          <w:color w:val="000000" w:themeColor="text1"/>
        </w:rPr>
        <w:t xml:space="preserve"> (RCP</w:t>
      </w:r>
      <w:r w:rsidRPr="00DB74A1">
        <w:rPr>
          <w:rStyle w:val="normaltextrun1"/>
          <w:rFonts w:eastAsiaTheme="minorEastAsia" w:cs="Arial"/>
          <w:color w:val="000000" w:themeColor="text1"/>
        </w:rPr>
        <w:t>) es el sistema de control que funciona como regulador maestro de la regulación secundaria del sistema.</w:t>
      </w:r>
      <w:r w:rsidR="00DB74A1" w:rsidRPr="00DB74A1">
        <w:rPr>
          <w:rStyle w:val="normaltextrun1"/>
          <w:rFonts w:eastAsiaTheme="minorEastAsia" w:cs="Arial"/>
          <w:color w:val="000000" w:themeColor="text1"/>
        </w:rPr>
        <w:t xml:space="preserve"> </w:t>
      </w:r>
      <w:r w:rsidRPr="00DB74A1">
        <w:rPr>
          <w:rStyle w:val="normaltextrun1"/>
          <w:rFonts w:eastAsiaTheme="minorEastAsia" w:cs="Arial"/>
          <w:color w:val="000000" w:themeColor="text1"/>
        </w:rPr>
        <w:t xml:space="preserve">Por motivos de seguridad, el sistema está duplicado: </w:t>
      </w:r>
      <w:r w:rsidR="00313D2F" w:rsidRPr="00DB74A1">
        <w:rPr>
          <w:rStyle w:val="normaltextrun1"/>
          <w:rFonts w:eastAsiaTheme="minorEastAsia" w:cs="Arial"/>
          <w:color w:val="000000" w:themeColor="text1"/>
        </w:rPr>
        <w:t>el OS dispone de un</w:t>
      </w:r>
      <w:r w:rsidRPr="00DB74A1">
        <w:rPr>
          <w:rStyle w:val="normaltextrun1"/>
          <w:rFonts w:eastAsiaTheme="minorEastAsia" w:cs="Arial"/>
          <w:color w:val="000000" w:themeColor="text1"/>
        </w:rPr>
        <w:t xml:space="preserve"> regulador maestro principal </w:t>
      </w:r>
      <w:r w:rsidR="00313D2F" w:rsidRPr="00DB74A1">
        <w:rPr>
          <w:rStyle w:val="normaltextrun1"/>
          <w:rFonts w:eastAsiaTheme="minorEastAsia" w:cs="Arial"/>
          <w:color w:val="000000" w:themeColor="text1"/>
        </w:rPr>
        <w:t xml:space="preserve">en el </w:t>
      </w:r>
      <w:r w:rsidRPr="00DB74A1">
        <w:rPr>
          <w:rStyle w:val="normaltextrun1"/>
          <w:rFonts w:eastAsiaTheme="minorEastAsia" w:cs="Arial"/>
          <w:color w:val="000000" w:themeColor="text1"/>
        </w:rPr>
        <w:t>Centro de Control Eléctrico (CECOEL), existiendo un sistema de respaldo de la regulación secundaria localizado en el Centro de Control de Respaldo (CECORE).</w:t>
      </w:r>
    </w:p>
    <w:p w14:paraId="04442708" w14:textId="21127ECB" w:rsidR="006511F9" w:rsidRDefault="00DB74A1" w:rsidP="00764164">
      <w:pPr>
        <w:pStyle w:val="TextonormalREE"/>
        <w:numPr>
          <w:ilvl w:val="0"/>
          <w:numId w:val="71"/>
        </w:numPr>
        <w:spacing w:before="120" w:after="0" w:line="240" w:lineRule="auto"/>
      </w:pPr>
      <w:r>
        <w:t>Zona de regulación:</w:t>
      </w:r>
      <w:r w:rsidR="00764164">
        <w:t xml:space="preserve"> </w:t>
      </w:r>
      <w:r w:rsidR="00864C49">
        <w:t>Conforme a la defin</w:t>
      </w:r>
      <w:r w:rsidR="00823713">
        <w:t>i</w:t>
      </w:r>
      <w:r w:rsidR="00864C49">
        <w:t>ción</w:t>
      </w:r>
      <w:r w:rsidR="001E686C">
        <w:t xml:space="preserve"> estableci</w:t>
      </w:r>
      <w:r w:rsidR="00823713">
        <w:t>d</w:t>
      </w:r>
      <w:r w:rsidR="001E686C">
        <w:t>a en las Condiciones relativas al balance</w:t>
      </w:r>
      <w:r w:rsidR="008E0977">
        <w:t>,</w:t>
      </w:r>
      <w:r w:rsidR="001E686C">
        <w:t xml:space="preserve"> </w:t>
      </w:r>
      <w:r w:rsidR="00F70B26">
        <w:t>u</w:t>
      </w:r>
      <w:r w:rsidR="006511F9">
        <w:t xml:space="preserve">na zona de regulación es una agrupación de unidades de </w:t>
      </w:r>
      <w:r w:rsidR="00E55712">
        <w:t>programación</w:t>
      </w:r>
      <w:r w:rsidR="009F1287">
        <w:t xml:space="preserve"> </w:t>
      </w:r>
      <w:r w:rsidR="006511F9">
        <w:t>que, en conjunto, tiene capacidad de regular en respuesta a las órdenes de un sistema de Control Automático de Generación (AGC) cumpliendo con los requisitos establecidos y permitiendo su evaluación desde un sistema de control de energía en tiempo real</w:t>
      </w:r>
    </w:p>
    <w:p w14:paraId="33A3C19C" w14:textId="5CB6A050" w:rsidR="007534FB" w:rsidRDefault="007534FB" w:rsidP="00C34542">
      <w:pPr>
        <w:pStyle w:val="TextonormalREE"/>
        <w:spacing w:before="120" w:after="0" w:line="240" w:lineRule="auto"/>
        <w:ind w:left="709"/>
      </w:pPr>
      <w:bookmarkStart w:id="26" w:name="_Hlk45803559"/>
      <w:r>
        <w:t>Cada zona de regulación estará constituida por una o más unidades de programación que participen activamente en el servicio de regulación secundaria del sistema eléctrico peninsular español (</w:t>
      </w:r>
      <w:proofErr w:type="spellStart"/>
      <w:r>
        <w:t>aFRR</w:t>
      </w:r>
      <w:proofErr w:type="spellEnd"/>
      <w:r>
        <w:t xml:space="preserve">, por sus siglas en inglés), y por unidades no habilitadas para la </w:t>
      </w:r>
      <w:r w:rsidR="00B41942">
        <w:t>participación</w:t>
      </w:r>
      <w:r>
        <w:t xml:space="preserve"> </w:t>
      </w:r>
      <w:r w:rsidR="00656056">
        <w:t xml:space="preserve">activa </w:t>
      </w:r>
      <w:r>
        <w:t xml:space="preserve">en el servicio de regulación secundaria, estando todas las unidades bajo la titularidad o la representación del sujeto que ostenta la titularidad de la zona de </w:t>
      </w:r>
      <w:r w:rsidRPr="00D86056">
        <w:t>regulación</w:t>
      </w:r>
      <w:r w:rsidR="00047754" w:rsidRPr="00D86056">
        <w:t xml:space="preserve"> o de otro sujeto de su mismo grupo empresarial</w:t>
      </w:r>
      <w:r w:rsidR="00047754" w:rsidRPr="007A2E96">
        <w:t xml:space="preserve"> en el ámbito ibérico</w:t>
      </w:r>
      <w:r w:rsidRPr="00D86056">
        <w:t>.</w:t>
      </w:r>
    </w:p>
    <w:bookmarkEnd w:id="26"/>
    <w:p w14:paraId="78E26966" w14:textId="79D4E034" w:rsidR="00010C39" w:rsidRDefault="006511F9" w:rsidP="0071614D">
      <w:pPr>
        <w:pStyle w:val="TextonormalREE"/>
        <w:spacing w:before="120" w:after="0" w:line="240" w:lineRule="auto"/>
        <w:ind w:left="709"/>
      </w:pPr>
      <w:r>
        <w:t xml:space="preserve">Las unidades habilitadas por el OS </w:t>
      </w:r>
      <w:r w:rsidR="00572721">
        <w:t xml:space="preserve">son </w:t>
      </w:r>
      <w:r w:rsidR="008A06EC">
        <w:t>aquellas que han superado</w:t>
      </w:r>
      <w:r w:rsidR="00A13AF2">
        <w:t xml:space="preserve"> el</w:t>
      </w:r>
      <w:r w:rsidR="007C09EB">
        <w:t xml:space="preserve"> proceso de habilitación </w:t>
      </w:r>
      <w:r w:rsidR="0035601B">
        <w:t>establecido en el artículo 9 de las Condiciones relativas al balance</w:t>
      </w:r>
      <w:r w:rsidR="008A06EC">
        <w:t xml:space="preserve"> y </w:t>
      </w:r>
      <w:r w:rsidR="0035601B">
        <w:t>tienen capacidad de responder</w:t>
      </w:r>
      <w:r>
        <w:t xml:space="preserve"> </w:t>
      </w:r>
      <w:r w:rsidR="00750E30">
        <w:t xml:space="preserve">activamente </w:t>
      </w:r>
      <w:r>
        <w:t xml:space="preserve">a las señales de control enviadas por el correspondiente AGC. </w:t>
      </w:r>
      <w:r w:rsidR="0071614D">
        <w:t xml:space="preserve"> </w:t>
      </w:r>
    </w:p>
    <w:p w14:paraId="459A1BCC" w14:textId="248E4559" w:rsidR="006511F9" w:rsidRDefault="006511F9" w:rsidP="0071614D">
      <w:pPr>
        <w:pStyle w:val="TextonormalREE"/>
        <w:spacing w:before="120" w:after="0" w:line="240" w:lineRule="auto"/>
        <w:ind w:left="709"/>
      </w:pPr>
      <w:r>
        <w:t>En el anexo II</w:t>
      </w:r>
      <w:r w:rsidR="00DE2077">
        <w:t xml:space="preserve"> de este procedimiento</w:t>
      </w:r>
      <w:r>
        <w:t xml:space="preserve"> se describe la respuesta dinámica exigida a las zonas de regulación.</w:t>
      </w:r>
    </w:p>
    <w:p w14:paraId="13A7DAEF" w14:textId="494C9643" w:rsidR="00DC2E5D" w:rsidRDefault="00DC2E5D" w:rsidP="00E33827">
      <w:pPr>
        <w:pStyle w:val="SubttuloREE"/>
        <w:numPr>
          <w:ilvl w:val="0"/>
          <w:numId w:val="72"/>
        </w:numPr>
        <w:spacing w:before="120" w:after="0" w:line="240" w:lineRule="auto"/>
      </w:pPr>
      <w:r>
        <w:t>Reserva de regulación secundaria del sistema: La reserva de regulación secundaria a subir/bajar del sistema es el valor máximo de variación de potencia en que es posible modificar al conjunto de unidades de programación habilitadas en control dentro de las zonas de regulación en el sentido correspondiente y con la velocidad establecida, en respuesta a los requerimientos del sistema de control automático de regulación.</w:t>
      </w:r>
    </w:p>
    <w:p w14:paraId="4FBDD55B" w14:textId="5C357873" w:rsidR="00F832F7" w:rsidRPr="00276447" w:rsidRDefault="00132118" w:rsidP="00C03E04">
      <w:pPr>
        <w:pStyle w:val="SubttuloREE"/>
        <w:numPr>
          <w:ilvl w:val="0"/>
          <w:numId w:val="72"/>
        </w:numPr>
        <w:spacing w:before="120" w:after="0" w:line="240" w:lineRule="auto"/>
      </w:pPr>
      <w:r>
        <w:t>Banda de regulación secundaria</w:t>
      </w:r>
      <w:r w:rsidR="00F50D55">
        <w:t xml:space="preserve"> del sistema</w:t>
      </w:r>
      <w:r w:rsidR="002535F6">
        <w:t xml:space="preserve"> asignada</w:t>
      </w:r>
      <w:r w:rsidR="00C03E04">
        <w:t xml:space="preserve">: </w:t>
      </w:r>
      <w:r w:rsidR="00F832F7">
        <w:t>Es la reserva de regulación secundaria del sistema que el OS asigna</w:t>
      </w:r>
      <w:r w:rsidR="00A84545">
        <w:t xml:space="preserve"> </w:t>
      </w:r>
      <w:r w:rsidR="009E5678">
        <w:t>mediante mecanismos de mercado</w:t>
      </w:r>
      <w:r w:rsidR="00A84545">
        <w:t xml:space="preserve"> el día anterior al de programación, para todos los periodos </w:t>
      </w:r>
      <w:del w:id="27" w:author="Red Eléctrica" w:date="2020-12-11T17:35:00Z">
        <w:r w:rsidR="00A84545" w:rsidDel="006B4EA7">
          <w:delText xml:space="preserve">horarios </w:delText>
        </w:r>
      </w:del>
      <w:ins w:id="28" w:author="Red Eléctrica" w:date="2020-12-11T17:35:00Z">
        <w:r w:rsidR="006B4EA7">
          <w:t xml:space="preserve">de programación </w:t>
        </w:r>
      </w:ins>
      <w:ins w:id="29" w:author="Red Eléctrica" w:date="2020-12-11T17:36:00Z">
        <w:r w:rsidR="009447FE">
          <w:t>cuarto</w:t>
        </w:r>
      </w:ins>
      <w:ins w:id="30" w:author="Red Eléctrica" w:date="2021-03-30T12:39:00Z">
        <w:r w:rsidR="007A71E8">
          <w:t xml:space="preserve"> </w:t>
        </w:r>
      </w:ins>
      <w:ins w:id="31" w:author="Red Eléctrica" w:date="2020-12-11T17:36:00Z">
        <w:r w:rsidR="009447FE">
          <w:t>horarios</w:t>
        </w:r>
      </w:ins>
      <w:ins w:id="32" w:author="Red Eléctrica" w:date="2020-12-11T17:35:00Z">
        <w:r w:rsidR="006B4EA7">
          <w:t xml:space="preserve"> </w:t>
        </w:r>
      </w:ins>
      <w:r w:rsidR="00A84545">
        <w:t>del día siguiente y para cada sentido subir/bajar.</w:t>
      </w:r>
    </w:p>
    <w:p w14:paraId="16AFDE13" w14:textId="323FAD09" w:rsidR="006511F9" w:rsidRDefault="006511F9" w:rsidP="00C03E04">
      <w:pPr>
        <w:pStyle w:val="SubttuloREE"/>
        <w:numPr>
          <w:ilvl w:val="0"/>
          <w:numId w:val="72"/>
        </w:numPr>
        <w:spacing w:before="120" w:after="0" w:line="240" w:lineRule="auto"/>
      </w:pPr>
      <w:r>
        <w:t>Energía efectiva neta de regulación secundaria</w:t>
      </w:r>
      <w:r w:rsidR="00C03E04">
        <w:t xml:space="preserve">: </w:t>
      </w:r>
      <w:r>
        <w:t>La energía efectiva neta de regulación secundaria realizada en un periodo de programación</w:t>
      </w:r>
      <w:ins w:id="33" w:author="Red Eléctrica" w:date="2020-12-11T17:36:00Z">
        <w:r w:rsidR="008F2B8F">
          <w:t xml:space="preserve"> cuarto</w:t>
        </w:r>
      </w:ins>
      <w:r w:rsidR="004433E0">
        <w:t xml:space="preserve"> </w:t>
      </w:r>
      <w:ins w:id="34" w:author="Red Eléctrica" w:date="2020-12-11T17:36:00Z">
        <w:r w:rsidR="008F2B8F">
          <w:t>horario</w:t>
        </w:r>
      </w:ins>
      <w:r>
        <w:t>, es el desvío en energía respecto a sus programas del conjunto de unidades</w:t>
      </w:r>
      <w:r w:rsidR="00497E74">
        <w:t xml:space="preserve"> de programación</w:t>
      </w:r>
      <w:r>
        <w:t xml:space="preserve"> </w:t>
      </w:r>
      <w:r w:rsidR="008012BF">
        <w:t xml:space="preserve">de una zona de regulación </w:t>
      </w:r>
      <w:r>
        <w:t>integradas en el lazo de control del correspondiente AGC debido al seguimiento de los requerimientos de la regulación secundaria.</w:t>
      </w:r>
    </w:p>
    <w:p w14:paraId="73E73898" w14:textId="4CF85924" w:rsidR="006511F9" w:rsidRDefault="006511F9" w:rsidP="00C03E04">
      <w:pPr>
        <w:pStyle w:val="TextonormalREE"/>
        <w:spacing w:before="120" w:after="0" w:line="240" w:lineRule="auto"/>
        <w:ind w:left="709"/>
      </w:pPr>
      <w:r>
        <w:t xml:space="preserve">No se considerará como energía efectiva neta de regulación secundaria los desvíos </w:t>
      </w:r>
      <w:r w:rsidR="00E9019C">
        <w:t xml:space="preserve">de las </w:t>
      </w:r>
      <w:r>
        <w:t xml:space="preserve">unidades de </w:t>
      </w:r>
      <w:r w:rsidR="00E9019C">
        <w:t>programación</w:t>
      </w:r>
      <w:r w:rsidR="009F1287">
        <w:t xml:space="preserve"> </w:t>
      </w:r>
      <w:r>
        <w:t xml:space="preserve">de una zona de regulación que no estén directamente ligados con </w:t>
      </w:r>
      <w:r w:rsidR="009F1287">
        <w:t>las consignas</w:t>
      </w:r>
      <w:r>
        <w:t xml:space="preserve"> requerid</w:t>
      </w:r>
      <w:r w:rsidR="009F1287">
        <w:t>a</w:t>
      </w:r>
      <w:r>
        <w:t>s por el AGC.</w:t>
      </w:r>
    </w:p>
    <w:p w14:paraId="08731A2E" w14:textId="77777777" w:rsidR="006511F9" w:rsidRDefault="006511F9" w:rsidP="00C03E04">
      <w:pPr>
        <w:pStyle w:val="TextonormalREE"/>
        <w:spacing w:before="120" w:after="0" w:line="240" w:lineRule="auto"/>
        <w:ind w:left="709"/>
      </w:pPr>
      <w:r>
        <w:t>Cuando el signo de dicha energía neta en un período de programación resulte positivo, se denomina energía de regulación secundaria a subir, y en caso de resultar de signo negativo, energía de regulación secundaria a bajar.</w:t>
      </w:r>
    </w:p>
    <w:p w14:paraId="42C00D09" w14:textId="738B1124" w:rsidR="006511F9" w:rsidRDefault="006511F9" w:rsidP="00FE4AB8">
      <w:pPr>
        <w:pStyle w:val="TtuloREE"/>
        <w:numPr>
          <w:ilvl w:val="0"/>
          <w:numId w:val="64"/>
        </w:numPr>
        <w:spacing w:before="240" w:after="0" w:line="240" w:lineRule="auto"/>
        <w:ind w:left="357" w:hanging="357"/>
      </w:pPr>
      <w:r>
        <w:t>Proveedores del servicio</w:t>
      </w:r>
      <w:r w:rsidR="008330F7">
        <w:t xml:space="preserve"> de regulación secundaria</w:t>
      </w:r>
    </w:p>
    <w:p w14:paraId="5CC0E032" w14:textId="20ED8065" w:rsidR="006511F9" w:rsidRDefault="006511F9" w:rsidP="004F7C37">
      <w:pPr>
        <w:pStyle w:val="TextonormalREE"/>
        <w:spacing w:before="120" w:after="0" w:line="240" w:lineRule="auto"/>
      </w:pPr>
      <w:r>
        <w:t>Los proveedores del servicio de regulación secundaria son las zonas de regulación.</w:t>
      </w:r>
      <w:r w:rsidR="003C2698">
        <w:t xml:space="preserve"> A este efecto, serán de aplicación lo establecido en </w:t>
      </w:r>
      <w:del w:id="35" w:author="Red Eléctrica" w:date="2020-12-11T17:47:00Z">
        <w:r w:rsidR="003C2698" w:rsidDel="0003147F">
          <w:delText>los artículos 6, 7</w:delText>
        </w:r>
        <w:r w:rsidR="00CA177E" w:rsidDel="0003147F">
          <w:delText>, 8</w:delText>
        </w:r>
        <w:r w:rsidR="000D5404" w:rsidDel="0003147F">
          <w:delText xml:space="preserve">, </w:delText>
        </w:r>
        <w:r w:rsidR="00CA177E" w:rsidDel="0003147F">
          <w:delText xml:space="preserve">9 </w:delText>
        </w:r>
        <w:r w:rsidR="000D5404" w:rsidDel="0003147F">
          <w:delText xml:space="preserve">y 11 </w:delText>
        </w:r>
        <w:r w:rsidR="00CA177E" w:rsidDel="0003147F">
          <w:delText xml:space="preserve">de </w:delText>
        </w:r>
      </w:del>
      <w:r w:rsidR="00CA177E">
        <w:t>las Condiciones relativas al balance</w:t>
      </w:r>
      <w:r w:rsidR="009C6AAB">
        <w:t>, aprobadas por la CNMC</w:t>
      </w:r>
      <w:r w:rsidR="00945BAF">
        <w:t>.</w:t>
      </w:r>
    </w:p>
    <w:p w14:paraId="0150D467" w14:textId="49BC9CA3" w:rsidR="001E5975" w:rsidRDefault="001E5975" w:rsidP="001E5975">
      <w:pPr>
        <w:pStyle w:val="TextonormalREE"/>
        <w:spacing w:before="120" w:after="0" w:line="240" w:lineRule="auto"/>
      </w:pPr>
      <w:r>
        <w:t>Tanto la constitución de una zona de regulación, como cualquier modificación que afecte a su composición, debe ser previamente autorizada por el OS.</w:t>
      </w:r>
      <w:r w:rsidR="002606BE">
        <w:t xml:space="preserve"> </w:t>
      </w:r>
      <w:r>
        <w:t>En concreto, es necesaria la autorización por parte del OS en los siguientes casos:</w:t>
      </w:r>
    </w:p>
    <w:p w14:paraId="5EAB6173" w14:textId="4BB62E74" w:rsidR="001E5975" w:rsidRDefault="001E5975" w:rsidP="001E5975">
      <w:pPr>
        <w:pStyle w:val="TextoVieta"/>
        <w:spacing w:before="120" w:line="240" w:lineRule="auto"/>
      </w:pPr>
      <w:r w:rsidRPr="00113E90">
        <w:t>Constitución</w:t>
      </w:r>
      <w:r>
        <w:t xml:space="preserve"> de una nueva zona de regulación.</w:t>
      </w:r>
    </w:p>
    <w:p w14:paraId="6FC668CB" w14:textId="77777777" w:rsidR="001E5975" w:rsidRDefault="001E5975" w:rsidP="001B7CC1">
      <w:pPr>
        <w:pStyle w:val="TextoVieta"/>
        <w:spacing w:before="120" w:line="240" w:lineRule="auto"/>
        <w:ind w:left="714" w:hanging="357"/>
      </w:pPr>
      <w:r>
        <w:t>Modificación de la composición de una zona de regulación existente por:</w:t>
      </w:r>
    </w:p>
    <w:p w14:paraId="29AF22CB" w14:textId="22ED0A44" w:rsidR="001E5975" w:rsidRDefault="001E5975" w:rsidP="0010507A">
      <w:pPr>
        <w:pStyle w:val="TextoVieta"/>
        <w:numPr>
          <w:ilvl w:val="1"/>
          <w:numId w:val="2"/>
        </w:numPr>
        <w:spacing w:before="60" w:line="240" w:lineRule="auto"/>
        <w:ind w:left="993"/>
      </w:pPr>
      <w:r>
        <w:t xml:space="preserve">Inclusión/exclusión de una unidad de programación </w:t>
      </w:r>
      <w:r w:rsidR="002606BE">
        <w:t xml:space="preserve">en zona de regulación </w:t>
      </w:r>
      <w:r>
        <w:t>sin participación activa en la prestación del servicio.</w:t>
      </w:r>
    </w:p>
    <w:p w14:paraId="4614C472" w14:textId="1F26C45F" w:rsidR="001E5975" w:rsidRDefault="001E5975" w:rsidP="0010507A">
      <w:pPr>
        <w:pStyle w:val="TextoVieta"/>
        <w:numPr>
          <w:ilvl w:val="1"/>
          <w:numId w:val="2"/>
        </w:numPr>
        <w:spacing w:before="60" w:line="240" w:lineRule="auto"/>
        <w:ind w:left="993"/>
      </w:pPr>
      <w:r>
        <w:t xml:space="preserve">Habilitación de </w:t>
      </w:r>
      <w:r w:rsidR="0014246C">
        <w:t xml:space="preserve">unidades </w:t>
      </w:r>
      <w:r w:rsidR="00151779">
        <w:t>de programación</w:t>
      </w:r>
      <w:r w:rsidR="0014246C">
        <w:t xml:space="preserve"> </w:t>
      </w:r>
      <w:r>
        <w:t>parala participación activa en la regulación dentro de una zona</w:t>
      </w:r>
      <w:r w:rsidR="00B61DCA">
        <w:t xml:space="preserve"> de regulación</w:t>
      </w:r>
      <w:r>
        <w:t>.</w:t>
      </w:r>
    </w:p>
    <w:p w14:paraId="04B0896C" w14:textId="2C0E222F" w:rsidR="0014246C" w:rsidRPr="00546275" w:rsidRDefault="0019626B" w:rsidP="0010507A">
      <w:pPr>
        <w:pStyle w:val="TextoVieta"/>
        <w:numPr>
          <w:ilvl w:val="1"/>
          <w:numId w:val="2"/>
        </w:numPr>
        <w:spacing w:before="60" w:line="240" w:lineRule="auto"/>
        <w:ind w:left="993"/>
      </w:pPr>
      <w:r w:rsidRPr="00546275">
        <w:t xml:space="preserve">Cualquier modificación </w:t>
      </w:r>
      <w:r w:rsidR="008B2627" w:rsidRPr="00546275">
        <w:t xml:space="preserve">de </w:t>
      </w:r>
      <w:r w:rsidR="00190E93" w:rsidRPr="00546275">
        <w:t>una unidad f</w:t>
      </w:r>
      <w:r w:rsidR="0014246C" w:rsidRPr="00546275">
        <w:t>ísica o agregación de unidades físicas</w:t>
      </w:r>
      <w:r w:rsidR="00B61DCA" w:rsidRPr="00546275">
        <w:t xml:space="preserve"> en unidades de programación dentro de zona de regulación</w:t>
      </w:r>
      <w:r w:rsidR="0010507A" w:rsidRPr="00546275">
        <w:t>.</w:t>
      </w:r>
    </w:p>
    <w:p w14:paraId="17649E64" w14:textId="1DB311DF" w:rsidR="00202341" w:rsidRPr="00546275" w:rsidRDefault="00242338" w:rsidP="00202341">
      <w:pPr>
        <w:pStyle w:val="TextoVieta"/>
        <w:numPr>
          <w:ilvl w:val="0"/>
          <w:numId w:val="0"/>
        </w:numPr>
        <w:spacing w:before="120" w:line="240" w:lineRule="auto"/>
      </w:pPr>
      <w:r w:rsidRPr="00546275">
        <w:t>E</w:t>
      </w:r>
      <w:r w:rsidR="00202341" w:rsidRPr="00546275">
        <w:t>l operador del sistema evaluará el cumplimiento de los siguientes requisitos para autorizar la constitución de una zona de regulación:</w:t>
      </w:r>
    </w:p>
    <w:p w14:paraId="695F265F" w14:textId="4FBA3198" w:rsidR="001C4977" w:rsidRPr="00546275" w:rsidRDefault="00202341" w:rsidP="00491571">
      <w:pPr>
        <w:pStyle w:val="TextoVieta"/>
        <w:numPr>
          <w:ilvl w:val="0"/>
          <w:numId w:val="73"/>
        </w:numPr>
        <w:spacing w:before="120" w:line="240" w:lineRule="auto"/>
      </w:pPr>
      <w:r w:rsidRPr="00546275">
        <w:t>Cumplimiento de l</w:t>
      </w:r>
      <w:r w:rsidR="00242338" w:rsidRPr="00546275">
        <w:t>os requisitos de</w:t>
      </w:r>
      <w:r w:rsidRPr="00546275">
        <w:t xml:space="preserve"> tamaño</w:t>
      </w:r>
      <w:r w:rsidR="00877B1E" w:rsidRPr="00546275">
        <w:t xml:space="preserve"> y</w:t>
      </w:r>
      <w:r w:rsidRPr="00546275">
        <w:t xml:space="preserve"> composición de zonas de regulación</w:t>
      </w:r>
      <w:r w:rsidR="001C4977" w:rsidRPr="00546275">
        <w:t xml:space="preserve"> y</w:t>
      </w:r>
      <w:r w:rsidR="003663E1" w:rsidRPr="00546275">
        <w:t xml:space="preserve"> </w:t>
      </w:r>
      <w:r w:rsidR="001C4977" w:rsidRPr="00546275">
        <w:t>de</w:t>
      </w:r>
      <w:r w:rsidR="003B4DD1" w:rsidRPr="00546275">
        <w:t xml:space="preserve"> </w:t>
      </w:r>
      <w:r w:rsidRPr="00546275">
        <w:t>adscripción</w:t>
      </w:r>
      <w:r w:rsidR="001C4977" w:rsidRPr="00546275">
        <w:t xml:space="preserve"> de unidades de programación</w:t>
      </w:r>
      <w:r w:rsidR="003B4DD1" w:rsidRPr="00546275">
        <w:t xml:space="preserve"> </w:t>
      </w:r>
      <w:r w:rsidRPr="00546275">
        <w:t>a</w:t>
      </w:r>
      <w:r w:rsidR="00126979" w:rsidRPr="00546275">
        <w:t>l</w:t>
      </w:r>
      <w:r w:rsidRPr="00546275">
        <w:t xml:space="preserve"> centro de control</w:t>
      </w:r>
      <w:r w:rsidR="003B4DD1" w:rsidRPr="00546275">
        <w:t xml:space="preserve"> responsable de la zona de regulación</w:t>
      </w:r>
      <w:r w:rsidR="00DF0170" w:rsidRPr="00546275">
        <w:t xml:space="preserve"> establecidas en </w:t>
      </w:r>
      <w:del w:id="36" w:author="Red Eléctrica" w:date="2020-12-11T17:49:00Z">
        <w:r w:rsidR="00DF0170" w:rsidRPr="00546275" w:rsidDel="004F19A1">
          <w:delText>el artículo 7</w:delText>
        </w:r>
        <w:r w:rsidR="00491571" w:rsidRPr="00546275" w:rsidDel="004F19A1">
          <w:delText xml:space="preserve"> </w:delText>
        </w:r>
        <w:r w:rsidR="001C4977" w:rsidRPr="00546275" w:rsidDel="004F19A1">
          <w:delText xml:space="preserve">de </w:delText>
        </w:r>
      </w:del>
      <w:r w:rsidR="001C4977" w:rsidRPr="00546275">
        <w:t>las Condiciones relativas al balance</w:t>
      </w:r>
      <w:r w:rsidR="00047754">
        <w:t>.</w:t>
      </w:r>
    </w:p>
    <w:p w14:paraId="1AF6B932" w14:textId="79DEB5AB" w:rsidR="00202341" w:rsidRPr="00546275" w:rsidRDefault="003663E1" w:rsidP="00491571">
      <w:pPr>
        <w:pStyle w:val="TextoVieta"/>
        <w:numPr>
          <w:ilvl w:val="0"/>
          <w:numId w:val="73"/>
        </w:numPr>
        <w:spacing w:before="120" w:line="240" w:lineRule="auto"/>
      </w:pPr>
      <w:r w:rsidRPr="00546275">
        <w:t xml:space="preserve">Cumplimiento de los </w:t>
      </w:r>
      <w:r w:rsidR="00491571" w:rsidRPr="00546275">
        <w:t>requisitos de datos e infor</w:t>
      </w:r>
      <w:r w:rsidR="00126979" w:rsidRPr="00546275">
        <w:t>m</w:t>
      </w:r>
      <w:r w:rsidR="00491571" w:rsidRPr="00546275">
        <w:t>ación</w:t>
      </w:r>
      <w:r w:rsidR="00CD45BE" w:rsidRPr="00546275">
        <w:t xml:space="preserve"> establecidos en </w:t>
      </w:r>
      <w:del w:id="37" w:author="Red Eléctrica" w:date="2020-12-11T17:53:00Z">
        <w:r w:rsidR="00CD45BE" w:rsidRPr="00546275" w:rsidDel="006323AF">
          <w:delText>el artículo 11</w:delText>
        </w:r>
        <w:r w:rsidRPr="00546275" w:rsidDel="006323AF">
          <w:delText xml:space="preserve"> de </w:delText>
        </w:r>
      </w:del>
      <w:r w:rsidRPr="00546275">
        <w:t>las Condiciones relativas al balance</w:t>
      </w:r>
      <w:r w:rsidR="001A47D7" w:rsidRPr="00546275">
        <w:t>.</w:t>
      </w:r>
    </w:p>
    <w:p w14:paraId="062B8511" w14:textId="2EAC80A3" w:rsidR="00202341" w:rsidRPr="00546275" w:rsidRDefault="00202341" w:rsidP="00202341">
      <w:pPr>
        <w:pStyle w:val="TextoVieta"/>
        <w:numPr>
          <w:ilvl w:val="0"/>
          <w:numId w:val="73"/>
        </w:numPr>
        <w:spacing w:before="120" w:line="240" w:lineRule="auto"/>
      </w:pPr>
      <w:r w:rsidRPr="00546275">
        <w:t>Existencia de unidades de programación habilitadas</w:t>
      </w:r>
      <w:r w:rsidR="005D5318" w:rsidRPr="00546275">
        <w:t xml:space="preserve"> o que solicitan habilitación</w:t>
      </w:r>
      <w:r w:rsidRPr="00546275">
        <w:t xml:space="preserve"> para la participación activa en el servicio dentro de la zona de regulación. </w:t>
      </w:r>
    </w:p>
    <w:p w14:paraId="3BD78135" w14:textId="77777777" w:rsidR="00290EC9" w:rsidRPr="00546275" w:rsidRDefault="00202341" w:rsidP="0058179F">
      <w:pPr>
        <w:pStyle w:val="TextonormalREE"/>
        <w:spacing w:before="120"/>
      </w:pPr>
      <w:r w:rsidRPr="00546275">
        <w:t>En el caso de inclusión en zona de regulación de instalaciones sin participación activa en el servicio de regulación secundaria, se deberá acreditar</w:t>
      </w:r>
      <w:r w:rsidR="00290EC9" w:rsidRPr="00546275">
        <w:t>:</w:t>
      </w:r>
    </w:p>
    <w:p w14:paraId="6DB8D5C5" w14:textId="6FEC472C" w:rsidR="00AB6E64" w:rsidRPr="00546275" w:rsidRDefault="00290EC9" w:rsidP="00290EC9">
      <w:pPr>
        <w:pStyle w:val="TextonormalREE"/>
        <w:numPr>
          <w:ilvl w:val="0"/>
          <w:numId w:val="76"/>
        </w:numPr>
        <w:spacing w:before="120"/>
      </w:pPr>
      <w:r w:rsidRPr="00546275">
        <w:t>C</w:t>
      </w:r>
      <w:r w:rsidR="00AB6E64" w:rsidRPr="00546275">
        <w:t xml:space="preserve">umplimiento de lo establecido en </w:t>
      </w:r>
      <w:del w:id="38" w:author="Red Eléctrica" w:date="2020-12-11T17:53:00Z">
        <w:r w:rsidR="009B4BBE" w:rsidRPr="00546275" w:rsidDel="006323AF">
          <w:delText xml:space="preserve">el artículo 7 de </w:delText>
        </w:r>
      </w:del>
      <w:r w:rsidR="00AB6E64" w:rsidRPr="00546275">
        <w:t>las Condiciones relativas al balance respecto a la composición de las zonas de regulación</w:t>
      </w:r>
      <w:r w:rsidR="00C143F2" w:rsidRPr="00546275">
        <w:t xml:space="preserve"> y</w:t>
      </w:r>
      <w:r w:rsidR="00AB6E64" w:rsidRPr="00546275">
        <w:t xml:space="preserve"> la adscripción </w:t>
      </w:r>
      <w:r w:rsidR="00C143F2" w:rsidRPr="00546275">
        <w:t xml:space="preserve">de las unidades sin participación activa </w:t>
      </w:r>
      <w:r w:rsidR="00AB6E64" w:rsidRPr="00546275">
        <w:t>al centro de control responsable de la zona de regulación</w:t>
      </w:r>
      <w:r w:rsidR="009B4BBE" w:rsidRPr="00546275">
        <w:t>.</w:t>
      </w:r>
    </w:p>
    <w:p w14:paraId="2FD66E49" w14:textId="54C14E62" w:rsidR="00290EC9" w:rsidRPr="00546275" w:rsidRDefault="00290EC9" w:rsidP="00290EC9">
      <w:pPr>
        <w:pStyle w:val="TextoVieta"/>
        <w:numPr>
          <w:ilvl w:val="0"/>
          <w:numId w:val="76"/>
        </w:numPr>
        <w:spacing w:before="120" w:line="240" w:lineRule="auto"/>
      </w:pPr>
      <w:r w:rsidRPr="00546275">
        <w:t xml:space="preserve">Cumplimiento de los requisitos de datos e información establecidos en </w:t>
      </w:r>
      <w:del w:id="39" w:author="Red Eléctrica" w:date="2020-12-11T17:53:00Z">
        <w:r w:rsidRPr="00546275" w:rsidDel="00534E94">
          <w:delText xml:space="preserve">el artículo 11 de </w:delText>
        </w:r>
      </w:del>
      <w:r w:rsidRPr="00546275">
        <w:t>las Condiciones relativas al balance.</w:t>
      </w:r>
    </w:p>
    <w:p w14:paraId="1D624792" w14:textId="6AA6A16A" w:rsidR="00202341" w:rsidRDefault="00202341" w:rsidP="00202341">
      <w:pPr>
        <w:pStyle w:val="TextonormalREE"/>
        <w:spacing w:before="120"/>
      </w:pPr>
      <w:r w:rsidRPr="00546275">
        <w:t>El proceso de habilitación de instalaciones como proveedores (BSP)</w:t>
      </w:r>
      <w:r w:rsidR="0FF6B734" w:rsidRPr="00546275">
        <w:t xml:space="preserve"> </w:t>
      </w:r>
      <w:r w:rsidRPr="00546275">
        <w:t xml:space="preserve">en el servicio de regulación secundaria con participación activa se realizará conforme a lo establecido en el </w:t>
      </w:r>
      <w:del w:id="40" w:author="Red Eléctrica" w:date="2020-12-11T17:53:00Z">
        <w:r w:rsidRPr="00546275" w:rsidDel="00534E94">
          <w:delText>Artículo 9 de</w:delText>
        </w:r>
      </w:del>
      <w:r w:rsidRPr="00546275">
        <w:t xml:space="preserve"> las Condiciones relativas al balance.</w:t>
      </w:r>
    </w:p>
    <w:p w14:paraId="7D172FF1" w14:textId="19F5BF08" w:rsidR="008531C1" w:rsidRDefault="008531C1" w:rsidP="008B41DE">
      <w:pPr>
        <w:pStyle w:val="TextonormalREE"/>
        <w:spacing w:before="120"/>
      </w:pPr>
      <w:r>
        <w:t xml:space="preserve">La condición de habilitación de una zona de regulación quedará sin efectos en el caso de incumplimiento de alguno de los requisitos establecidos </w:t>
      </w:r>
      <w:del w:id="41" w:author="Red Eléctrica" w:date="2020-12-11T17:54:00Z">
        <w:r w:rsidDel="00534E94">
          <w:delText xml:space="preserve">en el artículo 7 de </w:delText>
        </w:r>
      </w:del>
      <w:r>
        <w:t>las Condiciones relativas al balance.</w:t>
      </w:r>
    </w:p>
    <w:p w14:paraId="719ABE6B" w14:textId="03AE46FD" w:rsidR="00D86056" w:rsidRDefault="00D86056" w:rsidP="008B41DE">
      <w:pPr>
        <w:pStyle w:val="TextonormalREE"/>
        <w:spacing w:before="120"/>
      </w:pPr>
      <w:bookmarkStart w:id="42" w:name="_Hlk45804694"/>
      <w:r>
        <w:t xml:space="preserve">Para la acreditación del requisito de titularidad o representación establecido </w:t>
      </w:r>
      <w:del w:id="43" w:author="Red Eléctrica" w:date="2020-12-11T17:54:00Z">
        <w:r w:rsidDel="00534E94">
          <w:delText xml:space="preserve">en el artículo 7 de </w:delText>
        </w:r>
      </w:del>
      <w:r>
        <w:t>las Condiciones relativas al balance, cuando se desee incorporar en una zona de regulación una unidad de la que no sea titular ni representante el propio titular de la zona, se deberá acreditar ante el OS la existencia de relación por grupo empresarial mediante una declaración responsable del sujeto titular de la zona</w:t>
      </w:r>
      <w:r w:rsidR="00F340FF">
        <w:t>, debiéndose actualizar esta información cuando se produzcan cambios en la estructura del grupo que afecten a la unidad de programación o a la zona.</w:t>
      </w:r>
    </w:p>
    <w:bookmarkEnd w:id="42"/>
    <w:p w14:paraId="06348A65" w14:textId="3DA232CF" w:rsidR="00B21F6A" w:rsidRPr="00546275" w:rsidRDefault="008531C1" w:rsidP="004F7C37">
      <w:pPr>
        <w:pStyle w:val="TextonormalREE"/>
        <w:spacing w:before="120" w:after="0" w:line="240" w:lineRule="auto"/>
      </w:pPr>
      <w:r>
        <w:t>Adicionalmente, el OS realizará un seguimiento y verificará la capacidad técnica y operativa de las zonas de regulación y de las unidades de programación habilitadas para la prestación del servicio de regulación secundaria mediante los perfiles de respuesta para cada periodo de programación</w:t>
      </w:r>
      <w:r w:rsidRPr="00546275">
        <w:t>.</w:t>
      </w:r>
      <w:r w:rsidR="00B21F6A" w:rsidRPr="00546275">
        <w:t xml:space="preserve"> </w:t>
      </w:r>
      <w:r w:rsidR="00C64D20" w:rsidRPr="00546275">
        <w:t>Mediante este seguimiento de la prestación del servicio</w:t>
      </w:r>
      <w:r w:rsidR="00B21F6A" w:rsidRPr="00546275">
        <w:rPr>
          <w:rFonts w:eastAsia="Arial" w:cs="Arial"/>
          <w:szCs w:val="22"/>
        </w:rPr>
        <w:t xml:space="preserve">, el OS revaluará </w:t>
      </w:r>
      <w:r w:rsidR="00C64D20" w:rsidRPr="00546275">
        <w:t xml:space="preserve">de forma continua </w:t>
      </w:r>
      <w:r w:rsidR="00B21F6A" w:rsidRPr="00546275">
        <w:rPr>
          <w:rFonts w:eastAsia="Arial" w:cs="Arial"/>
          <w:szCs w:val="22"/>
        </w:rPr>
        <w:t>la calificación de las unidades de programación como proveedoras del servicio de regulación secundaria</w:t>
      </w:r>
      <w:r w:rsidR="00C64D20" w:rsidRPr="00546275">
        <w:t>, conforme a</w:t>
      </w:r>
      <w:r w:rsidR="00B21F6A" w:rsidRPr="00546275">
        <w:rPr>
          <w:rFonts w:eastAsia="Arial" w:cs="Arial"/>
          <w:szCs w:val="22"/>
        </w:rPr>
        <w:t xml:space="preserve"> lo recogido en </w:t>
      </w:r>
      <w:r w:rsidR="00C62622" w:rsidRPr="00546275">
        <w:rPr>
          <w:rFonts w:eastAsia="Arial" w:cs="Arial"/>
          <w:szCs w:val="22"/>
        </w:rPr>
        <w:t>el apartado 6 del artículo</w:t>
      </w:r>
      <w:r w:rsidR="00B21F6A" w:rsidRPr="00546275">
        <w:rPr>
          <w:rFonts w:eastAsia="Arial" w:cs="Arial"/>
          <w:szCs w:val="22"/>
        </w:rPr>
        <w:t xml:space="preserve"> 159 del Reglamento (UE) 2017/1485 de la Comisión</w:t>
      </w:r>
      <w:r w:rsidR="00C64D20" w:rsidRPr="00546275">
        <w:t>, dando así cumplimiento al proceso de reevaluación que debe ser realizado como mínimo una vez cada 5 años</w:t>
      </w:r>
      <w:r w:rsidR="00B21F6A" w:rsidRPr="00546275">
        <w:rPr>
          <w:rFonts w:eastAsia="Arial" w:cs="Arial"/>
          <w:szCs w:val="22"/>
        </w:rPr>
        <w:t>.</w:t>
      </w:r>
    </w:p>
    <w:p w14:paraId="607376E9" w14:textId="63D29603" w:rsidR="00113E90" w:rsidRPr="00546275" w:rsidRDefault="008531C1" w:rsidP="004F7C37">
      <w:pPr>
        <w:pStyle w:val="TextonormalREE"/>
        <w:spacing w:before="120" w:after="0" w:line="240" w:lineRule="auto"/>
      </w:pPr>
      <w:r w:rsidRPr="00546275">
        <w:t>El</w:t>
      </w:r>
      <w:r w:rsidRPr="00113E90">
        <w:t xml:space="preserve"> OS informará de forma detallada al titular de la unidad de programación de la falta de capacidad técnica para la prestación del servicio de su unidad</w:t>
      </w:r>
      <w:r w:rsidR="00580B14">
        <w:t xml:space="preserve"> o del conjunto de su zona de regulación</w:t>
      </w:r>
      <w:r w:rsidRPr="00113E90">
        <w:t xml:space="preserve">, del incumplimiento de forma reiterada de los requisitos exigidos, de la inadecuada calidad del servicio prestado y/o de la no remisión de la información de cambios o modificaciones que puedan afectar a la prestación de este servicio, concediendo un plazo para introducir las mejoras </w:t>
      </w:r>
      <w:r w:rsidRPr="00546275">
        <w:t>necesarias. Si no se introdujeran las mejoras indicadas, el OS podrá retirar cualquiera de las habilitaciones previamente concedidas, al menos, hasta que se constate el cumplimiento del requerimiento del OS.</w:t>
      </w:r>
    </w:p>
    <w:p w14:paraId="4E38409D" w14:textId="77777777" w:rsidR="006511F9" w:rsidRDefault="006511F9" w:rsidP="00FE4AB8">
      <w:pPr>
        <w:pStyle w:val="TtuloREE"/>
        <w:spacing w:before="240" w:after="0" w:line="240" w:lineRule="auto"/>
        <w:ind w:left="357" w:hanging="357"/>
      </w:pPr>
      <w:r w:rsidRPr="006511F9">
        <w:t>Funciones del operador del sistema relativas al servicio de regulación secundaria</w:t>
      </w:r>
    </w:p>
    <w:p w14:paraId="5F139A81" w14:textId="77777777" w:rsidR="006511F9" w:rsidRDefault="006511F9" w:rsidP="004F7C37">
      <w:pPr>
        <w:pStyle w:val="TextonormalREE"/>
        <w:spacing w:before="120" w:after="0" w:line="240" w:lineRule="auto"/>
      </w:pPr>
      <w:r>
        <w:t>Las funciones del OS asociadas al servicio de regulación secundaria son:</w:t>
      </w:r>
    </w:p>
    <w:p w14:paraId="0E1B2E0B" w14:textId="77777777" w:rsidR="00AF3B82" w:rsidRDefault="006511F9" w:rsidP="004F7C37">
      <w:pPr>
        <w:pStyle w:val="TextoVieta"/>
        <w:spacing w:before="120" w:line="240" w:lineRule="auto"/>
      </w:pPr>
      <w:r>
        <w:t>Autorizar la constitución y modificación de zonas de regulación.</w:t>
      </w:r>
    </w:p>
    <w:p w14:paraId="43C2140B" w14:textId="4993C2D1" w:rsidR="006511F9" w:rsidRDefault="006511F9" w:rsidP="00FE4AB8">
      <w:pPr>
        <w:pStyle w:val="TextoVieta"/>
        <w:spacing w:before="60" w:line="240" w:lineRule="auto"/>
        <w:ind w:left="714" w:hanging="357"/>
      </w:pPr>
      <w:r>
        <w:t xml:space="preserve">Habilitar a las unidades de </w:t>
      </w:r>
      <w:r w:rsidR="009F1287">
        <w:t xml:space="preserve">programación </w:t>
      </w:r>
      <w:r>
        <w:t>para participar activamente en la prestación del servicio.</w:t>
      </w:r>
    </w:p>
    <w:p w14:paraId="0787BEBE" w14:textId="44A5B32D" w:rsidR="00606FB5" w:rsidRDefault="006511F9" w:rsidP="00FE4AB8">
      <w:pPr>
        <w:pStyle w:val="TextoVieta"/>
        <w:spacing w:before="60" w:line="240" w:lineRule="auto"/>
        <w:ind w:left="714" w:hanging="357"/>
      </w:pPr>
      <w:r>
        <w:t xml:space="preserve">Determinar y comunicar diariamente a los </w:t>
      </w:r>
      <w:r w:rsidR="00B011D2">
        <w:t>participantes en el</w:t>
      </w:r>
      <w:r>
        <w:t xml:space="preserve"> mercado la reserva global requerida en el sistema para cada periodo de programación del día siguiente. </w:t>
      </w:r>
    </w:p>
    <w:p w14:paraId="7DAD4334" w14:textId="77777777" w:rsidR="006511F9" w:rsidRPr="00546275" w:rsidRDefault="006511F9" w:rsidP="00FE4AB8">
      <w:pPr>
        <w:pStyle w:val="TextoVieta"/>
        <w:spacing w:before="60" w:line="240" w:lineRule="auto"/>
        <w:ind w:left="714" w:hanging="357"/>
      </w:pPr>
      <w:r>
        <w:t xml:space="preserve">Establecer la relación de reserva a subir y bajar requerida para las zonas de regulación y el valor máximo y mínimo de la banda de regulación admisible en cada oferta con arreglo a lo previsto en los procedimientos por los que se establecen los criterios de </w:t>
      </w:r>
      <w:r w:rsidRPr="00546275">
        <w:t>funcionamiento y seguridad del sistema.</w:t>
      </w:r>
    </w:p>
    <w:p w14:paraId="7AF82D54" w14:textId="388825F2" w:rsidR="006511F9" w:rsidRPr="00546275" w:rsidRDefault="006511F9" w:rsidP="00FE4AB8">
      <w:pPr>
        <w:pStyle w:val="TextoVieta"/>
        <w:spacing w:before="60" w:line="240" w:lineRule="auto"/>
        <w:ind w:left="714" w:hanging="357"/>
      </w:pPr>
      <w:r w:rsidRPr="00546275">
        <w:t>Gestionar el mercado de banda de regulación secundaria.</w:t>
      </w:r>
    </w:p>
    <w:p w14:paraId="48686991" w14:textId="608F575D" w:rsidR="00432C5B" w:rsidRPr="00546275" w:rsidRDefault="006E74BF" w:rsidP="002A4804">
      <w:pPr>
        <w:pStyle w:val="TextoVieta"/>
        <w:spacing w:before="120"/>
        <w:ind w:left="714" w:hanging="357"/>
      </w:pPr>
      <w:r w:rsidRPr="00546275">
        <w:t xml:space="preserve">Mantener actualizada la </w:t>
      </w:r>
      <w:r w:rsidR="00432C5B" w:rsidRPr="00546275">
        <w:t xml:space="preserve">relación de las zonas de regulación autorizadas para la prestación del servicio de regulación secundaria, indicándose para cada una de ellas, las unidades de programación integradas en la misma. En esta relación se identificarán las unidades de programación habilitadas para la prestación de este servicio. </w:t>
      </w:r>
    </w:p>
    <w:p w14:paraId="5A2494AC" w14:textId="4CADA8E1" w:rsidR="00432C5B" w:rsidRDefault="00432C5B" w:rsidP="008503A3">
      <w:pPr>
        <w:pStyle w:val="TextoVieta"/>
        <w:numPr>
          <w:ilvl w:val="0"/>
          <w:numId w:val="0"/>
        </w:numPr>
        <w:spacing w:before="60" w:line="240" w:lineRule="auto"/>
        <w:ind w:left="714"/>
      </w:pPr>
      <w:r w:rsidRPr="00546275">
        <w:t>Esta información será facilitada a los responsables de cada una de las zonas de regulación habilitadas, y a los participantes del mercado con el debido respeto de las condiciones de confidencialidad de información vigentes. Cualquier modificación que afecte a la composición de las zonas de regulación será comunicada al responsable de la zona de regulación en cuestión.</w:t>
      </w:r>
    </w:p>
    <w:p w14:paraId="1DEFF112" w14:textId="77777777" w:rsidR="006511F9" w:rsidRDefault="006511F9" w:rsidP="004F7C37">
      <w:pPr>
        <w:pStyle w:val="TextonormalREE"/>
        <w:spacing w:before="120" w:after="0" w:line="240" w:lineRule="auto"/>
      </w:pPr>
      <w:r>
        <w:t>Como responsable del sistema maestro de control (RCP):</w:t>
      </w:r>
    </w:p>
    <w:p w14:paraId="18FFF544" w14:textId="77777777" w:rsidR="006511F9" w:rsidRDefault="006511F9" w:rsidP="00FE4AB8">
      <w:pPr>
        <w:pStyle w:val="TextoVieta"/>
        <w:spacing w:before="60" w:line="240" w:lineRule="auto"/>
        <w:ind w:left="714" w:hanging="357"/>
      </w:pPr>
      <w:r>
        <w:t>Evaluar en tiempo real el requerimiento de regulación y establecer el reparto entre las zonas de regulación.</w:t>
      </w:r>
    </w:p>
    <w:p w14:paraId="2E70EE3F" w14:textId="23D7AABA" w:rsidR="001C2FB7" w:rsidRDefault="001C2FB7" w:rsidP="00FE4AB8">
      <w:pPr>
        <w:pStyle w:val="TextoVieta"/>
        <w:spacing w:before="60" w:line="240" w:lineRule="auto"/>
        <w:ind w:left="714" w:hanging="357"/>
      </w:pPr>
      <w:r>
        <w:t xml:space="preserve">Intercambiar la información necesaria con la plataforma europea de compensación de desequilibrios e incorporar en su caso las señales de corrección al requerimiento recibidas del mismo, según se </w:t>
      </w:r>
      <w:r w:rsidR="00C40EF8">
        <w:t xml:space="preserve">describe en el anexo </w:t>
      </w:r>
      <w:r w:rsidR="00030B0D">
        <w:t>III</w:t>
      </w:r>
      <w:r>
        <w:t>.</w:t>
      </w:r>
    </w:p>
    <w:p w14:paraId="3D70B7BC" w14:textId="77777777" w:rsidR="006511F9" w:rsidRDefault="006511F9" w:rsidP="00FE4AB8">
      <w:pPr>
        <w:pStyle w:val="TextoVieta"/>
        <w:spacing w:before="60" w:line="240" w:lineRule="auto"/>
        <w:ind w:left="714" w:hanging="357"/>
      </w:pPr>
      <w:r>
        <w:t>Llevar a cabo el seguimiento de la respuesta de las zonas de regulación.</w:t>
      </w:r>
    </w:p>
    <w:p w14:paraId="284580C3" w14:textId="77777777" w:rsidR="006511F9" w:rsidRDefault="006511F9" w:rsidP="00FE4AB8">
      <w:pPr>
        <w:pStyle w:val="TextoVieta"/>
        <w:spacing w:before="60" w:line="240" w:lineRule="auto"/>
        <w:ind w:left="714" w:hanging="357"/>
      </w:pPr>
      <w:r>
        <w:t>Transferir el sistema de regulación secundaria al sistema de respaldo, y viceversa, cuando así sea necesario, e informar puntualmente de este hecho a los responsables de las zonas de regulación.</w:t>
      </w:r>
    </w:p>
    <w:p w14:paraId="0D698E09" w14:textId="77777777" w:rsidR="006511F9" w:rsidRDefault="006511F9" w:rsidP="00FE4AB8">
      <w:pPr>
        <w:pStyle w:val="TextoVieta"/>
        <w:spacing w:before="60" w:line="240" w:lineRule="auto"/>
        <w:ind w:left="714" w:hanging="357"/>
      </w:pPr>
      <w:r>
        <w:t>Calcular los términos establecidos para la retribución y asignación de costes por la prestación del servicio de regulación.</w:t>
      </w:r>
    </w:p>
    <w:p w14:paraId="257AB6E7" w14:textId="77777777" w:rsidR="006511F9" w:rsidRDefault="006511F9" w:rsidP="00FE4AB8">
      <w:pPr>
        <w:pStyle w:val="TextoVieta"/>
        <w:spacing w:before="60" w:line="240" w:lineRule="auto"/>
        <w:ind w:left="714" w:hanging="357"/>
      </w:pPr>
      <w:r>
        <w:t>Garantizar el buen funcionamiento del sistema de regulación y su adecuación a los requerimientos del sistema eléctrico.</w:t>
      </w:r>
    </w:p>
    <w:p w14:paraId="6FC78844" w14:textId="23BD7232" w:rsidR="006511F9" w:rsidRDefault="0065049C" w:rsidP="00950F1D">
      <w:pPr>
        <w:pStyle w:val="TtuloREE"/>
        <w:spacing w:before="240" w:after="0" w:line="240" w:lineRule="auto"/>
        <w:ind w:left="357" w:hanging="357"/>
      </w:pPr>
      <w:r>
        <w:t>Asignación de banda de regulación secundaria</w:t>
      </w:r>
      <w:r w:rsidR="003D5BE8">
        <w:t xml:space="preserve"> para el día siguiente</w:t>
      </w:r>
    </w:p>
    <w:p w14:paraId="39B4563B" w14:textId="631EA348" w:rsidR="00F85FB0" w:rsidRDefault="006511F9" w:rsidP="004F7C37">
      <w:pPr>
        <w:pStyle w:val="SubttuloREE"/>
        <w:spacing w:before="120" w:after="0" w:line="240" w:lineRule="auto"/>
      </w:pPr>
      <w:r w:rsidRPr="006511F9">
        <w:t>6.1</w:t>
      </w:r>
      <w:r w:rsidR="00D57811">
        <w:t>.</w:t>
      </w:r>
      <w:r w:rsidRPr="006511F9">
        <w:t xml:space="preserve"> </w:t>
      </w:r>
      <w:r w:rsidR="0065049C">
        <w:t>Requisitos de banda de regulación secundaria</w:t>
      </w:r>
    </w:p>
    <w:p w14:paraId="296ADD3F" w14:textId="54C1F63F" w:rsidR="00C977D8" w:rsidRDefault="00C977D8" w:rsidP="00C977D8">
      <w:pPr>
        <w:pStyle w:val="TextonormalREE"/>
      </w:pPr>
      <w:r>
        <w:t>El OS establecerá el valor de la banda de regulación secundaria necesaria e</w:t>
      </w:r>
      <w:r w:rsidR="00646AE6">
        <w:t>n</w:t>
      </w:r>
      <w:r>
        <w:t xml:space="preserve"> el sistema para cada periodo de programación </w:t>
      </w:r>
      <w:ins w:id="44" w:author="Red Eléctrica" w:date="2021-03-30T12:36:00Z">
        <w:r w:rsidR="00394AD9">
          <w:t>cuarto horario</w:t>
        </w:r>
      </w:ins>
      <w:r w:rsidR="00ED4D90">
        <w:t xml:space="preserve"> </w:t>
      </w:r>
      <w:r>
        <w:t xml:space="preserve">del día siguiente conforme </w:t>
      </w:r>
      <w:r w:rsidR="00447108">
        <w:t>al procedimiento de operación por el que se establece la reserva para la reg</w:t>
      </w:r>
      <w:r w:rsidR="00A56850">
        <w:t>ulación frecuencia potencia.</w:t>
      </w:r>
    </w:p>
    <w:p w14:paraId="270C163F" w14:textId="5E320B4F" w:rsidR="00646AE6" w:rsidRDefault="00646AE6" w:rsidP="00C977D8">
      <w:pPr>
        <w:pStyle w:val="TextonormalREE"/>
      </w:pPr>
      <w:r>
        <w:t xml:space="preserve">Asimismo, </w:t>
      </w:r>
      <w:r w:rsidR="003677E1">
        <w:t xml:space="preserve">al objeto de garantizar el adecuado funcionamiento del sistema de automático de regulación secundaria, </w:t>
      </w:r>
      <w:r>
        <w:t xml:space="preserve">establecerá </w:t>
      </w:r>
      <w:r w:rsidR="00402B63">
        <w:t>la relación entre la reserva a subir y a bajar para el conjunto del sistema</w:t>
      </w:r>
      <w:r w:rsidR="003677E1">
        <w:t>.</w:t>
      </w:r>
    </w:p>
    <w:p w14:paraId="5DE6EB65" w14:textId="4DAAED98" w:rsidR="00A56850" w:rsidRPr="00276447" w:rsidRDefault="00A56850" w:rsidP="00950F1D">
      <w:pPr>
        <w:pStyle w:val="TextonormalREE"/>
      </w:pPr>
      <w:r>
        <w:t>Los requerimientos de banda de regulación secundaria</w:t>
      </w:r>
      <w:ins w:id="45" w:author="Red Eléctrica" w:date="2020-12-11T17:56:00Z">
        <w:r w:rsidR="004F1062">
          <w:t xml:space="preserve"> para cada periodo de programación cuarto</w:t>
        </w:r>
      </w:ins>
      <w:r w:rsidR="00F733F4">
        <w:t xml:space="preserve"> </w:t>
      </w:r>
      <w:ins w:id="46" w:author="Red Eléctrica" w:date="2020-12-11T17:56:00Z">
        <w:r w:rsidR="004F1062">
          <w:t>horario del día siguiente</w:t>
        </w:r>
      </w:ins>
      <w:r>
        <w:t xml:space="preserve"> ser</w:t>
      </w:r>
      <w:r w:rsidR="00CC5181">
        <w:t xml:space="preserve">án publicados diariamente antes de las </w:t>
      </w:r>
      <w:r w:rsidR="00FE4AB8">
        <w:t>14:45 horas</w:t>
      </w:r>
      <w:r w:rsidR="003D5BE8">
        <w:t>.</w:t>
      </w:r>
    </w:p>
    <w:p w14:paraId="54C39C6D" w14:textId="4E2EF52A" w:rsidR="00D57811" w:rsidRDefault="00CC5181" w:rsidP="004F7C37">
      <w:pPr>
        <w:pStyle w:val="SubttuloREE"/>
        <w:spacing w:before="120" w:after="0" w:line="240" w:lineRule="auto"/>
      </w:pPr>
      <w:r>
        <w:t>6.2</w:t>
      </w:r>
      <w:r w:rsidR="00AC2AD5">
        <w:t>.</w:t>
      </w:r>
      <w:r>
        <w:t xml:space="preserve"> </w:t>
      </w:r>
      <w:r w:rsidR="006511F9" w:rsidRPr="006511F9">
        <w:t>Presentación de ofertas</w:t>
      </w:r>
      <w:r>
        <w:t xml:space="preserve"> de regula</w:t>
      </w:r>
      <w:r w:rsidR="003D5BE8">
        <w:t>ción secundaria</w:t>
      </w:r>
    </w:p>
    <w:p w14:paraId="6F54E806" w14:textId="4FDDEE10" w:rsidR="00C256D5" w:rsidRDefault="00113E90">
      <w:pPr>
        <w:pStyle w:val="TextonormalREE"/>
        <w:spacing w:before="120" w:after="0" w:line="240" w:lineRule="auto"/>
      </w:pPr>
      <w:r w:rsidRPr="00113E90">
        <w:t xml:space="preserve">Los </w:t>
      </w:r>
      <w:r w:rsidR="00D50212">
        <w:t>participantes en el</w:t>
      </w:r>
      <w:r w:rsidR="00D50212" w:rsidRPr="00113E90">
        <w:t xml:space="preserve"> </w:t>
      </w:r>
      <w:r w:rsidRPr="00113E90">
        <w:t xml:space="preserve">mercado responsables de zonas de regulación podrán presentar, para las unidades de programación </w:t>
      </w:r>
      <w:r w:rsidR="00F4668F">
        <w:t>habilitadas para la participación activa en el servicio</w:t>
      </w:r>
      <w:r w:rsidR="00637D97" w:rsidRPr="00637D97">
        <w:t xml:space="preserve"> </w:t>
      </w:r>
      <w:r w:rsidR="00637D97" w:rsidRPr="00113E90">
        <w:t>incluidas en su zona de regulación</w:t>
      </w:r>
      <w:r w:rsidRPr="00113E90">
        <w:t>, ofertas de banda de potencia de regulación secundaria, en MW, con su precio correspondiente, en €/MW, para cada uno de los períodos de programación</w:t>
      </w:r>
      <w:ins w:id="47" w:author="Red Eléctrica" w:date="2020-12-11T17:56:00Z">
        <w:r w:rsidR="004F1062">
          <w:t xml:space="preserve"> cuarto</w:t>
        </w:r>
      </w:ins>
      <w:r w:rsidR="00F733F4">
        <w:t xml:space="preserve"> </w:t>
      </w:r>
      <w:ins w:id="48" w:author="Red Eléctrica" w:date="2020-12-11T17:57:00Z">
        <w:r w:rsidR="004F1062">
          <w:t>horarios</w:t>
        </w:r>
      </w:ins>
      <w:r w:rsidRPr="00113E90">
        <w:t xml:space="preserve"> del día siguiente. </w:t>
      </w:r>
    </w:p>
    <w:p w14:paraId="15AF6699" w14:textId="1D657D7A" w:rsidR="00C256D5" w:rsidRDefault="00980A9C">
      <w:pPr>
        <w:pStyle w:val="TextonormalREE"/>
        <w:spacing w:before="120" w:after="0" w:line="240" w:lineRule="auto"/>
      </w:pPr>
      <w:r>
        <w:t>Las</w:t>
      </w:r>
      <w:r w:rsidR="00113E90" w:rsidRPr="00113E90">
        <w:t xml:space="preserve"> oferta</w:t>
      </w:r>
      <w:r>
        <w:t>s</w:t>
      </w:r>
      <w:r w:rsidR="00113E90" w:rsidRPr="00113E90">
        <w:t xml:space="preserve"> de banda de potencia de regulación secundaria </w:t>
      </w:r>
      <w:r>
        <w:t xml:space="preserve">podrán estar </w:t>
      </w:r>
      <w:r w:rsidR="00113E90" w:rsidRPr="00113E90">
        <w:t>compuesta</w:t>
      </w:r>
      <w:r>
        <w:t>s</w:t>
      </w:r>
      <w:r w:rsidR="00113E90" w:rsidRPr="00113E90">
        <w:t xml:space="preserve"> de diferentes bloques, pudiendo ser sólo uno de ellos indivisible. Estos bloques podrán ser aceptados de forma independiente, siendo el resultado de la asignación a cada unidad de programación el conjunto de todos los bloques aceptados para la misma. </w:t>
      </w:r>
    </w:p>
    <w:p w14:paraId="04FFAEE9" w14:textId="77777777" w:rsidR="006511F9" w:rsidRDefault="00113E90">
      <w:pPr>
        <w:pStyle w:val="TextonormalREE"/>
        <w:spacing w:before="120" w:after="0" w:line="240" w:lineRule="auto"/>
      </w:pPr>
      <w:r w:rsidRPr="00113E90">
        <w:t>La relación entre la reserva a subir y a bajar de una oferta podrá ser distinta de la establecida por el OS de forma global para el conjunto del sistema y para cada zona de regulación.</w:t>
      </w:r>
    </w:p>
    <w:p w14:paraId="1758BF40" w14:textId="61A94593" w:rsidR="001E4A7E" w:rsidRDefault="00566B32">
      <w:pPr>
        <w:pStyle w:val="TextonormalREE"/>
        <w:spacing w:before="120" w:after="0" w:line="240" w:lineRule="auto"/>
      </w:pPr>
      <w:r>
        <w:t>E</w:t>
      </w:r>
      <w:r w:rsidRPr="00113E90">
        <w:t>n el anexo I del presente procedimiento</w:t>
      </w:r>
      <w:r>
        <w:t xml:space="preserve"> se detalla </w:t>
      </w:r>
      <w:r w:rsidR="00E655E2">
        <w:t>la información correspondiente a las ofertas de regulación secundaria</w:t>
      </w:r>
      <w:r w:rsidR="001E4A7E" w:rsidRPr="00113E90">
        <w:t xml:space="preserve">. </w:t>
      </w:r>
    </w:p>
    <w:p w14:paraId="5FE5E461" w14:textId="53563B67" w:rsidR="00D57811" w:rsidRDefault="006511F9" w:rsidP="004F7C37">
      <w:pPr>
        <w:pStyle w:val="SubttuloREE"/>
        <w:spacing w:before="120" w:after="0" w:line="240" w:lineRule="auto"/>
      </w:pPr>
      <w:r>
        <w:t>6.</w:t>
      </w:r>
      <w:r w:rsidR="00950F1D">
        <w:t>3</w:t>
      </w:r>
      <w:r w:rsidR="00D57811">
        <w:t>.</w:t>
      </w:r>
      <w:r>
        <w:t xml:space="preserve"> </w:t>
      </w:r>
      <w:r w:rsidR="00E65FF1">
        <w:t>A</w:t>
      </w:r>
      <w:r>
        <w:t>signación</w:t>
      </w:r>
      <w:r w:rsidR="00E65FF1">
        <w:t xml:space="preserve"> de banda de regulación secundaria para el día siguiente</w:t>
      </w:r>
    </w:p>
    <w:p w14:paraId="26B3BE7D" w14:textId="709C9FA5" w:rsidR="006511F9" w:rsidRDefault="006511F9" w:rsidP="004F7C37">
      <w:pPr>
        <w:pStyle w:val="TextonormalREE"/>
        <w:spacing w:before="120" w:after="0" w:line="240" w:lineRule="auto"/>
      </w:pPr>
      <w:r>
        <w:t>El OS asignará aquellas ofertas que, en conjunto, representen un menor coste total</w:t>
      </w:r>
      <w:r w:rsidR="00ED4EAC">
        <w:t>, teniendo en</w:t>
      </w:r>
      <w:del w:id="49" w:author="Red Eléctrica" w:date="2020-12-11T17:57:00Z">
        <w:r w:rsidR="00ED4EAC" w:rsidDel="00C11878">
          <w:delText xml:space="preserve"> </w:delText>
        </w:r>
      </w:del>
      <w:r>
        <w:t xml:space="preserve"> cuenta los siguientes criterios:</w:t>
      </w:r>
    </w:p>
    <w:p w14:paraId="589F9434" w14:textId="77777777" w:rsidR="006511F9" w:rsidRDefault="006511F9" w:rsidP="002F79B7">
      <w:pPr>
        <w:pStyle w:val="TextoVieta"/>
        <w:spacing w:before="60" w:line="240" w:lineRule="auto"/>
        <w:ind w:left="714" w:hanging="357"/>
      </w:pPr>
      <w:r>
        <w:t>Cada zona de regulación deberá cumplir la relación establecida entre la reserva a subir y a bajar para el conjunto del sistema.</w:t>
      </w:r>
    </w:p>
    <w:p w14:paraId="7D058413" w14:textId="77777777" w:rsidR="006511F9" w:rsidRDefault="006511F9" w:rsidP="002F79B7">
      <w:pPr>
        <w:pStyle w:val="TextoVieta"/>
        <w:spacing w:before="60" w:line="240" w:lineRule="auto"/>
        <w:ind w:left="714" w:hanging="357"/>
      </w:pPr>
      <w:r>
        <w:t>Para la valoración de una oferta se tendrá en cuenta el precio de oferta de la banda de potencia.</w:t>
      </w:r>
    </w:p>
    <w:p w14:paraId="57A8D066" w14:textId="77777777" w:rsidR="006511F9" w:rsidRDefault="006511F9" w:rsidP="002F79B7">
      <w:pPr>
        <w:pStyle w:val="TextoVieta"/>
        <w:spacing w:before="60" w:line="240" w:lineRule="auto"/>
        <w:ind w:left="714" w:hanging="357"/>
      </w:pPr>
      <w:r>
        <w:t>En caso de igualdad de precio de varias ofertas, se realizará un reparto proporcional de la reserva asignada, en función de la banda ofertada en cada una de ellas.</w:t>
      </w:r>
    </w:p>
    <w:p w14:paraId="024FD0DE" w14:textId="594FD7AC" w:rsidR="006511F9" w:rsidRDefault="006511F9" w:rsidP="002F79B7">
      <w:pPr>
        <w:pStyle w:val="TextoVieta"/>
        <w:spacing w:before="60" w:line="240" w:lineRule="auto"/>
        <w:ind w:left="714" w:hanging="357"/>
      </w:pPr>
      <w:r>
        <w:t xml:space="preserve">Si la asignación de una oferta de regulación secundaria con su redespacho </w:t>
      </w:r>
      <w:r w:rsidR="00E33827">
        <w:t xml:space="preserve">de energía </w:t>
      </w:r>
      <w:r>
        <w:t>asociado</w:t>
      </w:r>
      <w:r w:rsidR="00E33827">
        <w:t xml:space="preserve"> sobre el último programa de energía (PHF/PHFC) publicado por el OS antes de la asignación de banda de regulación secundaria</w:t>
      </w:r>
      <w:r>
        <w:t xml:space="preserve">, </w:t>
      </w:r>
      <w:r w:rsidR="00E33827">
        <w:t>diese lugar, en su caso, a</w:t>
      </w:r>
      <w:r>
        <w:t xml:space="preserve"> una restricción técnica en el sistema, no se considerará </w:t>
      </w:r>
      <w:r w:rsidR="00E33827">
        <w:t xml:space="preserve">dicha oferta </w:t>
      </w:r>
      <w:r>
        <w:t>en el proceso de asignación</w:t>
      </w:r>
      <w:r w:rsidR="00D57811">
        <w:t>.</w:t>
      </w:r>
    </w:p>
    <w:p w14:paraId="4B0C9922" w14:textId="77777777" w:rsidR="006511F9" w:rsidRDefault="006511F9" w:rsidP="002F79B7">
      <w:pPr>
        <w:pStyle w:val="TextoVieta"/>
        <w:spacing w:before="60" w:line="240" w:lineRule="auto"/>
        <w:ind w:left="714" w:hanging="357"/>
      </w:pPr>
      <w:r>
        <w:t>La suma total de las bandas de potencia asignadas deberá estar comprendida en un intervalo de +/- 10% en torno a la banda de regulación total requerida.</w:t>
      </w:r>
    </w:p>
    <w:p w14:paraId="3D5B87F1" w14:textId="70842661" w:rsidR="006511F9" w:rsidRDefault="006511F9" w:rsidP="002F79B7">
      <w:pPr>
        <w:pStyle w:val="TextoVieta"/>
        <w:spacing w:before="60" w:line="240" w:lineRule="auto"/>
        <w:ind w:left="714" w:hanging="357"/>
      </w:pPr>
      <w:r>
        <w:t>La asignación a cada zona de regulación será la suma de las asignaciones realizadas a las unidades de programación integradas en la correspondiente zona.</w:t>
      </w:r>
    </w:p>
    <w:p w14:paraId="2D21A90D" w14:textId="4870A3B1" w:rsidR="00945A5C" w:rsidRDefault="006511F9" w:rsidP="00945A5C">
      <w:pPr>
        <w:pStyle w:val="TextoVieta"/>
        <w:numPr>
          <w:ilvl w:val="0"/>
          <w:numId w:val="0"/>
        </w:numPr>
        <w:spacing w:before="60" w:line="240" w:lineRule="auto"/>
      </w:pPr>
      <w:r>
        <w:t>La asignación realizada por el OS será considerada firme, adquiriendo la zona de regulación la obligación de disponer de la banda asignada.</w:t>
      </w:r>
    </w:p>
    <w:p w14:paraId="3A427A8D" w14:textId="5E5362D1" w:rsidR="006511F9" w:rsidRDefault="006511F9" w:rsidP="002F79B7">
      <w:pPr>
        <w:pStyle w:val="TextoVieta"/>
        <w:numPr>
          <w:ilvl w:val="0"/>
          <w:numId w:val="0"/>
        </w:numPr>
        <w:spacing w:before="60" w:line="240" w:lineRule="auto"/>
      </w:pPr>
      <w:r>
        <w:t xml:space="preserve">Si para obtener la banda de potencia de regulación secundaria asignada </w:t>
      </w:r>
      <w:r w:rsidR="00350FB2">
        <w:t xml:space="preserve">fuera necesaria la modificación del programa de la unidad de </w:t>
      </w:r>
      <w:r>
        <w:t xml:space="preserve">programación, </w:t>
      </w:r>
      <w:r w:rsidR="00C04669">
        <w:t>es responsabilidad d</w:t>
      </w:r>
      <w:r>
        <w:t xml:space="preserve">el </w:t>
      </w:r>
      <w:r w:rsidR="00A12DFA">
        <w:t xml:space="preserve">participante en el mercado </w:t>
      </w:r>
      <w:r>
        <w:t xml:space="preserve">de dicha unidad de programación </w:t>
      </w:r>
      <w:r w:rsidR="001C46AD">
        <w:t>realizar dicha modificación d</w:t>
      </w:r>
      <w:r w:rsidR="00C04669">
        <w:t>el programa de la unidad de programación en el mercado mayorista</w:t>
      </w:r>
      <w:r>
        <w:t>.</w:t>
      </w:r>
    </w:p>
    <w:p w14:paraId="5A1BD07E" w14:textId="1A3E87B1" w:rsidR="006511F9" w:rsidRDefault="006511F9" w:rsidP="004F7C37">
      <w:pPr>
        <w:pStyle w:val="TextonormalREE"/>
        <w:spacing w:before="120" w:after="0" w:line="240" w:lineRule="auto"/>
      </w:pPr>
      <w:r>
        <w:t xml:space="preserve">El OS, en los plazos fijados en el procedimiento de operación por el que se establece el proceso de programación, comunicará </w:t>
      </w:r>
      <w:r w:rsidR="006712CD">
        <w:t xml:space="preserve">a los participantes en el mercado proveedores de este servicio </w:t>
      </w:r>
      <w:r>
        <w:t>los resultados del proceso de asignación de ofertas de banda de potencia de regulación secundaria</w:t>
      </w:r>
      <w:r w:rsidR="00B8359E">
        <w:t xml:space="preserve"> y los coeficientes de partici</w:t>
      </w:r>
      <w:r w:rsidR="001728DD">
        <w:t>pación de cada una de las zonas en los requerimientos de reserva de regulación secundaria global del sistema eléctrico peninsular español</w:t>
      </w:r>
      <w:ins w:id="50" w:author="Red Eléctrica" w:date="2020-12-11T17:59:00Z">
        <w:r w:rsidR="00132084">
          <w:t xml:space="preserve"> p</w:t>
        </w:r>
      </w:ins>
      <w:ins w:id="51" w:author="Red Eléctrica" w:date="2021-03-30T12:37:00Z">
        <w:r w:rsidR="007C7E3F">
          <w:t>ara</w:t>
        </w:r>
      </w:ins>
      <w:ins w:id="52" w:author="Red Eléctrica" w:date="2020-12-11T17:59:00Z">
        <w:r w:rsidR="00132084">
          <w:t xml:space="preserve"> cada periodo de programación cuarto</w:t>
        </w:r>
      </w:ins>
      <w:r w:rsidR="007E2899">
        <w:t xml:space="preserve"> </w:t>
      </w:r>
      <w:ins w:id="53" w:author="Red Eléctrica" w:date="2020-12-11T17:59:00Z">
        <w:r w:rsidR="00132084">
          <w:t>horario</w:t>
        </w:r>
      </w:ins>
      <w:del w:id="54" w:author="Red Eléctrica" w:date="2020-12-11T17:58:00Z">
        <w:r w:rsidR="001728DD" w:rsidDel="00132084">
          <w:delText xml:space="preserve"> </w:delText>
        </w:r>
      </w:del>
      <w:r>
        <w:t>.</w:t>
      </w:r>
    </w:p>
    <w:p w14:paraId="368B1974" w14:textId="573C5239" w:rsidR="00F627A9" w:rsidRDefault="004C69E4" w:rsidP="00E8532A">
      <w:pPr>
        <w:pStyle w:val="TtuloREE"/>
        <w:numPr>
          <w:ilvl w:val="0"/>
          <w:numId w:val="0"/>
        </w:numPr>
        <w:spacing w:before="120" w:after="0" w:line="240" w:lineRule="auto"/>
        <w:ind w:left="426" w:hanging="426"/>
      </w:pPr>
      <w:r>
        <w:t xml:space="preserve">6.4. </w:t>
      </w:r>
      <w:r w:rsidR="00F627A9" w:rsidRPr="006511F9">
        <w:t>Mecanismo de re</w:t>
      </w:r>
      <w:r w:rsidR="002E6E4C">
        <w:t>ducción de la banda asignada</w:t>
      </w:r>
      <w:r w:rsidR="00F627A9" w:rsidRPr="006511F9">
        <w:t xml:space="preserve"> por seguimiento de instrucciones del OS en tiempo real</w:t>
      </w:r>
    </w:p>
    <w:p w14:paraId="115C3CE7" w14:textId="4AA8B994" w:rsidR="00F627A9" w:rsidRDefault="00F627A9" w:rsidP="00F627A9">
      <w:pPr>
        <w:pStyle w:val="TextonormalREE"/>
        <w:spacing w:before="120" w:after="0" w:line="240" w:lineRule="auto"/>
      </w:pPr>
      <w:r w:rsidRPr="00C256D5">
        <w:t>La aplicación del mecanismo de solución de restricciones técnicas en tiempo real, contemplado en el procedimiento de operación de restricciones técnicas, sobre unidades de programación que previamente habían adquirido compromisos firmes de reserva de regulación secundaria, al haberles sido asignadas ofertas en el mercado de banda de regulación secundaria, puede dar lugar a incumplimientos de dichos compromisos por parte de la correspondiente zona de regulación, por causas ajenas al propio sujeto</w:t>
      </w:r>
      <w:r w:rsidR="00216FED">
        <w:t xml:space="preserve"> participante proveedor del servicio</w:t>
      </w:r>
      <w:r w:rsidRPr="00C256D5">
        <w:t xml:space="preserve">. </w:t>
      </w:r>
    </w:p>
    <w:p w14:paraId="1A992184" w14:textId="61EE4D53" w:rsidR="00F627A9" w:rsidRDefault="00F627A9" w:rsidP="00F627A9">
      <w:pPr>
        <w:pStyle w:val="TextonormalREE"/>
        <w:spacing w:before="120" w:after="0" w:line="240" w:lineRule="auto"/>
      </w:pPr>
      <w:r w:rsidRPr="00C256D5">
        <w:t>Asimismo, la asignación de regulación terciaria por aplicación del Mecanismo Excepcional de Resolución (MER)</w:t>
      </w:r>
      <w:r w:rsidR="0020262F">
        <w:t>,</w:t>
      </w:r>
      <w:r w:rsidRPr="00C256D5">
        <w:t xml:space="preserve"> según lo establecido en los procedimientos de operación, puede ocasionar a las unidades de programación una pérdida total o parcial de la banda de potencia de regulación secundaria comprometida. </w:t>
      </w:r>
    </w:p>
    <w:p w14:paraId="7FA7963F" w14:textId="356CB861" w:rsidR="00F627A9" w:rsidRDefault="00F627A9" w:rsidP="00F627A9">
      <w:pPr>
        <w:pStyle w:val="TextonormalREE"/>
        <w:spacing w:before="120" w:after="0" w:line="240" w:lineRule="auto"/>
      </w:pPr>
      <w:r w:rsidRPr="00C256D5">
        <w:t>En estas situaciones, y dado que la prestación del servicio se realiza a nivel de zona de regulación y no de unidad de programación, en caso de disponer de reserva adicional de regulación secundaria suficiente, la zona de regulación podrá hacer frente con otr</w:t>
      </w:r>
      <w:r w:rsidR="00114446">
        <w:t>a</w:t>
      </w:r>
      <w:r w:rsidRPr="00C256D5">
        <w:t xml:space="preserve">s de sus </w:t>
      </w:r>
      <w:r w:rsidR="00114446">
        <w:t>unidades de programación habilitadas</w:t>
      </w:r>
      <w:r w:rsidRPr="00C256D5">
        <w:t xml:space="preserve"> a los compromisos de banda de regulación secundaria </w:t>
      </w:r>
      <w:r w:rsidR="005E0B1D">
        <w:t xml:space="preserve">previamente </w:t>
      </w:r>
      <w:r w:rsidRPr="00C256D5">
        <w:t xml:space="preserve">adquiridos. </w:t>
      </w:r>
    </w:p>
    <w:p w14:paraId="5B3BF229" w14:textId="0FCEFDE9" w:rsidR="00F627A9" w:rsidRDefault="00F627A9" w:rsidP="00F627A9">
      <w:pPr>
        <w:pStyle w:val="TextonormalREE"/>
        <w:spacing w:before="120" w:after="0" w:line="240" w:lineRule="auto"/>
      </w:pPr>
      <w:r w:rsidRPr="00C256D5">
        <w:t xml:space="preserve">No obstante, si la zona de regulación no dispone de medios adicionales suficientes, se establece la aplicación de un mecanismo específico que permite al propietario de la zona de regulación solicitar la reducción de la banda de regulación secundaria comprometida en el mercado de banda de secundaria el día </w:t>
      </w:r>
      <w:r w:rsidR="00904693">
        <w:t>anterior al de suministro</w:t>
      </w:r>
      <w:r w:rsidRPr="00C256D5">
        <w:t xml:space="preserve"> con objeto de evitar incumplimientos de la prestación del servicio de regulación secundaria, provocados tanto por aplicación del mecanismo de solución de restricciones en tiempo real como por aplicación de mecanismos de emergencia en tiempo real sobre unidades de programación incluidas en su zona y que habían adquirido compromisos de banda de potencia de regulación secundaria. </w:t>
      </w:r>
    </w:p>
    <w:p w14:paraId="1C50B75E" w14:textId="7332272F" w:rsidR="00F627A9" w:rsidRDefault="0071126E" w:rsidP="00F627A9">
      <w:pPr>
        <w:pStyle w:val="TextonormalREE"/>
      </w:pPr>
      <w:r>
        <w:t>Para ello, e</w:t>
      </w:r>
      <w:r w:rsidR="00F627A9" w:rsidRPr="00AD604D">
        <w:t xml:space="preserve">l </w:t>
      </w:r>
      <w:r w:rsidR="00E87FF3">
        <w:t>titular</w:t>
      </w:r>
      <w:r w:rsidR="00F627A9" w:rsidRPr="00AD604D">
        <w:t xml:space="preserve"> de </w:t>
      </w:r>
      <w:r w:rsidR="00E87FF3">
        <w:t>l</w:t>
      </w:r>
      <w:r w:rsidR="00F627A9" w:rsidRPr="00AD604D">
        <w:t xml:space="preserve">a zona de regulación en la que están integradas una o más unidades de programación afectadas bien por la aplicación de limitaciones por seguridad en tiempo real o bien por asignación de redespachos de regulación terciaria por aplicación de MER, podrá solicitar al OS la aplicación del mecanismo de reducción de la banda de regulación secundaria para evitar el incumplimiento del compromiso de banda adquirido en el </w:t>
      </w:r>
      <w:r w:rsidR="0041030E">
        <w:t>día anterior</w:t>
      </w:r>
      <w:r w:rsidR="00F627A9" w:rsidRPr="00AD604D">
        <w:t xml:space="preserve"> por su zona de regulación. </w:t>
      </w:r>
    </w:p>
    <w:p w14:paraId="5F973F9A" w14:textId="08B94B08" w:rsidR="00F627A9" w:rsidRDefault="00F627A9" w:rsidP="00F627A9">
      <w:pPr>
        <w:pStyle w:val="TextonormalREE"/>
      </w:pPr>
      <w:r w:rsidRPr="00AD604D">
        <w:t xml:space="preserve">Tras la solicitud de reducción de banda asignada por parte del </w:t>
      </w:r>
      <w:r w:rsidR="006B799E">
        <w:t xml:space="preserve">titular </w:t>
      </w:r>
      <w:r w:rsidRPr="00AD604D">
        <w:t xml:space="preserve">de la zona de regulación afectada, el OS analizará, tanto de forma individual para cada unidad de </w:t>
      </w:r>
      <w:r w:rsidR="007A2D13">
        <w:t>programación</w:t>
      </w:r>
      <w:r w:rsidRPr="00AD604D">
        <w:t xml:space="preserve">, como de forma global para el conjunto de la correspondiente zona de regulación, la reducción de banda solicitada por el propietario de la zona de regulación, contrastándola con la banda de potencia perdida teóricamente por aplicación de limitaciones de seguridad para la solución de restricciones en tiempo real o por asignación de redespachos de energía terciaria por aplicación del MER. </w:t>
      </w:r>
    </w:p>
    <w:p w14:paraId="486FE876" w14:textId="790FBB1E" w:rsidR="00F627A9" w:rsidRDefault="00F627A9" w:rsidP="00F627A9">
      <w:pPr>
        <w:pStyle w:val="TextonormalREE"/>
      </w:pPr>
      <w:r w:rsidRPr="00AD604D">
        <w:t xml:space="preserve">La banda máxima de regulación secundaria a reducir se calculará en cada período de programación como el mínimo de los dos valores anteriores para cada unidad de </w:t>
      </w:r>
      <w:r w:rsidR="007A2D13">
        <w:t>programación</w:t>
      </w:r>
      <w:r w:rsidRPr="00AD604D">
        <w:t xml:space="preserve">. </w:t>
      </w:r>
    </w:p>
    <w:p w14:paraId="0835D7D4" w14:textId="3FE5A531" w:rsidR="00F627A9" w:rsidRDefault="00F627A9" w:rsidP="00F627A9">
      <w:pPr>
        <w:pStyle w:val="TextonormalREE"/>
      </w:pPr>
      <w:r w:rsidRPr="00AD604D">
        <w:t xml:space="preserve">El mecanismo de reducción de banda sólo se aplicará cuando la limitación por seguridad o en su caso el redespacho de energía por MER cubra un período de programación </w:t>
      </w:r>
      <w:ins w:id="55" w:author="Red Eléctrica" w:date="2020-12-11T18:01:00Z">
        <w:r w:rsidR="00D2404B">
          <w:t>cuarto</w:t>
        </w:r>
      </w:ins>
      <w:r w:rsidR="007E2899">
        <w:t xml:space="preserve"> </w:t>
      </w:r>
      <w:ins w:id="56" w:author="Red Eléctrica" w:date="2020-12-11T18:01:00Z">
        <w:r w:rsidR="00D2404B">
          <w:t xml:space="preserve">horario </w:t>
        </w:r>
      </w:ins>
      <w:r w:rsidRPr="00AD604D">
        <w:t xml:space="preserve">completo, y la solicitud del </w:t>
      </w:r>
      <w:r w:rsidR="00216FED">
        <w:t>participante del mercado proveedor del servicio</w:t>
      </w:r>
      <w:r>
        <w:t xml:space="preserve"> la reciba el OS al menos </w:t>
      </w:r>
      <w:r w:rsidR="00627A93">
        <w:t>10</w:t>
      </w:r>
      <w:r w:rsidRPr="00AD604D">
        <w:t xml:space="preserve"> minutos antes del inicio del primer período de programación en el que sería aplicable. </w:t>
      </w:r>
    </w:p>
    <w:p w14:paraId="14A59525" w14:textId="1F930C15" w:rsidR="00F627A9" w:rsidRDefault="00F627A9" w:rsidP="00F627A9">
      <w:pPr>
        <w:pStyle w:val="TextonormalREE"/>
      </w:pPr>
      <w:r w:rsidRPr="00AD604D">
        <w:t xml:space="preserve">Una vez validada por el OS la reducción de banda de regulación secundaria en las diferentes unidades de </w:t>
      </w:r>
      <w:r w:rsidR="007A2D13">
        <w:t>programación</w:t>
      </w:r>
      <w:r w:rsidRPr="00AD604D">
        <w:t xml:space="preserve"> integradas en la correspondiente zona de regulación, se efectuarán las siguientes actuaciones:</w:t>
      </w:r>
    </w:p>
    <w:p w14:paraId="2F57579A" w14:textId="63584AFB" w:rsidR="00F627A9" w:rsidRDefault="00F627A9" w:rsidP="002F79B7">
      <w:pPr>
        <w:pStyle w:val="TextonormalREE"/>
        <w:numPr>
          <w:ilvl w:val="0"/>
          <w:numId w:val="68"/>
        </w:numPr>
      </w:pPr>
      <w:r w:rsidRPr="00AD604D">
        <w:t xml:space="preserve">Se generarán las </w:t>
      </w:r>
      <w:proofErr w:type="spellStart"/>
      <w:r w:rsidRPr="00AD604D">
        <w:t>desasignaciones</w:t>
      </w:r>
      <w:proofErr w:type="spellEnd"/>
      <w:r w:rsidRPr="00AD604D">
        <w:t xml:space="preserve"> de banda de regulación secundaria correspondientes, estableciéndose</w:t>
      </w:r>
      <w:r w:rsidR="004470A4">
        <w:t>,</w:t>
      </w:r>
      <w:r w:rsidRPr="00AD604D">
        <w:t xml:space="preserve"> además, en base al orden de mérito de la asignación de ofertas realizada</w:t>
      </w:r>
      <w:r w:rsidR="00CD6F40">
        <w:t>s</w:t>
      </w:r>
      <w:r w:rsidR="000B739A">
        <w:t>,</w:t>
      </w:r>
      <w:r w:rsidRPr="00AD604D">
        <w:t xml:space="preserve"> las reducciones adicionales de banda que pudiera ser necesario aplicar en la misma zona de regulación para mantener la relación subir/ bajar establecida. Todas estas anotaciones de </w:t>
      </w:r>
      <w:proofErr w:type="spellStart"/>
      <w:r w:rsidRPr="00AD604D">
        <w:t>desasignación</w:t>
      </w:r>
      <w:proofErr w:type="spellEnd"/>
      <w:r w:rsidRPr="00AD604D">
        <w:t xml:space="preserve"> de banda llevarán asociado un precio igual al marginal del mercado de banda de regulación secundaria vigente para el correspondiente período de programación</w:t>
      </w:r>
      <w:ins w:id="57" w:author="Red Eléctrica" w:date="2020-12-11T18:02:00Z">
        <w:r w:rsidR="00593350">
          <w:t xml:space="preserve"> cuarto</w:t>
        </w:r>
      </w:ins>
      <w:ins w:id="58" w:author="Red Eléctrica" w:date="2021-03-30T12:39:00Z">
        <w:r w:rsidR="007A71E8">
          <w:t xml:space="preserve"> </w:t>
        </w:r>
      </w:ins>
      <w:ins w:id="59" w:author="Red Eléctrica" w:date="2020-12-11T18:02:00Z">
        <w:r w:rsidR="00593350">
          <w:t>horario</w:t>
        </w:r>
      </w:ins>
      <w:r w:rsidRPr="00AD604D">
        <w:t xml:space="preserve">. </w:t>
      </w:r>
    </w:p>
    <w:p w14:paraId="44C87A66" w14:textId="31EC6C72" w:rsidR="00F627A9" w:rsidRDefault="00F627A9" w:rsidP="002F79B7">
      <w:pPr>
        <w:pStyle w:val="TextonormalREE"/>
        <w:numPr>
          <w:ilvl w:val="0"/>
          <w:numId w:val="68"/>
        </w:numPr>
      </w:pPr>
      <w:r w:rsidRPr="00AD604D">
        <w:t>Se calcularán y se enviarán a la RCP los nuevos coeficientes de participación</w:t>
      </w:r>
      <w:r>
        <w:t xml:space="preserve"> </w:t>
      </w:r>
      <w:r w:rsidRPr="00AD604D">
        <w:t>nominales de las zonas de regulación en función de la reducción de banda de regulación aplicada en cada período de programación</w:t>
      </w:r>
      <w:ins w:id="60" w:author="Red Eléctrica" w:date="2020-12-11T18:02:00Z">
        <w:r w:rsidR="00D872EF">
          <w:t xml:space="preserve"> cuarto</w:t>
        </w:r>
      </w:ins>
      <w:ins w:id="61" w:author="Red Eléctrica" w:date="2021-03-30T12:39:00Z">
        <w:r w:rsidR="007A71E8">
          <w:t xml:space="preserve"> </w:t>
        </w:r>
      </w:ins>
      <w:ins w:id="62" w:author="Red Eléctrica" w:date="2020-12-11T18:02:00Z">
        <w:r w:rsidR="00D872EF">
          <w:t>horario</w:t>
        </w:r>
      </w:ins>
      <w:r w:rsidRPr="00AD604D">
        <w:t xml:space="preserve"> completo. Los nuevos coeficientes de participación nominales de las zonas se calcularán teniendo en cuenta las anteriores </w:t>
      </w:r>
      <w:proofErr w:type="spellStart"/>
      <w:r w:rsidRPr="00AD604D">
        <w:t>desasignaciones</w:t>
      </w:r>
      <w:proofErr w:type="spellEnd"/>
      <w:r w:rsidRPr="00AD604D">
        <w:t xml:space="preserve"> de banda. </w:t>
      </w:r>
    </w:p>
    <w:p w14:paraId="5A0C7185" w14:textId="0510A2A6" w:rsidR="00F627A9" w:rsidRDefault="00F627A9" w:rsidP="00F627A9">
      <w:pPr>
        <w:pStyle w:val="TextonormalREE"/>
      </w:pPr>
      <w:r w:rsidRPr="00AD604D">
        <w:t>En caso de que desaparezcan las causas que provocaron la aplicación del mecanismo de reducción de la banda</w:t>
      </w:r>
      <w:r w:rsidR="008B6B71">
        <w:t xml:space="preserve"> y previa solicitud del sujeto responsable de la zona de regulación siempre que</w:t>
      </w:r>
      <w:r w:rsidRPr="00AD604D">
        <w:t xml:space="preserve"> no haya habido asignación adicional de banda de regulación secundaria en tiempo real por MER, el OS podrá decidir la posible restitución total o parcial de la banda comprometida </w:t>
      </w:r>
      <w:r w:rsidR="007700FD">
        <w:t>inicialmente</w:t>
      </w:r>
      <w:r w:rsidRPr="00AD604D">
        <w:t xml:space="preserve"> a partir del momento de la aceptación de esta acción por el sujeto responsable de la zona de regulación, calculándose de nuevo los coeficientes de participación nominales de las zonas de regulación, y modificándose las anotaciones de </w:t>
      </w:r>
      <w:proofErr w:type="spellStart"/>
      <w:r w:rsidRPr="00AD604D">
        <w:t>desasignación</w:t>
      </w:r>
      <w:proofErr w:type="spellEnd"/>
      <w:r w:rsidRPr="00AD604D">
        <w:t xml:space="preserve"> de banda que pudieran haberse efectuado previamente sobre dichos períodos. </w:t>
      </w:r>
    </w:p>
    <w:p w14:paraId="4196B4AF" w14:textId="1DB138CD" w:rsidR="006511F9" w:rsidRDefault="003F06C6" w:rsidP="002F79B7">
      <w:pPr>
        <w:pStyle w:val="TtuloREE"/>
        <w:numPr>
          <w:ilvl w:val="0"/>
          <w:numId w:val="0"/>
        </w:numPr>
        <w:spacing w:before="240" w:after="0" w:line="240" w:lineRule="auto"/>
        <w:ind w:left="360" w:hanging="360"/>
      </w:pPr>
      <w:r>
        <w:t>6.</w:t>
      </w:r>
      <w:r w:rsidR="000C69C8">
        <w:t>5</w:t>
      </w:r>
      <w:r w:rsidR="001450F8">
        <w:t>.</w:t>
      </w:r>
      <w:r>
        <w:t xml:space="preserve"> </w:t>
      </w:r>
      <w:r w:rsidR="006511F9" w:rsidRPr="006511F9">
        <w:t xml:space="preserve">Mecanismo </w:t>
      </w:r>
      <w:r w:rsidR="006511F9" w:rsidRPr="00424A13">
        <w:t>excepcional</w:t>
      </w:r>
      <w:r w:rsidR="006511F9" w:rsidRPr="006511F9">
        <w:t xml:space="preserve"> de asignación</w:t>
      </w:r>
      <w:r w:rsidR="00B900A9">
        <w:t xml:space="preserve"> de banda de regulación secundaria</w:t>
      </w:r>
    </w:p>
    <w:p w14:paraId="4D9E764A" w14:textId="24A6E532" w:rsidR="006511F9" w:rsidRDefault="00C256D5" w:rsidP="004F7C37">
      <w:pPr>
        <w:pStyle w:val="TextonormalREE"/>
        <w:spacing w:before="120" w:after="0" w:line="240" w:lineRule="auto"/>
      </w:pPr>
      <w:r w:rsidRPr="00C256D5">
        <w:t xml:space="preserve">En situaciones de emergencia para el sistema o en ausencia de ofertas suficientes o indisponibilidad del sistema informático de gestión, el OS podrá adoptar las decisiones que considere más oportunas para la </w:t>
      </w:r>
      <w:r w:rsidR="00AB360F">
        <w:t xml:space="preserve">asignación </w:t>
      </w:r>
      <w:r w:rsidRPr="00C256D5">
        <w:t xml:space="preserve">de la </w:t>
      </w:r>
      <w:r w:rsidR="00AB360F">
        <w:t>band</w:t>
      </w:r>
      <w:r w:rsidR="00AB360F" w:rsidRPr="00C256D5">
        <w:t xml:space="preserve">a </w:t>
      </w:r>
      <w:r w:rsidRPr="00C256D5">
        <w:t xml:space="preserve">de regulación secundaria disponible en el sistema, justificando posteriormente sus actuaciones ante los </w:t>
      </w:r>
      <w:r w:rsidR="007900B0">
        <w:t xml:space="preserve">participantes en </w:t>
      </w:r>
      <w:r w:rsidRPr="00C256D5">
        <w:t>el mercado afectados y ante la Comisión Nacional de los Mercados y la Competencia, sin perjuicio de la retribución a que hubiera lugar por la citada prestación obligada del</w:t>
      </w:r>
      <w:r>
        <w:t xml:space="preserve"> </w:t>
      </w:r>
      <w:r w:rsidRPr="00C256D5">
        <w:t>servicio y por las modificaciones de los programas que hubiesen sido necesarias.</w:t>
      </w:r>
    </w:p>
    <w:p w14:paraId="6B2ADD88" w14:textId="77777777" w:rsidR="006511F9" w:rsidRDefault="006511F9" w:rsidP="00CC6B46">
      <w:pPr>
        <w:pStyle w:val="TtuloREE"/>
        <w:spacing w:before="240" w:after="0" w:line="240" w:lineRule="auto"/>
        <w:ind w:left="357" w:hanging="357"/>
      </w:pPr>
      <w:r>
        <w:t>Seguimiento en tiempo real de la prestación del servicio</w:t>
      </w:r>
    </w:p>
    <w:p w14:paraId="66818E5C" w14:textId="7DC1483D" w:rsidR="006511F9" w:rsidRDefault="006511F9" w:rsidP="004F7C37">
      <w:pPr>
        <w:pStyle w:val="TextonormalREE"/>
        <w:spacing w:before="120" w:after="0" w:line="240" w:lineRule="auto"/>
      </w:pPr>
      <w:r>
        <w:t xml:space="preserve">El control de la respuesta de la regulación secundaria y la medida del servicio prestado se llevará a cabo por zonas de regulación, conforme </w:t>
      </w:r>
      <w:r w:rsidR="005442A1">
        <w:t xml:space="preserve">a la </w:t>
      </w:r>
      <w:r w:rsidR="005442A1" w:rsidRPr="00E8731A">
        <w:t>Descripción técnica de la regulación compartida del Sistema Peninsular</w:t>
      </w:r>
      <w:r w:rsidR="005442A1">
        <w:t xml:space="preserve"> </w:t>
      </w:r>
      <w:r>
        <w:t>(anexo II).</w:t>
      </w:r>
    </w:p>
    <w:p w14:paraId="133F4541" w14:textId="1002B3B5" w:rsidR="006511F9" w:rsidRDefault="006511F9" w:rsidP="004F7C37">
      <w:pPr>
        <w:pStyle w:val="TextonormalREE"/>
        <w:spacing w:before="120" w:after="0" w:line="240" w:lineRule="auto"/>
      </w:pPr>
      <w:r>
        <w:t>En dicho documento se establece el proceso de seguimiento de respuesta de las zonas de regulación</w:t>
      </w:r>
      <w:r w:rsidR="002A42C0">
        <w:t>,</w:t>
      </w:r>
      <w:r>
        <w:t xml:space="preserve"> así como el cálculo de las reservas puestas a disposición de la regulación por las zonas y la energía de regulación utilizada en cada periodo de programación</w:t>
      </w:r>
      <w:ins w:id="63" w:author="Red Eléctrica" w:date="2020-12-11T18:03:00Z">
        <w:r w:rsidR="00E90C18">
          <w:t xml:space="preserve"> cuarto</w:t>
        </w:r>
      </w:ins>
      <w:r w:rsidR="00E22AA8">
        <w:t xml:space="preserve"> </w:t>
      </w:r>
      <w:ins w:id="64" w:author="Red Eléctrica" w:date="2020-12-11T18:03:00Z">
        <w:r w:rsidR="00E90C18">
          <w:t>horario</w:t>
        </w:r>
      </w:ins>
      <w:r>
        <w:t>.</w:t>
      </w:r>
    </w:p>
    <w:p w14:paraId="541CB61D" w14:textId="77777777" w:rsidR="001A07BD" w:rsidRDefault="001A07BD" w:rsidP="001A07BD">
      <w:pPr>
        <w:pStyle w:val="TextonormalREE"/>
        <w:spacing w:before="120" w:after="0" w:line="240" w:lineRule="auto"/>
      </w:pPr>
      <w:r>
        <w:t>En situaciones que imposibiliten la correcta ejecución del programa desde el sistema principal de regulación secundaria, el OS procederá a transferir su control al sistema de respaldo a la mayor brevedad posible. Este hecho será comunicado por el OS a las empresas responsables de las zonas de regulación.</w:t>
      </w:r>
    </w:p>
    <w:p w14:paraId="6C83655A" w14:textId="77777777" w:rsidR="001A07BD" w:rsidRDefault="001A07BD" w:rsidP="001A07BD">
      <w:pPr>
        <w:pStyle w:val="TextonormalREE"/>
        <w:spacing w:before="120" w:after="0" w:line="240" w:lineRule="auto"/>
      </w:pPr>
      <w:r>
        <w:t>El paso desde el regulador maestro hasta el sistema de respaldo, y viceversa, obligará a las empresas responsables de las diferentes zonas de regulación, a conmutar el canal de comunicaciones de recepción de señales al sistema que en ese momento gestione el servicio.</w:t>
      </w:r>
    </w:p>
    <w:p w14:paraId="7D507C51" w14:textId="77777777" w:rsidR="006511F9" w:rsidRDefault="006511F9" w:rsidP="007113A3">
      <w:pPr>
        <w:pStyle w:val="TtuloREE"/>
        <w:spacing w:before="240" w:after="0" w:line="240" w:lineRule="auto"/>
        <w:ind w:left="357" w:hanging="357"/>
      </w:pPr>
      <w:r>
        <w:t>Liquidación del servicio</w:t>
      </w:r>
    </w:p>
    <w:p w14:paraId="13BE27FD" w14:textId="77777777" w:rsidR="006511F9" w:rsidRDefault="006511F9" w:rsidP="004F7C37">
      <w:pPr>
        <w:pStyle w:val="TextonormalREE"/>
        <w:spacing w:before="120" w:after="0" w:line="240" w:lineRule="auto"/>
      </w:pPr>
      <w:r>
        <w:t>En este apartado se describen con carácter general los principales aspectos relativos al servicio de regulación secundaria que tienen incidencia directa en la liquidación de este servicio.</w:t>
      </w:r>
    </w:p>
    <w:p w14:paraId="0110D26E" w14:textId="77777777" w:rsidR="006511F9" w:rsidRDefault="006511F9" w:rsidP="004F7C37">
      <w:pPr>
        <w:pStyle w:val="TextonormalREE"/>
        <w:spacing w:before="120" w:after="0" w:line="240" w:lineRule="auto"/>
      </w:pPr>
      <w:r>
        <w:t>La prestación del servicio de regulación secundaria llevará asociados tres conceptos de liquidación:</w:t>
      </w:r>
    </w:p>
    <w:p w14:paraId="7D657E4E" w14:textId="67FF1766" w:rsidR="006511F9" w:rsidRDefault="006511F9" w:rsidP="007113A3">
      <w:pPr>
        <w:pStyle w:val="TextoVieta"/>
        <w:spacing w:before="60" w:line="240" w:lineRule="auto"/>
        <w:ind w:left="714" w:hanging="357"/>
      </w:pPr>
      <w:r>
        <w:t xml:space="preserve">Asignación de </w:t>
      </w:r>
      <w:r w:rsidR="00280A36">
        <w:t xml:space="preserve">banda </w:t>
      </w:r>
      <w:r>
        <w:t>de regulación secundaria</w:t>
      </w:r>
      <w:del w:id="65" w:author="Red Eléctrica" w:date="2021-03-30T11:19:00Z">
        <w:r w:rsidDel="00C52770">
          <w:delText xml:space="preserve"> en el mercado correspondiente</w:delText>
        </w:r>
      </w:del>
      <w:r>
        <w:t>.</w:t>
      </w:r>
    </w:p>
    <w:p w14:paraId="39AB66F4" w14:textId="7C356BC9" w:rsidR="006511F9" w:rsidRDefault="006511F9" w:rsidP="007113A3">
      <w:pPr>
        <w:pStyle w:val="TextoVieta"/>
        <w:spacing w:before="60" w:line="240" w:lineRule="auto"/>
        <w:ind w:left="714" w:hanging="357"/>
      </w:pPr>
      <w:r>
        <w:t xml:space="preserve">Variación de la </w:t>
      </w:r>
      <w:r w:rsidR="00280A36">
        <w:t xml:space="preserve">banda </w:t>
      </w:r>
      <w:r>
        <w:t>de regulación secundaria disponible en tiempo real respecto a la asignada.</w:t>
      </w:r>
    </w:p>
    <w:p w14:paraId="7F998451" w14:textId="77777777" w:rsidR="006511F9" w:rsidRDefault="006511F9" w:rsidP="007113A3">
      <w:pPr>
        <w:pStyle w:val="TextoVieta"/>
        <w:spacing w:before="60" w:line="240" w:lineRule="auto"/>
        <w:ind w:left="714" w:hanging="357"/>
      </w:pPr>
      <w:r>
        <w:t>Energía efectiva neta de regulación secundaria realizada por seguimiento de los requerimientos de regulación, en el correspondiente período de programación.</w:t>
      </w:r>
    </w:p>
    <w:p w14:paraId="3F7603EC" w14:textId="17F79D43" w:rsidR="006511F9" w:rsidRDefault="006511F9" w:rsidP="004F7C37">
      <w:pPr>
        <w:pStyle w:val="TextonormalREE"/>
        <w:spacing w:before="120" w:after="0" w:line="240" w:lineRule="auto"/>
      </w:pPr>
      <w:r>
        <w:t xml:space="preserve">La liquidación del </w:t>
      </w:r>
      <w:r w:rsidR="0045307D">
        <w:t>s</w:t>
      </w:r>
      <w:r>
        <w:t xml:space="preserve">ervicio de </w:t>
      </w:r>
      <w:r w:rsidR="0045307D">
        <w:t>r</w:t>
      </w:r>
      <w:r>
        <w:t xml:space="preserve">egulación </w:t>
      </w:r>
      <w:r w:rsidR="0045307D">
        <w:t>s</w:t>
      </w:r>
      <w:r>
        <w:t>ecundaria dará lugar a los derechos de cobro y obligaciones de pago definidos en el procedimiento de operación por el que se establecen los derechos de cobro y las obligaciones de pago</w:t>
      </w:r>
      <w:r w:rsidR="00736E5C">
        <w:t xml:space="preserve"> por los servicios de ajuste del sistema</w:t>
      </w:r>
      <w:r>
        <w:t>.</w:t>
      </w:r>
    </w:p>
    <w:p w14:paraId="2D814F2D" w14:textId="77777777" w:rsidR="006511F9" w:rsidRDefault="006511F9" w:rsidP="004F7C37">
      <w:pPr>
        <w:pStyle w:val="TextonormalREE"/>
        <w:spacing w:before="120" w:after="0" w:line="240" w:lineRule="auto"/>
      </w:pPr>
      <w:r>
        <w:t>Se detallan a continuación las magnitudes y precios aplicables a la prestación del servicio de regulación secundaria.</w:t>
      </w:r>
    </w:p>
    <w:p w14:paraId="54C72E0A" w14:textId="756B1223" w:rsidR="00424A13" w:rsidRDefault="00435F25" w:rsidP="004F7C37">
      <w:pPr>
        <w:pStyle w:val="SubttuloREE"/>
        <w:spacing w:before="120" w:after="0" w:line="240" w:lineRule="auto"/>
      </w:pPr>
      <w:r>
        <w:t xml:space="preserve">8.1 </w:t>
      </w:r>
      <w:r w:rsidR="006511F9">
        <w:t>Asignación de reserva de regulación secundaria</w:t>
      </w:r>
    </w:p>
    <w:p w14:paraId="783E146A" w14:textId="4302FC80" w:rsidR="00F51132" w:rsidRDefault="00F51132" w:rsidP="004F7C37">
      <w:pPr>
        <w:pStyle w:val="TextonormalREE"/>
        <w:spacing w:before="120" w:after="0" w:line="240" w:lineRule="auto"/>
      </w:pPr>
      <w:r w:rsidRPr="00F51132">
        <w:t xml:space="preserve">La asignación de reserva de regulación secundaria a liquidar será la resultante del proceso de asignación descrito en el apartado 6.2 de este procedimiento, y será valorada al precio marginal resultante del proceso de asignación. </w:t>
      </w:r>
    </w:p>
    <w:p w14:paraId="00A21E19" w14:textId="67B5BE68" w:rsidR="006511F9" w:rsidRDefault="00F51132" w:rsidP="004F7C37">
      <w:pPr>
        <w:pStyle w:val="TextonormalREE"/>
        <w:spacing w:before="120" w:after="0" w:line="240" w:lineRule="auto"/>
      </w:pPr>
      <w:r w:rsidRPr="00F51132">
        <w:t>El precio marginal de la asignación de reserva de regulación secundaria, que se establecerá para cada período de programación</w:t>
      </w:r>
      <w:ins w:id="66" w:author="Red Eléctrica" w:date="2020-12-11T18:08:00Z">
        <w:r w:rsidR="00F52832">
          <w:t xml:space="preserve"> cuarto</w:t>
        </w:r>
      </w:ins>
      <w:ins w:id="67" w:author="Red Eléctrica" w:date="2021-03-30T12:39:00Z">
        <w:r w:rsidR="007A71E8">
          <w:t xml:space="preserve"> </w:t>
        </w:r>
      </w:ins>
      <w:ins w:id="68" w:author="Red Eléctrica" w:date="2020-12-11T18:08:00Z">
        <w:r w:rsidR="00F52832">
          <w:t>horario</w:t>
        </w:r>
      </w:ins>
      <w:r w:rsidRPr="00F51132">
        <w:t>, corresponderá al precio de la última oferta de regulación secundaria que haya sido necesario asignar de forma total o parcial en el correspondiente periodo de programación</w:t>
      </w:r>
      <w:ins w:id="69" w:author="Red Eléctrica" w:date="2021-03-30T11:19:00Z">
        <w:r w:rsidR="00C52770">
          <w:t xml:space="preserve"> cuarto horario</w:t>
        </w:r>
      </w:ins>
      <w:r w:rsidRPr="00F51132">
        <w:t>, para cubrir los requerimientos de reserva global de regulación secundaria del sistema eléctrico peninsular español.</w:t>
      </w:r>
    </w:p>
    <w:p w14:paraId="4538D407" w14:textId="5EBCF366" w:rsidR="004D293A" w:rsidRDefault="004D293A" w:rsidP="004D293A">
      <w:pPr>
        <w:pStyle w:val="TextonormalREE"/>
        <w:spacing w:before="120" w:after="0" w:line="240" w:lineRule="auto"/>
      </w:pPr>
      <w:r>
        <w:t xml:space="preserve">En caso de </w:t>
      </w:r>
      <w:r w:rsidRPr="00F51132">
        <w:t>asignaciones de banda de potencia por aplicación del mecanismo excepcional de resolución (MER) que haya sido necesario realizar en cada periodo de programación</w:t>
      </w:r>
      <w:ins w:id="70" w:author="Red Eléctrica" w:date="2021-03-30T11:19:00Z">
        <w:r w:rsidR="00C52770">
          <w:t xml:space="preserve"> cuarto horario</w:t>
        </w:r>
      </w:ins>
      <w:r w:rsidRPr="00F51132">
        <w:t xml:space="preserve"> para obtener la reserva de regulación requerida, </w:t>
      </w:r>
      <w:r w:rsidR="00E745E1">
        <w:t xml:space="preserve">éstas </w:t>
      </w:r>
      <w:r w:rsidRPr="00F51132">
        <w:t xml:space="preserve">serán valoradas a un precio igual al resultante de aplicar un coeficiente de mayoración KMAY, de valor igual a 1,15 por el precio marginal de la banda en el periodo </w:t>
      </w:r>
      <w:del w:id="71" w:author="Red Eléctrica" w:date="2020-12-11T18:08:00Z">
        <w:r w:rsidRPr="00F51132" w:rsidDel="00F52832">
          <w:delText xml:space="preserve">horario </w:delText>
        </w:r>
      </w:del>
      <w:ins w:id="72" w:author="Red Eléctrica" w:date="2020-12-11T18:08:00Z">
        <w:r w:rsidR="00F52832">
          <w:t>de</w:t>
        </w:r>
        <w:r w:rsidR="00825578">
          <w:t xml:space="preserve"> programación</w:t>
        </w:r>
        <w:r w:rsidR="00F52832" w:rsidRPr="00F51132">
          <w:t xml:space="preserve"> </w:t>
        </w:r>
      </w:ins>
      <w:ins w:id="73" w:author="Red Eléctrica" w:date="2021-03-30T11:20:00Z">
        <w:r w:rsidR="00C52770">
          <w:t>cuarto horario</w:t>
        </w:r>
      </w:ins>
      <w:ins w:id="74" w:author="Red Eléctrica" w:date="2021-03-30T12:26:00Z">
        <w:r w:rsidR="003E4975">
          <w:t xml:space="preserve"> </w:t>
        </w:r>
      </w:ins>
      <w:r w:rsidRPr="00F51132">
        <w:t xml:space="preserve">correspondiente o, en su defecto, por el máximo precio de </w:t>
      </w:r>
      <w:ins w:id="75" w:author="Red Eléctrica" w:date="2021-03-30T11:20:00Z">
        <w:r w:rsidR="00C52770">
          <w:t xml:space="preserve">la </w:t>
        </w:r>
      </w:ins>
      <w:r w:rsidRPr="00F51132">
        <w:t>banda de</w:t>
      </w:r>
      <w:ins w:id="76" w:author="Red Eléctrica" w:date="2020-12-11T18:08:00Z">
        <w:r w:rsidR="00825578">
          <w:t>l mismo periodo de programación</w:t>
        </w:r>
      </w:ins>
      <w:ins w:id="77" w:author="Red Eléctrica" w:date="2021-03-30T12:40:00Z">
        <w:r w:rsidR="007A71E8">
          <w:t xml:space="preserve"> </w:t>
        </w:r>
      </w:ins>
      <w:ins w:id="78" w:author="Red Eléctrica" w:date="2021-03-30T11:20:00Z">
        <w:r w:rsidR="00C52770">
          <w:t>cuarto horario</w:t>
        </w:r>
      </w:ins>
      <w:ins w:id="79" w:author="Red Eléctrica" w:date="2021-03-30T12:27:00Z">
        <w:r w:rsidR="003E4975">
          <w:t xml:space="preserve"> </w:t>
        </w:r>
      </w:ins>
      <w:del w:id="80" w:author="Red Eléctrica" w:date="2020-12-11T18:08:00Z">
        <w:r w:rsidRPr="00F51132" w:rsidDel="00825578">
          <w:delText xml:space="preserve"> la misma hora </w:delText>
        </w:r>
      </w:del>
      <w:r w:rsidRPr="00F51132">
        <w:t>en los siete días anteriores.</w:t>
      </w:r>
    </w:p>
    <w:p w14:paraId="666954A9" w14:textId="06DB535A" w:rsidR="00424A13" w:rsidRDefault="000D5E91" w:rsidP="004F7C37">
      <w:pPr>
        <w:pStyle w:val="SubttuloREE"/>
        <w:spacing w:before="120" w:after="0" w:line="240" w:lineRule="auto"/>
      </w:pPr>
      <w:r>
        <w:t>8.2</w:t>
      </w:r>
      <w:r w:rsidR="006511F9">
        <w:t xml:space="preserve"> Variación de la reserva de regulación secundaria por el funcionamiento de la</w:t>
      </w:r>
      <w:r w:rsidR="00424A13">
        <w:t xml:space="preserve"> </w:t>
      </w:r>
      <w:r w:rsidR="001F5D39" w:rsidRPr="001F5D39">
        <w:t>regulación secundaria en tiempo real</w:t>
      </w:r>
    </w:p>
    <w:p w14:paraId="71E1BE58" w14:textId="133EC604" w:rsidR="001F5D39" w:rsidRDefault="001F5D39" w:rsidP="004F7C37">
      <w:pPr>
        <w:pStyle w:val="TextonormalREE"/>
        <w:spacing w:before="120" w:after="0" w:line="240" w:lineRule="auto"/>
      </w:pPr>
      <w:r w:rsidRPr="001F5D39">
        <w:t>Como resultado del seguimiento efectuado por la</w:t>
      </w:r>
      <w:r>
        <w:t xml:space="preserve"> RCP de la respuesta de cada zona de regulación en tiempo real para cada período de programación</w:t>
      </w:r>
      <w:ins w:id="81" w:author="Red Eléctrica" w:date="2020-12-11T18:09:00Z">
        <w:r w:rsidR="006A1F39">
          <w:t xml:space="preserve"> cuarto</w:t>
        </w:r>
      </w:ins>
      <w:r w:rsidR="00A45336">
        <w:t xml:space="preserve"> </w:t>
      </w:r>
      <w:ins w:id="82" w:author="Red Eléctrica" w:date="2020-12-11T18:09:00Z">
        <w:r w:rsidR="006A1F39">
          <w:t>horario</w:t>
        </w:r>
      </w:ins>
      <w:r>
        <w:t>, se determinarán las siguientes magnitudes:</w:t>
      </w:r>
    </w:p>
    <w:p w14:paraId="7C50314C" w14:textId="20FA01D7" w:rsidR="001F5D39" w:rsidRDefault="001F5D39" w:rsidP="004F7C37">
      <w:pPr>
        <w:pStyle w:val="TextoVieta"/>
        <w:spacing w:before="120" w:line="240" w:lineRule="auto"/>
      </w:pPr>
      <w:r>
        <w:t>Incapacidad para contribuir a la regulación por parte de la zona en función del número de ciclos en los que la zona de regulación permanezca en estado OFF (salvo aquellos en los que lo esté por indicación del OS), siendo valorada dicha incapacidad al precio de la reserva de regulación secundaria correspondiente a dicho período</w:t>
      </w:r>
      <w:ins w:id="83" w:author="Red Eléctrica" w:date="2021-03-30T11:20:00Z">
        <w:r w:rsidR="005A10DA">
          <w:t xml:space="preserve"> cuarto horario</w:t>
        </w:r>
      </w:ins>
      <w:r>
        <w:t>, afectada por un coeficiente KS de valor igual a 1,5.</w:t>
      </w:r>
    </w:p>
    <w:p w14:paraId="2B803037" w14:textId="2039DB8D" w:rsidR="001F5D39" w:rsidRDefault="001F5D39" w:rsidP="004F7C37">
      <w:pPr>
        <w:pStyle w:val="TextoVieta"/>
        <w:spacing w:before="120" w:line="240" w:lineRule="auto"/>
      </w:pPr>
      <w:r>
        <w:t>Reservas residuales puestas al servicio de la regulación secundaria: se calculará en cada ciclo el valor de la reserva residual en cada sentido del requerimiento de regulación y se evaluará en términos globales del periodo de programación si el valor de la reserva residual a subir (o a bajar) es superior o inferior a la banda a subir (o a bajar) asignada a dicha zona de regulación. Los valores de reserva residual superior o inferior a la asignada serán valorados al precio de la reserva de regulación secundaria para cada período de programación</w:t>
      </w:r>
      <w:ins w:id="84" w:author="Red Eléctrica" w:date="2020-12-11T18:10:00Z">
        <w:r w:rsidR="004E5CFD">
          <w:t xml:space="preserve"> cuarto</w:t>
        </w:r>
      </w:ins>
      <w:r w:rsidR="007431B0">
        <w:t xml:space="preserve"> </w:t>
      </w:r>
      <w:ins w:id="85" w:author="Red Eléctrica" w:date="2020-12-11T18:10:00Z">
        <w:r w:rsidR="004E5CFD">
          <w:t>horario</w:t>
        </w:r>
      </w:ins>
      <w:r>
        <w:t>, afectados por un coeficiente KS de valor igual a 1,5 en ambos casos.</w:t>
      </w:r>
    </w:p>
    <w:p w14:paraId="6FC66E57" w14:textId="151D6309" w:rsidR="00424A13" w:rsidRDefault="00C11941" w:rsidP="004F7C37">
      <w:pPr>
        <w:pStyle w:val="SubttuloREE"/>
        <w:spacing w:before="120" w:after="0" w:line="240" w:lineRule="auto"/>
      </w:pPr>
      <w:r>
        <w:t>8.3</w:t>
      </w:r>
      <w:r w:rsidR="001F5D39">
        <w:t xml:space="preserve"> Energía efectiva neta realizada por seguimiento de los requerimientos de regulación</w:t>
      </w:r>
    </w:p>
    <w:p w14:paraId="7EC95602" w14:textId="0E6435FC" w:rsidR="00446A50" w:rsidRDefault="00F51132" w:rsidP="004F7C37">
      <w:pPr>
        <w:pStyle w:val="TextonormalREE"/>
        <w:spacing w:before="120" w:after="0" w:line="240" w:lineRule="auto"/>
      </w:pPr>
      <w:r w:rsidRPr="00F51132">
        <w:t xml:space="preserve">La energía efectiva neta de regulación secundaría para cada uno de los sentidos, a subir o a bajar, se calcula como el valor acumulado en cada ciclo del desvío de generación </w:t>
      </w:r>
      <w:r w:rsidR="00D301FB">
        <w:t xml:space="preserve">o consumo </w:t>
      </w:r>
      <w:r w:rsidRPr="00F51132">
        <w:t xml:space="preserve">enviado por la zona en estado ACTIVO o en EMERGENCIA sólo en caso de que haya agotado su reserva. Si la zona está en EMERGENCIA sin haber agotado su reserva sólo se acumulará el desvío de los ciclos en los que la zona tiene un desvío favorable al sentido que le solicita la RCP. </w:t>
      </w:r>
    </w:p>
    <w:p w14:paraId="2A8400EF" w14:textId="5BE834C4" w:rsidR="00F51132" w:rsidRDefault="00F51132" w:rsidP="004F7C37">
      <w:pPr>
        <w:pStyle w:val="TextonormalREE"/>
        <w:spacing w:before="120" w:after="0" w:line="240" w:lineRule="auto"/>
      </w:pPr>
      <w:r w:rsidRPr="00F51132">
        <w:t xml:space="preserve">La energía efectiva neta de regulación secundaria realizada en cada período de programación </w:t>
      </w:r>
      <w:ins w:id="86" w:author="Red Eléctrica" w:date="2020-12-11T18:14:00Z">
        <w:r w:rsidR="00F211AD">
          <w:t>cuarto</w:t>
        </w:r>
      </w:ins>
      <w:ins w:id="87" w:author="Red Eléctrica" w:date="2021-03-30T12:07:00Z">
        <w:r w:rsidR="00F9364B">
          <w:t xml:space="preserve"> </w:t>
        </w:r>
      </w:ins>
      <w:ins w:id="88" w:author="Red Eléctrica" w:date="2020-12-11T18:14:00Z">
        <w:r w:rsidR="00F211AD">
          <w:t xml:space="preserve">horario </w:t>
        </w:r>
      </w:ins>
      <w:r w:rsidRPr="00F51132">
        <w:t>como consecuencia del seguimiento en tiempo real de los requerimientos de la regulación secundaria será valorada, con carácter general, al precio marginal de la energía de regulación terciaria que hubiera sido necesario asignar en dicho período de programación</w:t>
      </w:r>
      <w:ins w:id="89" w:author="Red Eléctrica" w:date="2021-03-30T12:07:00Z">
        <w:r w:rsidR="00F9364B">
          <w:t xml:space="preserve"> cuarto horario</w:t>
        </w:r>
      </w:ins>
      <w:r w:rsidRPr="00F51132">
        <w:t xml:space="preserve">, bien a subir o a bajar, para sustituir a la energía neta de regulación secundaria realizada. </w:t>
      </w:r>
    </w:p>
    <w:p w14:paraId="25C4ECB0" w14:textId="4FD3199E" w:rsidR="00D43645" w:rsidRDefault="00F51132" w:rsidP="004F7C37">
      <w:pPr>
        <w:pStyle w:val="TextonormalREE"/>
        <w:spacing w:before="120" w:after="0" w:line="240" w:lineRule="auto"/>
      </w:pPr>
      <w:r w:rsidRPr="00F51132">
        <w:t>El precio marginal de la energía de sustitución a subir</w:t>
      </w:r>
      <w:ins w:id="90" w:author="Red Eléctrica" w:date="2020-12-11T18:25:00Z">
        <w:r w:rsidR="00362A70">
          <w:t xml:space="preserve"> (o a bajar)</w:t>
        </w:r>
      </w:ins>
      <w:r w:rsidRPr="00F51132">
        <w:t xml:space="preserve"> en dicho periodo de programación se establecerá siempre sobre la escalera de regulación terciaria a subir</w:t>
      </w:r>
      <w:ins w:id="91" w:author="Red Eléctrica" w:date="2021-03-24T21:22:00Z">
        <w:r w:rsidR="0093266B">
          <w:t xml:space="preserve"> (o a bajar)</w:t>
        </w:r>
      </w:ins>
      <w:r w:rsidRPr="00F51132">
        <w:t xml:space="preserve">, con independencia de que se haya utilizado o no energía de regulación terciaria a subir </w:t>
      </w:r>
      <w:ins w:id="92" w:author="Red Eléctrica" w:date="2020-12-11T18:25:00Z">
        <w:r w:rsidR="00362A70">
          <w:t>(o a</w:t>
        </w:r>
      </w:ins>
      <w:ins w:id="93" w:author="Red Eléctrica" w:date="2020-12-11T18:26:00Z">
        <w:r w:rsidR="00D91E60">
          <w:t xml:space="preserve"> bajar) </w:t>
        </w:r>
      </w:ins>
      <w:r w:rsidRPr="00F51132">
        <w:t>en dicho período de programación</w:t>
      </w:r>
      <w:ins w:id="94" w:author="Red Eléctrica" w:date="2021-03-30T12:07:00Z">
        <w:r w:rsidR="00F9364B">
          <w:t xml:space="preserve"> cuarto horario</w:t>
        </w:r>
      </w:ins>
      <w:ins w:id="95" w:author="Red Eléctrica" w:date="2021-01-21T19:23:00Z">
        <w:r w:rsidR="0089663B">
          <w:t xml:space="preserve">, teniendo en cuenta tanto las ofertas de regulación terciaria de tipo programado, como las de tipo directo, considerándolas todas ellas como divisibles y </w:t>
        </w:r>
      </w:ins>
      <w:ins w:id="96" w:author="Red Eléctrica" w:date="2021-03-23T11:54:00Z">
        <w:r w:rsidR="00AB181D">
          <w:t>sin considerar</w:t>
        </w:r>
      </w:ins>
      <w:ins w:id="97" w:author="Red Eléctrica" w:date="2021-01-21T19:23:00Z">
        <w:r w:rsidR="0089663B">
          <w:t xml:space="preserve"> las</w:t>
        </w:r>
      </w:ins>
      <w:ins w:id="98" w:author="Red Eléctrica" w:date="2021-03-23T11:54:00Z">
        <w:r w:rsidR="00AB181D">
          <w:t xml:space="preserve"> posibles</w:t>
        </w:r>
      </w:ins>
      <w:ins w:id="99" w:author="Red Eléctrica" w:date="2021-01-21T19:23:00Z">
        <w:r w:rsidR="0089663B">
          <w:t xml:space="preserve"> condiciones ligadas ent</w:t>
        </w:r>
      </w:ins>
      <w:ins w:id="100" w:author="Red Eléctrica" w:date="2021-03-23T11:53:00Z">
        <w:r w:rsidR="0077396A">
          <w:t>r</w:t>
        </w:r>
      </w:ins>
      <w:ins w:id="101" w:author="Red Eléctrica" w:date="2021-01-21T19:23:00Z">
        <w:r w:rsidR="0089663B">
          <w:t>e periodos</w:t>
        </w:r>
      </w:ins>
      <w:ins w:id="102" w:author="Red Eléctrica" w:date="2021-03-30T12:08:00Z">
        <w:r w:rsidR="00F9364B">
          <w:t xml:space="preserve"> de programación</w:t>
        </w:r>
      </w:ins>
      <w:ins w:id="103" w:author="Red Eléctrica" w:date="2021-01-21T19:23:00Z">
        <w:r w:rsidR="0089663B">
          <w:t xml:space="preserve"> cuarto</w:t>
        </w:r>
      </w:ins>
      <w:ins w:id="104" w:author="Red Eléctrica" w:date="2021-03-30T12:08:00Z">
        <w:r w:rsidR="00F9364B">
          <w:t xml:space="preserve"> </w:t>
        </w:r>
      </w:ins>
      <w:ins w:id="105" w:author="Red Eléctrica" w:date="2021-01-21T19:23:00Z">
        <w:r w:rsidR="0089663B">
          <w:t>horarios</w:t>
        </w:r>
      </w:ins>
      <w:ins w:id="106" w:author="Red Eléctrica" w:date="2021-03-23T11:54:00Z">
        <w:r w:rsidR="00AB181D">
          <w:t xml:space="preserve"> que pudieran llevar asociadas</w:t>
        </w:r>
      </w:ins>
      <w:r w:rsidRPr="00F51132">
        <w:t>.</w:t>
      </w:r>
    </w:p>
    <w:p w14:paraId="16DE63D2" w14:textId="77777777" w:rsidR="00561282" w:rsidRDefault="00F51132" w:rsidP="00BA0946">
      <w:pPr>
        <w:pStyle w:val="TextonormalREE"/>
        <w:rPr>
          <w:ins w:id="107" w:author="Red Eléctrica" w:date="2020-12-11T18:28:00Z"/>
        </w:rPr>
      </w:pPr>
      <w:del w:id="108" w:author="Red Eléctrica" w:date="2020-12-11T18:26:00Z">
        <w:r w:rsidRPr="00F51132" w:rsidDel="00D91E60">
          <w:delText>El precio marginal de la energía de sustitución a bajar en dicho periodo de programación se establecerá siempre sobre la escalera de regulación terciaria a bajar, con independencia de que se haya utilizado o no energía de regulación terciaria a bajar en dicho periodo de programación.</w:delText>
        </w:r>
        <w:r w:rsidR="008B3477" w:rsidDel="00D91E60">
          <w:delText xml:space="preserve"> </w:delText>
        </w:r>
      </w:del>
    </w:p>
    <w:p w14:paraId="43CBA652" w14:textId="77777777" w:rsidR="005A0710" w:rsidRDefault="00F42EA6" w:rsidP="00BA0946">
      <w:pPr>
        <w:pStyle w:val="TextonormalREE"/>
        <w:rPr>
          <w:ins w:id="109" w:author="Red Eléctrica" w:date="2021-03-24T21:29:00Z"/>
        </w:rPr>
      </w:pPr>
      <w:ins w:id="110" w:author="Red Eléctrica" w:date="2021-01-21T19:23:00Z">
        <w:r>
          <w:t>E</w:t>
        </w:r>
      </w:ins>
      <w:ins w:id="111" w:author="Red Eléctrica" w:date="2020-12-11T18:26:00Z">
        <w:r w:rsidR="001F25F7">
          <w:t xml:space="preserve">l </w:t>
        </w:r>
      </w:ins>
      <w:ins w:id="112" w:author="Red Eléctrica" w:date="2020-12-11T18:27:00Z">
        <w:r w:rsidR="001F25F7">
          <w:t xml:space="preserve">precio </w:t>
        </w:r>
      </w:ins>
      <w:ins w:id="113" w:author="Red Eléctrica" w:date="2020-12-11T18:31:00Z">
        <w:r w:rsidR="007219EF">
          <w:t xml:space="preserve">de la energía de regulación secundaria </w:t>
        </w:r>
      </w:ins>
      <w:ins w:id="114" w:author="Red Eléctrica" w:date="2020-12-11T18:27:00Z">
        <w:r w:rsidR="001F25F7">
          <w:t>se calculará</w:t>
        </w:r>
      </w:ins>
      <w:ins w:id="115" w:author="Red Eléctrica" w:date="2021-03-24T21:29:00Z">
        <w:r w:rsidR="005A0710">
          <w:t>:</w:t>
        </w:r>
      </w:ins>
    </w:p>
    <w:p w14:paraId="02D0913C" w14:textId="3D671E06" w:rsidR="00362A70" w:rsidRDefault="007D74B8" w:rsidP="005A0710">
      <w:pPr>
        <w:pStyle w:val="TextonormalREE"/>
        <w:numPr>
          <w:ilvl w:val="0"/>
          <w:numId w:val="77"/>
        </w:numPr>
        <w:rPr>
          <w:ins w:id="116" w:author="Red Eléctrica" w:date="2021-03-24T21:31:00Z"/>
        </w:rPr>
      </w:pPr>
      <w:ins w:id="117" w:author="Red Eléctrica" w:date="2021-03-24T21:31:00Z">
        <w:r>
          <w:t>A</w:t>
        </w:r>
      </w:ins>
      <w:ins w:id="118" w:author="Red Eléctrica" w:date="2020-12-11T18:27:00Z">
        <w:r w:rsidR="00560CA7">
          <w:t xml:space="preserve"> partir </w:t>
        </w:r>
      </w:ins>
      <w:ins w:id="119" w:author="Red Eléctrica" w:date="2020-12-11T18:29:00Z">
        <w:r w:rsidR="00066380">
          <w:t>de</w:t>
        </w:r>
      </w:ins>
      <w:ins w:id="120" w:author="Red Eléctrica" w:date="2021-03-30T12:08:00Z">
        <w:r w:rsidR="00E753E4">
          <w:t>l</w:t>
        </w:r>
      </w:ins>
      <w:ins w:id="121" w:author="Red Eléctrica" w:date="2020-12-11T18:29:00Z">
        <w:r w:rsidR="00066380">
          <w:t xml:space="preserve"> punto correspondiente a la última asignación</w:t>
        </w:r>
      </w:ins>
      <w:ins w:id="122" w:author="Red Eléctrica" w:date="2021-03-24T21:33:00Z">
        <w:r w:rsidR="00CA2D79">
          <w:t xml:space="preserve"> de regulación terciaria</w:t>
        </w:r>
      </w:ins>
      <w:ins w:id="123" w:author="Red Eléctrica" w:date="2020-12-11T18:29:00Z">
        <w:r w:rsidR="00066380">
          <w:t xml:space="preserve"> realizada</w:t>
        </w:r>
      </w:ins>
      <w:ins w:id="124" w:author="Red Eléctrica" w:date="2021-03-24T21:33:00Z">
        <w:r w:rsidR="00CA2D79" w:rsidRPr="00CA2D79">
          <w:t xml:space="preserve"> </w:t>
        </w:r>
        <w:r w:rsidR="00CA2D79">
          <w:t xml:space="preserve">a subir o a bajar, </w:t>
        </w:r>
      </w:ins>
      <w:ins w:id="125" w:author="Red Eléctrica" w:date="2021-01-21T19:22:00Z">
        <w:r w:rsidR="00403C81">
          <w:t xml:space="preserve">en caso de que exista asignación previa de regulación terciaria en dicho periodo de programación </w:t>
        </w:r>
      </w:ins>
      <w:ins w:id="126" w:author="Red Eléctrica" w:date="2021-03-30T12:08:00Z">
        <w:r w:rsidR="00E753E4">
          <w:t xml:space="preserve">cuarto horario </w:t>
        </w:r>
      </w:ins>
      <w:ins w:id="127" w:author="Red Eléctrica" w:date="2021-01-21T19:22:00Z">
        <w:r w:rsidR="00403C81">
          <w:t>en</w:t>
        </w:r>
        <w:r w:rsidR="00F42EA6">
          <w:t xml:space="preserve"> el mismo sentido que</w:t>
        </w:r>
      </w:ins>
      <w:ins w:id="128" w:author="Red Eléctrica" w:date="2021-03-24T21:33:00Z">
        <w:r w:rsidR="005E7CB1">
          <w:t xml:space="preserve"> el de</w:t>
        </w:r>
      </w:ins>
      <w:ins w:id="129" w:author="Red Eléctrica" w:date="2021-01-21T19:22:00Z">
        <w:r w:rsidR="00F42EA6">
          <w:t xml:space="preserve"> la energía </w:t>
        </w:r>
      </w:ins>
      <w:ins w:id="130" w:author="Red Eléctrica" w:date="2021-01-21T19:23:00Z">
        <w:r w:rsidR="00F42EA6">
          <w:t>neta de regulación secundaria</w:t>
        </w:r>
      </w:ins>
      <w:ins w:id="131" w:author="Red Eléctrica" w:date="2020-12-11T18:32:00Z">
        <w:r w:rsidR="00E13AFC">
          <w:t>.</w:t>
        </w:r>
      </w:ins>
    </w:p>
    <w:p w14:paraId="749CF7C1" w14:textId="31E7C5B8" w:rsidR="007D74B8" w:rsidRDefault="007D74B8" w:rsidP="007D74B8">
      <w:pPr>
        <w:pStyle w:val="TextonormalREE"/>
        <w:numPr>
          <w:ilvl w:val="0"/>
          <w:numId w:val="77"/>
        </w:numPr>
        <w:rPr>
          <w:ins w:id="132" w:author="Red Eléctrica" w:date="2021-03-24T21:31:00Z"/>
        </w:rPr>
      </w:pPr>
      <w:ins w:id="133" w:author="Red Eléctrica" w:date="2021-03-24T21:31:00Z">
        <w:r>
          <w:t>Desde el punto inicial de la correspondi</w:t>
        </w:r>
      </w:ins>
      <w:ins w:id="134" w:author="Red Eléctrica" w:date="2021-03-24T21:32:00Z">
        <w:r>
          <w:t>e</w:t>
        </w:r>
      </w:ins>
      <w:ins w:id="135" w:author="Red Eléctrica" w:date="2021-03-24T21:31:00Z">
        <w:r>
          <w:t>nte escalera</w:t>
        </w:r>
      </w:ins>
      <w:ins w:id="136" w:author="Red Eléctrica" w:date="2021-03-24T21:33:00Z">
        <w:r w:rsidR="005E7CB1">
          <w:t xml:space="preserve"> </w:t>
        </w:r>
      </w:ins>
      <w:ins w:id="137" w:author="Red Eléctrica" w:date="2021-03-24T21:34:00Z">
        <w:r w:rsidR="005E7CB1">
          <w:t xml:space="preserve">de </w:t>
        </w:r>
      </w:ins>
      <w:ins w:id="138" w:author="Red Eléctrica" w:date="2021-03-30T12:09:00Z">
        <w:r w:rsidR="00E753E4">
          <w:t xml:space="preserve">ofertas de regulación </w:t>
        </w:r>
      </w:ins>
      <w:ins w:id="139" w:author="Red Eléctrica" w:date="2021-03-24T21:34:00Z">
        <w:r w:rsidR="005E7CB1">
          <w:t xml:space="preserve">terciaria </w:t>
        </w:r>
      </w:ins>
      <w:ins w:id="140" w:author="Red Eléctrica" w:date="2021-03-24T21:33:00Z">
        <w:r w:rsidR="005E7CB1">
          <w:t xml:space="preserve">a </w:t>
        </w:r>
      </w:ins>
      <w:ins w:id="141" w:author="Red Eléctrica" w:date="2021-03-24T21:34:00Z">
        <w:r w:rsidR="005E7CB1">
          <w:t>subir o a bajar</w:t>
        </w:r>
      </w:ins>
      <w:ins w:id="142" w:author="Red Eléctrica" w:date="2021-03-24T21:31:00Z">
        <w:r>
          <w:t>, en caso de que no exista asignación previa de regulación terciaria a subir o a bajar en dicho periodo de programación</w:t>
        </w:r>
      </w:ins>
      <w:ins w:id="143" w:author="Red Eléctrica" w:date="2021-03-30T12:09:00Z">
        <w:r w:rsidR="00E753E4">
          <w:t xml:space="preserve"> cuarto horario</w:t>
        </w:r>
      </w:ins>
      <w:ins w:id="144" w:author="Red Eléctrica" w:date="2021-03-24T21:31:00Z">
        <w:r>
          <w:t xml:space="preserve"> en el mismo sentido que</w:t>
        </w:r>
      </w:ins>
      <w:ins w:id="145" w:author="Red Eléctrica" w:date="2021-03-24T21:34:00Z">
        <w:r w:rsidR="005E7CB1">
          <w:t xml:space="preserve"> el de</w:t>
        </w:r>
      </w:ins>
      <w:ins w:id="146" w:author="Red Eléctrica" w:date="2021-03-24T21:32:00Z">
        <w:r w:rsidR="00837CE2">
          <w:t xml:space="preserve"> </w:t>
        </w:r>
      </w:ins>
      <w:ins w:id="147" w:author="Red Eléctrica" w:date="2021-03-24T21:31:00Z">
        <w:r>
          <w:t>la energía neta de regulación secundaria.</w:t>
        </w:r>
      </w:ins>
    </w:p>
    <w:p w14:paraId="47DE6F0A" w14:textId="36CEBFE1" w:rsidR="00BA0946" w:rsidRDefault="00F51132" w:rsidP="00BA0946">
      <w:pPr>
        <w:pStyle w:val="TextonormalREE"/>
        <w:rPr>
          <w:color w:val="006699"/>
          <w:sz w:val="28"/>
          <w:szCs w:val="28"/>
        </w:rPr>
      </w:pPr>
      <w:del w:id="148" w:author="Red Eléctrica" w:date="2020-12-11T18:25:00Z">
        <w:r w:rsidRPr="00F51132" w:rsidDel="00362A70">
          <w:delText>E</w:delText>
        </w:r>
      </w:del>
      <w:del w:id="149" w:author="Red Eléctrica" w:date="2021-03-23T11:56:00Z">
        <w:r w:rsidRPr="00F51132" w:rsidDel="00687172">
          <w:delText xml:space="preserve">l precio marginal horario de la energía de regulación secundaria a bajar así calculado estará en cualquier caso limitado por el valor de precio máximo vigente en el </w:delText>
        </w:r>
      </w:del>
      <w:del w:id="150" w:author="Red Eléctrica" w:date="2020-12-11T18:22:00Z">
        <w:r w:rsidRPr="00F51132" w:rsidDel="00D533AC">
          <w:delText>M</w:delText>
        </w:r>
      </w:del>
      <w:del w:id="151" w:author="Red Eléctrica" w:date="2021-03-23T11:56:00Z">
        <w:r w:rsidRPr="00F51132" w:rsidDel="00687172">
          <w:delText xml:space="preserve">ercado </w:delText>
        </w:r>
      </w:del>
      <w:del w:id="152" w:author="Red Eléctrica" w:date="2020-12-11T18:22:00Z">
        <w:r w:rsidRPr="00F51132" w:rsidDel="00D533AC">
          <w:delText>D</w:delText>
        </w:r>
      </w:del>
      <w:del w:id="153" w:author="Red Eléctrica" w:date="2021-03-23T11:56:00Z">
        <w:r w:rsidRPr="00F51132" w:rsidDel="00687172">
          <w:delText>iario</w:delText>
        </w:r>
        <w:r w:rsidR="00106BA3" w:rsidDel="00687172">
          <w:delText>,</w:delText>
        </w:r>
        <w:r w:rsidR="00376C0D" w:rsidDel="00687172">
          <w:delText xml:space="preserve"> y por el valor de precio mínimo vigente en el </w:delText>
        </w:r>
      </w:del>
      <w:del w:id="154" w:author="Red Eléctrica" w:date="2020-12-11T18:22:00Z">
        <w:r w:rsidR="00376C0D" w:rsidDel="00D533AC">
          <w:delText>M</w:delText>
        </w:r>
      </w:del>
      <w:del w:id="155" w:author="Red Eléctrica" w:date="2021-03-23T11:56:00Z">
        <w:r w:rsidR="00376C0D" w:rsidDel="00687172">
          <w:delText xml:space="preserve">ercado </w:delText>
        </w:r>
      </w:del>
      <w:del w:id="156" w:author="Red Eléctrica" w:date="2020-12-11T18:23:00Z">
        <w:r w:rsidR="00376C0D" w:rsidDel="00D533AC">
          <w:delText>D</w:delText>
        </w:r>
      </w:del>
      <w:del w:id="157" w:author="Red Eléctrica" w:date="2021-03-23T11:56:00Z">
        <w:r w:rsidR="00376C0D" w:rsidDel="00687172">
          <w:delText>iario</w:delText>
        </w:r>
        <w:r w:rsidR="004D1920" w:rsidDel="00687172">
          <w:delText xml:space="preserve"> cuando el precio marginal de la energía de regulación terciaria haya resultado superior o igual a 0</w:delText>
        </w:r>
        <w:r w:rsidRPr="00F51132" w:rsidDel="00687172">
          <w:delText>.</w:delText>
        </w:r>
      </w:del>
      <w:r w:rsidR="00BA0946">
        <w:br w:type="page"/>
      </w:r>
    </w:p>
    <w:p w14:paraId="035C988B" w14:textId="0C951546" w:rsidR="00243788" w:rsidRDefault="00243788" w:rsidP="00DD2E82">
      <w:pPr>
        <w:pStyle w:val="TtuloREE"/>
        <w:numPr>
          <w:ilvl w:val="0"/>
          <w:numId w:val="0"/>
        </w:numPr>
        <w:ind w:left="357"/>
        <w:jc w:val="center"/>
      </w:pPr>
      <w:r>
        <w:t>ANEXO I</w:t>
      </w:r>
      <w:r w:rsidR="003A0B12">
        <w:t xml:space="preserve">. </w:t>
      </w:r>
      <w:r>
        <w:t>Asignación de</w:t>
      </w:r>
      <w:r w:rsidR="003A0B12">
        <w:t xml:space="preserve"> banda de</w:t>
      </w:r>
      <w:r>
        <w:t xml:space="preserve"> regulación secundaria</w:t>
      </w:r>
    </w:p>
    <w:p w14:paraId="1254B0D7" w14:textId="77777777" w:rsidR="00243788" w:rsidRDefault="00243788" w:rsidP="00243788">
      <w:pPr>
        <w:pStyle w:val="TextonormalREE"/>
      </w:pPr>
    </w:p>
    <w:p w14:paraId="5610DF40" w14:textId="77777777" w:rsidR="00243788" w:rsidRPr="00DD2E82" w:rsidRDefault="00243788" w:rsidP="00DD1FFF">
      <w:pPr>
        <w:pStyle w:val="NumerosPR"/>
        <w:spacing w:before="120" w:after="0" w:line="240" w:lineRule="auto"/>
        <w:rPr>
          <w:rFonts w:cs="Times New Roman"/>
          <w:color w:val="auto"/>
          <w:szCs w:val="24"/>
        </w:rPr>
      </w:pPr>
      <w:r w:rsidRPr="00DD2E82">
        <w:rPr>
          <w:rFonts w:cs="Times New Roman"/>
          <w:color w:val="auto"/>
          <w:szCs w:val="24"/>
        </w:rPr>
        <w:t>Datos de entrada al proceso de asignación</w:t>
      </w:r>
    </w:p>
    <w:p w14:paraId="33D33A81" w14:textId="77777777" w:rsidR="00EE6740" w:rsidRPr="00DD2E82" w:rsidRDefault="00243788" w:rsidP="00DD1FFF">
      <w:pPr>
        <w:pStyle w:val="NumerosPR"/>
        <w:numPr>
          <w:ilvl w:val="1"/>
          <w:numId w:val="6"/>
        </w:numPr>
        <w:spacing w:before="120" w:after="0" w:line="240" w:lineRule="auto"/>
        <w:rPr>
          <w:rFonts w:cs="Times New Roman"/>
          <w:color w:val="auto"/>
          <w:szCs w:val="24"/>
        </w:rPr>
      </w:pPr>
      <w:r w:rsidRPr="00DD2E82">
        <w:rPr>
          <w:rFonts w:cs="Times New Roman"/>
          <w:color w:val="auto"/>
          <w:szCs w:val="24"/>
        </w:rPr>
        <w:t>Requerimientos de regulación secundaria del sistema</w:t>
      </w:r>
      <w:r w:rsidR="00EE6740" w:rsidRPr="00DD2E82">
        <w:rPr>
          <w:rFonts w:cs="Times New Roman"/>
          <w:color w:val="auto"/>
          <w:szCs w:val="24"/>
        </w:rPr>
        <w:t>.</w:t>
      </w:r>
    </w:p>
    <w:p w14:paraId="49784772" w14:textId="3AA2FC75" w:rsidR="00243788" w:rsidRDefault="00243788" w:rsidP="007113A3">
      <w:pPr>
        <w:pStyle w:val="NumerosPR"/>
        <w:numPr>
          <w:ilvl w:val="0"/>
          <w:numId w:val="0"/>
        </w:numPr>
        <w:spacing w:before="120" w:after="0" w:line="240" w:lineRule="auto"/>
        <w:ind w:left="284"/>
      </w:pPr>
      <w:r>
        <w:t xml:space="preserve">El OS determinará y comunicará diariamente a los </w:t>
      </w:r>
      <w:r w:rsidR="000259F0">
        <w:t xml:space="preserve">participantes en el </w:t>
      </w:r>
      <w:r>
        <w:t xml:space="preserve">mercado la reserva global de regulación secundaria requerida en el sistema eléctrico peninsular español para cada período de programación </w:t>
      </w:r>
      <w:ins w:id="158" w:author="Red Eléctrica" w:date="2020-12-11T18:38:00Z">
        <w:r w:rsidR="00E54AA9">
          <w:t>cuarto</w:t>
        </w:r>
      </w:ins>
      <w:ins w:id="159" w:author="Red Eléctrica" w:date="2021-03-30T12:09:00Z">
        <w:r w:rsidR="00E753E4">
          <w:t xml:space="preserve"> </w:t>
        </w:r>
      </w:ins>
      <w:ins w:id="160" w:author="Red Eléctrica" w:date="2020-12-11T18:38:00Z">
        <w:r w:rsidR="00E54AA9">
          <w:t xml:space="preserve">horario </w:t>
        </w:r>
      </w:ins>
      <w:r>
        <w:t>del día siguiente. Además, establecerá la relación de reserva a subir y a bajar requerida para las zonas de regulación, y el valor máximo y mínimo de banda de potencia admisible en cada oferta. Para ello, el OS seguirá los criterios fijados en los procedimientos por los que se establecen los criterios de funcionamiento y seguridad para la operación del sistema eléctrico.</w:t>
      </w:r>
    </w:p>
    <w:p w14:paraId="2659BF6D" w14:textId="7340BC0F" w:rsidR="00243788" w:rsidRDefault="00243788" w:rsidP="007113A3">
      <w:pPr>
        <w:pStyle w:val="TextonormalREE"/>
        <w:spacing w:before="120" w:after="0" w:line="240" w:lineRule="auto"/>
        <w:ind w:left="284"/>
      </w:pPr>
      <w:r>
        <w:t xml:space="preserve">La información comunicada a los </w:t>
      </w:r>
      <w:r w:rsidR="007A6C4B">
        <w:t xml:space="preserve">participantes </w:t>
      </w:r>
      <w:r>
        <w:t>del mercado se compondrá de los siguientes datos:</w:t>
      </w:r>
    </w:p>
    <w:p w14:paraId="5C11785C" w14:textId="1785ACAD" w:rsidR="00243788" w:rsidRDefault="00243788" w:rsidP="007113A3">
      <w:pPr>
        <w:pStyle w:val="TextonormalREE"/>
        <w:numPr>
          <w:ilvl w:val="0"/>
          <w:numId w:val="18"/>
        </w:numPr>
        <w:spacing w:before="60" w:after="0" w:line="240" w:lineRule="auto"/>
        <w:ind w:left="1066" w:hanging="357"/>
      </w:pPr>
      <w:r>
        <w:t xml:space="preserve">Requisitos de reserva a subir en el sistema </w:t>
      </w:r>
      <w:proofErr w:type="spellStart"/>
      <w:r>
        <w:t>RSSUB</w:t>
      </w:r>
      <w:ins w:id="161" w:author="Red Eléctrica" w:date="2020-12-11T18:38:00Z">
        <w:r w:rsidR="00067C30">
          <w:t>q</w:t>
        </w:r>
      </w:ins>
      <w:r>
        <w:t>h</w:t>
      </w:r>
      <w:proofErr w:type="spellEnd"/>
      <w:r>
        <w:t xml:space="preserve"> (MW).</w:t>
      </w:r>
    </w:p>
    <w:p w14:paraId="2543515E" w14:textId="7E3E29CF" w:rsidR="00243788" w:rsidRDefault="00243788" w:rsidP="007113A3">
      <w:pPr>
        <w:pStyle w:val="TextonormalREE"/>
        <w:numPr>
          <w:ilvl w:val="0"/>
          <w:numId w:val="18"/>
        </w:numPr>
        <w:spacing w:before="60" w:after="0" w:line="240" w:lineRule="auto"/>
        <w:ind w:left="1066" w:hanging="357"/>
      </w:pPr>
      <w:r>
        <w:t xml:space="preserve">Requisitos de reserva a bajar en el sistema </w:t>
      </w:r>
      <w:proofErr w:type="spellStart"/>
      <w:r>
        <w:t>RSBAJ</w:t>
      </w:r>
      <w:ins w:id="162" w:author="Red Eléctrica" w:date="2020-12-11T18:38:00Z">
        <w:r w:rsidR="00067C30">
          <w:t>q</w:t>
        </w:r>
      </w:ins>
      <w:r>
        <w:t>h</w:t>
      </w:r>
      <w:proofErr w:type="spellEnd"/>
      <w:r>
        <w:t xml:space="preserve"> (MW).</w:t>
      </w:r>
    </w:p>
    <w:p w14:paraId="229544DD" w14:textId="77777777" w:rsidR="00243788" w:rsidRDefault="00243788" w:rsidP="007113A3">
      <w:pPr>
        <w:pStyle w:val="TextonormalREE"/>
        <w:numPr>
          <w:ilvl w:val="0"/>
          <w:numId w:val="18"/>
        </w:numPr>
        <w:spacing w:before="60" w:after="0" w:line="240" w:lineRule="auto"/>
        <w:ind w:left="1066" w:hanging="357"/>
      </w:pPr>
      <w:r>
        <w:t xml:space="preserve">Valor máximo y mínimo de la banda de potencia de regulación secundaria por oferta (suma de la reserva a subir y a bajar de cada oferta individual), denominados respectivamente </w:t>
      </w:r>
      <w:proofErr w:type="spellStart"/>
      <w:r>
        <w:t>RSBAN</w:t>
      </w:r>
      <w:r w:rsidRPr="00EE6740">
        <w:rPr>
          <w:vertAlign w:val="subscript"/>
        </w:rPr>
        <w:t>máx</w:t>
      </w:r>
      <w:proofErr w:type="spellEnd"/>
      <w:r>
        <w:t xml:space="preserve"> (MW) y </w:t>
      </w:r>
      <w:proofErr w:type="spellStart"/>
      <w:r>
        <w:t>RSBAN</w:t>
      </w:r>
      <w:r w:rsidRPr="00EE6740">
        <w:rPr>
          <w:vertAlign w:val="subscript"/>
        </w:rPr>
        <w:t>mín</w:t>
      </w:r>
      <w:proofErr w:type="spellEnd"/>
      <w:r>
        <w:t xml:space="preserve"> (MW),</w:t>
      </w:r>
    </w:p>
    <w:p w14:paraId="5FF327B9" w14:textId="027569A0" w:rsidR="00243788" w:rsidRDefault="00FF6F93" w:rsidP="00DD1FFF">
      <w:pPr>
        <w:pStyle w:val="TextonormalREE"/>
        <w:spacing w:before="120" w:after="0" w:line="240" w:lineRule="auto"/>
        <w:ind w:left="360" w:firstLine="349"/>
      </w:pPr>
      <w:r>
        <w:t>Donde</w:t>
      </w:r>
      <w:r w:rsidR="00243788">
        <w:t xml:space="preserve"> </w:t>
      </w:r>
      <w:proofErr w:type="spellStart"/>
      <w:ins w:id="163" w:author="Red Eléctrica" w:date="2020-12-11T18:39:00Z">
        <w:r w:rsidR="00067C30">
          <w:t>q</w:t>
        </w:r>
      </w:ins>
      <w:r w:rsidR="00243788">
        <w:t>h</w:t>
      </w:r>
      <w:proofErr w:type="spellEnd"/>
      <w:r w:rsidR="00243788">
        <w:t xml:space="preserve"> = Índice del periodo de programación </w:t>
      </w:r>
      <w:ins w:id="164" w:author="Red Eléctrica" w:date="2020-12-11T18:39:00Z">
        <w:r w:rsidR="00067C30">
          <w:t>cuarto</w:t>
        </w:r>
      </w:ins>
      <w:ins w:id="165" w:author="Red Eléctrica" w:date="2021-03-30T12:09:00Z">
        <w:r w:rsidR="00E753E4">
          <w:t xml:space="preserve"> </w:t>
        </w:r>
      </w:ins>
      <w:ins w:id="166" w:author="Red Eléctrica" w:date="2020-12-11T18:39:00Z">
        <w:r w:rsidR="00067C30">
          <w:t xml:space="preserve">horario </w:t>
        </w:r>
      </w:ins>
      <w:r w:rsidR="00243788">
        <w:t>correspondiente.</w:t>
      </w:r>
    </w:p>
    <w:p w14:paraId="74801F6E" w14:textId="1D4C3504" w:rsidR="00EE6740" w:rsidRPr="00DD2E82" w:rsidRDefault="00243788" w:rsidP="007113A3">
      <w:pPr>
        <w:pStyle w:val="NumerosPR"/>
        <w:numPr>
          <w:ilvl w:val="1"/>
          <w:numId w:val="6"/>
        </w:numPr>
        <w:spacing w:before="240" w:after="0" w:line="240" w:lineRule="auto"/>
        <w:rPr>
          <w:rFonts w:cs="Times New Roman"/>
          <w:color w:val="auto"/>
          <w:szCs w:val="24"/>
        </w:rPr>
      </w:pPr>
      <w:r w:rsidRPr="00DD2E82">
        <w:rPr>
          <w:rFonts w:cs="Times New Roman"/>
          <w:color w:val="auto"/>
          <w:szCs w:val="24"/>
        </w:rPr>
        <w:t>Pro</w:t>
      </w:r>
      <w:r w:rsidR="00EE6740" w:rsidRPr="00DD2E82">
        <w:rPr>
          <w:rFonts w:cs="Times New Roman"/>
          <w:color w:val="auto"/>
          <w:szCs w:val="24"/>
        </w:rPr>
        <w:t xml:space="preserve">grama </w:t>
      </w:r>
      <w:r w:rsidR="00E33827">
        <w:rPr>
          <w:rFonts w:cs="Times New Roman"/>
          <w:color w:val="auto"/>
          <w:szCs w:val="24"/>
        </w:rPr>
        <w:t>de energía previo a la asignación de banda de regulación secundaria</w:t>
      </w:r>
      <w:r w:rsidR="00EE6740" w:rsidRPr="00DD2E82">
        <w:rPr>
          <w:rFonts w:cs="Times New Roman"/>
          <w:color w:val="auto"/>
          <w:szCs w:val="24"/>
        </w:rPr>
        <w:t>.</w:t>
      </w:r>
    </w:p>
    <w:p w14:paraId="034DFB39" w14:textId="02343437" w:rsidR="00243788" w:rsidRDefault="00243788" w:rsidP="007A2E96">
      <w:pPr>
        <w:pStyle w:val="TextonormalREE"/>
        <w:spacing w:before="120" w:after="0" w:line="240" w:lineRule="auto"/>
        <w:ind w:left="652"/>
      </w:pPr>
      <w:r w:rsidRPr="00C351B3">
        <w:rPr>
          <w:rFonts w:cs="Arial"/>
          <w:szCs w:val="22"/>
        </w:rPr>
        <w:t>En el proceso de asignación</w:t>
      </w:r>
      <w:r w:rsidR="00E33827">
        <w:rPr>
          <w:rFonts w:cs="Arial"/>
          <w:szCs w:val="22"/>
        </w:rPr>
        <w:t xml:space="preserve"> de ofertas</w:t>
      </w:r>
      <w:r w:rsidRPr="00C351B3">
        <w:rPr>
          <w:rFonts w:cs="Arial"/>
          <w:szCs w:val="22"/>
        </w:rPr>
        <w:t>, para establecer el punto de</w:t>
      </w:r>
      <w:r>
        <w:t xml:space="preserve"> funcionamiento de cada unidad de </w:t>
      </w:r>
      <w:r w:rsidR="0025247F">
        <w:t>programación</w:t>
      </w:r>
      <w:r>
        <w:t xml:space="preserve">, se toman en consideración los valores en energía del </w:t>
      </w:r>
      <w:r w:rsidR="00E33827">
        <w:t>último programa establecido (PHF/PHFC)</w:t>
      </w:r>
      <w:r>
        <w:t xml:space="preserve"> para </w:t>
      </w:r>
      <w:r w:rsidR="00E33827">
        <w:t>la correspondiente</w:t>
      </w:r>
      <w:r>
        <w:t xml:space="preserve"> unidad de programación </w:t>
      </w:r>
      <w:r w:rsidR="00E33827">
        <w:t>y publicado por el OS antes de la asignación de banda de regulación secundaria, teniendo en consideración, en su caso, el valor del redespacho de energía incorporado en la oferta de banda de regulación secundaria presentada para dicha unidad de programación</w:t>
      </w:r>
    </w:p>
    <w:p w14:paraId="61AB5FFE" w14:textId="77777777" w:rsidR="00EE6740" w:rsidRPr="00DD2E82" w:rsidRDefault="00243788" w:rsidP="00DD1FFF">
      <w:pPr>
        <w:pStyle w:val="NumerosPR"/>
        <w:numPr>
          <w:ilvl w:val="1"/>
          <w:numId w:val="6"/>
        </w:numPr>
        <w:spacing w:before="120" w:after="0" w:line="240" w:lineRule="auto"/>
        <w:rPr>
          <w:rFonts w:cs="Times New Roman"/>
          <w:color w:val="auto"/>
          <w:szCs w:val="24"/>
        </w:rPr>
      </w:pPr>
      <w:r w:rsidRPr="00DD2E82">
        <w:rPr>
          <w:rFonts w:cs="Times New Roman"/>
          <w:color w:val="auto"/>
          <w:szCs w:val="24"/>
        </w:rPr>
        <w:t>Integ</w:t>
      </w:r>
      <w:r w:rsidR="00EE6740" w:rsidRPr="00DD2E82">
        <w:rPr>
          <w:rFonts w:cs="Times New Roman"/>
          <w:color w:val="auto"/>
          <w:szCs w:val="24"/>
        </w:rPr>
        <w:t>ración en zonas de regulación.</w:t>
      </w:r>
    </w:p>
    <w:p w14:paraId="068E8C83" w14:textId="466D54F7" w:rsidR="00243788" w:rsidRDefault="00243788" w:rsidP="00DD1FFF">
      <w:pPr>
        <w:pStyle w:val="TextonormalREE"/>
        <w:spacing w:before="120" w:after="0" w:line="240" w:lineRule="auto"/>
        <w:ind w:left="652"/>
      </w:pPr>
      <w:r>
        <w:t>Para la presentación de ofertas de reserva de regulación secundaria, la unidad de programación deberá estar habilitada previamente por el OS, debiendo estar integrada el 100% de la unidad de programación en una única zona de regulación que deberá haber sido también previamente habilitada como tal por el OS.</w:t>
      </w:r>
    </w:p>
    <w:p w14:paraId="1C8B6A21" w14:textId="5E254829" w:rsidR="00EE6740" w:rsidRPr="00DD2E82" w:rsidRDefault="00243788" w:rsidP="00DD1FFF">
      <w:pPr>
        <w:pStyle w:val="NumerosPR"/>
        <w:numPr>
          <w:ilvl w:val="1"/>
          <w:numId w:val="6"/>
        </w:numPr>
        <w:spacing w:before="120" w:after="0" w:line="240" w:lineRule="auto"/>
        <w:rPr>
          <w:rFonts w:cs="Times New Roman"/>
          <w:color w:val="auto"/>
          <w:szCs w:val="24"/>
        </w:rPr>
      </w:pPr>
      <w:r w:rsidRPr="00DD2E82">
        <w:rPr>
          <w:rFonts w:cs="Times New Roman"/>
          <w:color w:val="auto"/>
          <w:szCs w:val="24"/>
        </w:rPr>
        <w:t xml:space="preserve">Ofertas </w:t>
      </w:r>
      <w:r w:rsidR="009C7F19">
        <w:rPr>
          <w:rFonts w:cs="Times New Roman"/>
          <w:color w:val="auto"/>
          <w:szCs w:val="24"/>
        </w:rPr>
        <w:t>de banda de regulación secundaria</w:t>
      </w:r>
      <w:r w:rsidR="00EE6740" w:rsidRPr="00DD2E82">
        <w:rPr>
          <w:rFonts w:cs="Times New Roman"/>
          <w:color w:val="auto"/>
          <w:szCs w:val="24"/>
        </w:rPr>
        <w:t>.</w:t>
      </w:r>
    </w:p>
    <w:p w14:paraId="2B734690" w14:textId="77777777" w:rsidR="00243788" w:rsidRDefault="00243788" w:rsidP="007113A3">
      <w:pPr>
        <w:pStyle w:val="TextonormalREE"/>
        <w:spacing w:before="120" w:after="0" w:line="240" w:lineRule="auto"/>
        <w:ind w:left="227"/>
      </w:pPr>
      <w:r>
        <w:t>Las ofertas de regulación secundaria serán presentadas por el responsable de la zona de regulación en la que está incluida la unidad de programación y contendrán la siguiente información:</w:t>
      </w:r>
    </w:p>
    <w:p w14:paraId="0066BC3C" w14:textId="77777777" w:rsidR="00243788" w:rsidRDefault="00243788" w:rsidP="007113A3">
      <w:pPr>
        <w:pStyle w:val="TextonormalREE"/>
        <w:numPr>
          <w:ilvl w:val="0"/>
          <w:numId w:val="19"/>
        </w:numPr>
        <w:spacing w:before="60" w:after="0" w:line="240" w:lineRule="auto"/>
        <w:ind w:left="1012"/>
      </w:pPr>
      <w:r>
        <w:t>Número de la oferta.</w:t>
      </w:r>
    </w:p>
    <w:p w14:paraId="00500CF0" w14:textId="77777777" w:rsidR="00243788" w:rsidRDefault="00243788" w:rsidP="007113A3">
      <w:pPr>
        <w:pStyle w:val="TextonormalREE"/>
        <w:numPr>
          <w:ilvl w:val="0"/>
          <w:numId w:val="19"/>
        </w:numPr>
        <w:spacing w:before="60" w:after="0" w:line="240" w:lineRule="auto"/>
        <w:ind w:left="1012"/>
      </w:pPr>
      <w:r>
        <w:t xml:space="preserve">Oferta de reserva a subir </w:t>
      </w:r>
      <w:proofErr w:type="spellStart"/>
      <w:r>
        <w:t>RNS</w:t>
      </w:r>
      <w:r w:rsidRPr="00C351B3">
        <w:rPr>
          <w:vertAlign w:val="subscript"/>
        </w:rPr>
        <w:t>subirh</w:t>
      </w:r>
      <w:proofErr w:type="spellEnd"/>
      <w:r>
        <w:t xml:space="preserve"> (MW).</w:t>
      </w:r>
    </w:p>
    <w:p w14:paraId="1A0CFD14" w14:textId="77777777" w:rsidR="00243788" w:rsidRDefault="00243788" w:rsidP="007113A3">
      <w:pPr>
        <w:pStyle w:val="TextonormalREE"/>
        <w:numPr>
          <w:ilvl w:val="0"/>
          <w:numId w:val="19"/>
        </w:numPr>
        <w:spacing w:before="60" w:after="0" w:line="240" w:lineRule="auto"/>
        <w:ind w:left="1012"/>
      </w:pPr>
      <w:r>
        <w:t xml:space="preserve">Oferta de reserva a bajar </w:t>
      </w:r>
      <w:proofErr w:type="spellStart"/>
      <w:r>
        <w:t>RNS</w:t>
      </w:r>
      <w:r w:rsidRPr="00C351B3">
        <w:rPr>
          <w:vertAlign w:val="subscript"/>
        </w:rPr>
        <w:t>bajarh</w:t>
      </w:r>
      <w:proofErr w:type="spellEnd"/>
      <w:r>
        <w:t xml:space="preserve"> (MW).</w:t>
      </w:r>
    </w:p>
    <w:p w14:paraId="7F55985B" w14:textId="7F0F39EF" w:rsidR="00243788" w:rsidRDefault="00243788" w:rsidP="007113A3">
      <w:pPr>
        <w:pStyle w:val="TextonormalREE"/>
        <w:numPr>
          <w:ilvl w:val="0"/>
          <w:numId w:val="19"/>
        </w:numPr>
        <w:spacing w:before="60" w:after="0" w:line="240" w:lineRule="auto"/>
        <w:ind w:left="1012"/>
      </w:pPr>
      <w:r>
        <w:t xml:space="preserve">Precio de la oferta de la banda de regulación </w:t>
      </w:r>
      <w:proofErr w:type="spellStart"/>
      <w:r>
        <w:t>PS</w:t>
      </w:r>
      <w:r w:rsidRPr="00C351B3">
        <w:rPr>
          <w:vertAlign w:val="subscript"/>
        </w:rPr>
        <w:t>banda</w:t>
      </w:r>
      <w:ins w:id="167" w:author="Red Eléctrica" w:date="2020-12-11T18:45:00Z">
        <w:r w:rsidR="00BA4490">
          <w:rPr>
            <w:vertAlign w:val="subscript"/>
          </w:rPr>
          <w:t>q</w:t>
        </w:r>
      </w:ins>
      <w:r w:rsidRPr="00C351B3">
        <w:rPr>
          <w:vertAlign w:val="subscript"/>
        </w:rPr>
        <w:t>h</w:t>
      </w:r>
      <w:proofErr w:type="spellEnd"/>
      <w:r>
        <w:t xml:space="preserve"> (€</w:t>
      </w:r>
      <w:ins w:id="168" w:author="Red Eléctrica" w:date="2020-12-11T18:42:00Z">
        <w:r w:rsidR="00F64DAF">
          <w:t>/</w:t>
        </w:r>
      </w:ins>
      <w:r>
        <w:t xml:space="preserve">MW). Las ofertas deberán respetar los precios </w:t>
      </w:r>
      <w:r w:rsidR="00E7249F">
        <w:t xml:space="preserve">técnicos </w:t>
      </w:r>
      <w:r>
        <w:t xml:space="preserve">máximos establecidos </w:t>
      </w:r>
      <w:r w:rsidR="00E7249F">
        <w:t xml:space="preserve">en el documento de intercambio </w:t>
      </w:r>
      <w:r w:rsidR="00341231">
        <w:t xml:space="preserve">de información entre OS </w:t>
      </w:r>
      <w:r w:rsidR="00BE3557">
        <w:t>y SM</w:t>
      </w:r>
      <w:r>
        <w:t>.</w:t>
      </w:r>
    </w:p>
    <w:p w14:paraId="11C2C6CA" w14:textId="79B56913" w:rsidR="00243788" w:rsidRDefault="00E33827" w:rsidP="007113A3">
      <w:pPr>
        <w:pStyle w:val="TextonormalREE"/>
        <w:numPr>
          <w:ilvl w:val="0"/>
          <w:numId w:val="19"/>
        </w:numPr>
        <w:spacing w:before="60" w:after="0" w:line="240" w:lineRule="auto"/>
        <w:ind w:left="1012"/>
      </w:pPr>
      <w:r>
        <w:t>En su caso, redespacho de energía asociado (v</w:t>
      </w:r>
      <w:r w:rsidR="00243788">
        <w:t>ariación de</w:t>
      </w:r>
      <w:r>
        <w:t>l programa de</w:t>
      </w:r>
      <w:r w:rsidR="00243788">
        <w:t xml:space="preserve"> energía necesari</w:t>
      </w:r>
      <w:r>
        <w:t>o</w:t>
      </w:r>
      <w:r w:rsidR="00243788">
        <w:t xml:space="preserve"> respecto </w:t>
      </w:r>
      <w:r>
        <w:t xml:space="preserve">al último programa (PHF/PHFC) publicado </w:t>
      </w:r>
      <w:r w:rsidR="00D3574A">
        <w:t xml:space="preserve">por el OS antes de la asignación de la banda de regulación secundaria) </w:t>
      </w:r>
      <w:proofErr w:type="spellStart"/>
      <w:r w:rsidR="00243788">
        <w:t>VEP</w:t>
      </w:r>
      <w:r w:rsidR="00243788" w:rsidRPr="00C351B3">
        <w:rPr>
          <w:vertAlign w:val="subscript"/>
        </w:rPr>
        <w:t>h</w:t>
      </w:r>
      <w:proofErr w:type="spellEnd"/>
      <w:r w:rsidR="00243788">
        <w:t xml:space="preserve"> (+/- </w:t>
      </w:r>
      <w:proofErr w:type="spellStart"/>
      <w:r w:rsidR="00243788">
        <w:t>MWh</w:t>
      </w:r>
      <w:proofErr w:type="spellEnd"/>
      <w:r w:rsidR="00243788">
        <w:t>)</w:t>
      </w:r>
      <w:r w:rsidR="00D3574A">
        <w:t>, necesario para la disponibilidad de la banda de regulación secundaria ofertada</w:t>
      </w:r>
      <w:r w:rsidR="00243788">
        <w:t>.</w:t>
      </w:r>
    </w:p>
    <w:p w14:paraId="7850F671" w14:textId="77777777" w:rsidR="00243788" w:rsidRDefault="00243788" w:rsidP="007113A3">
      <w:pPr>
        <w:pStyle w:val="TextonormalREE"/>
        <w:numPr>
          <w:ilvl w:val="0"/>
          <w:numId w:val="19"/>
        </w:numPr>
        <w:spacing w:before="60" w:after="0" w:line="240" w:lineRule="auto"/>
        <w:ind w:left="1012"/>
      </w:pPr>
      <w:r>
        <w:t>Código de indivisibilidad de la oferta.</w:t>
      </w:r>
    </w:p>
    <w:p w14:paraId="2B244505" w14:textId="77777777" w:rsidR="00243788" w:rsidRDefault="00243788" w:rsidP="004A69EE">
      <w:pPr>
        <w:pStyle w:val="TextonormalREE"/>
        <w:spacing w:before="120" w:after="0" w:line="240" w:lineRule="auto"/>
        <w:ind w:left="227"/>
      </w:pPr>
      <w:r>
        <w:t>La suma de la reserva a subir y a bajar de una oferta (</w:t>
      </w:r>
      <w:proofErr w:type="spellStart"/>
      <w:r>
        <w:t>RNS</w:t>
      </w:r>
      <w:r w:rsidRPr="00E8532A">
        <w:rPr>
          <w:vertAlign w:val="subscript"/>
        </w:rPr>
        <w:t>subirh</w:t>
      </w:r>
      <w:proofErr w:type="spellEnd"/>
      <w:r>
        <w:t xml:space="preserve"> + </w:t>
      </w:r>
      <w:proofErr w:type="spellStart"/>
      <w:r>
        <w:t>RNS</w:t>
      </w:r>
      <w:r w:rsidRPr="00E8532A">
        <w:rPr>
          <w:vertAlign w:val="subscript"/>
        </w:rPr>
        <w:t>bajarh</w:t>
      </w:r>
      <w:proofErr w:type="spellEnd"/>
      <w:r>
        <w:t>) deberá cumplir con los límites máximo y mínimo comunicados por el OS (</w:t>
      </w:r>
      <w:proofErr w:type="spellStart"/>
      <w:r>
        <w:t>RSBAN</w:t>
      </w:r>
      <w:r w:rsidRPr="004A69EE">
        <w:t>máx</w:t>
      </w:r>
      <w:proofErr w:type="spellEnd"/>
      <w:r>
        <w:t xml:space="preserve"> y </w:t>
      </w:r>
      <w:proofErr w:type="spellStart"/>
      <w:r>
        <w:t>RSBAN</w:t>
      </w:r>
      <w:r w:rsidRPr="004A69EE">
        <w:t>mín</w:t>
      </w:r>
      <w:proofErr w:type="spellEnd"/>
      <w:r>
        <w:t>).</w:t>
      </w:r>
    </w:p>
    <w:p w14:paraId="0FFF1CD8" w14:textId="1C909957" w:rsidR="00243788" w:rsidRPr="00DD2E82" w:rsidRDefault="00243788" w:rsidP="00DD1FFF">
      <w:pPr>
        <w:pStyle w:val="NumerosPR"/>
        <w:spacing w:before="120" w:after="0" w:line="240" w:lineRule="auto"/>
        <w:rPr>
          <w:color w:val="auto"/>
          <w:sz w:val="20"/>
        </w:rPr>
      </w:pPr>
      <w:r w:rsidRPr="00DD2E82">
        <w:rPr>
          <w:rFonts w:cs="Times New Roman"/>
          <w:color w:val="auto"/>
          <w:szCs w:val="24"/>
        </w:rPr>
        <w:t>Funcionamiento del algoritmo de asignación</w:t>
      </w:r>
      <w:r w:rsidR="00F35070">
        <w:rPr>
          <w:rFonts w:cs="Times New Roman"/>
          <w:color w:val="auto"/>
          <w:szCs w:val="24"/>
        </w:rPr>
        <w:t xml:space="preserve"> de banda de regulación secundaria</w:t>
      </w:r>
    </w:p>
    <w:p w14:paraId="49023B9F" w14:textId="77777777" w:rsidR="00EE6740" w:rsidRPr="00DD2E82" w:rsidRDefault="00EE6740" w:rsidP="00DD1FFF">
      <w:pPr>
        <w:pStyle w:val="NumerosPR"/>
        <w:numPr>
          <w:ilvl w:val="1"/>
          <w:numId w:val="6"/>
        </w:numPr>
        <w:spacing w:before="120" w:after="0" w:line="240" w:lineRule="auto"/>
        <w:rPr>
          <w:rFonts w:cs="Times New Roman"/>
          <w:color w:val="auto"/>
          <w:szCs w:val="24"/>
        </w:rPr>
      </w:pPr>
      <w:r w:rsidRPr="00DD2E82">
        <w:rPr>
          <w:rFonts w:cs="Times New Roman"/>
          <w:color w:val="auto"/>
          <w:szCs w:val="24"/>
        </w:rPr>
        <w:t>Criterios generales.</w:t>
      </w:r>
    </w:p>
    <w:p w14:paraId="75B62298" w14:textId="77777777" w:rsidR="00243788" w:rsidRDefault="00243788" w:rsidP="00DD1FFF">
      <w:pPr>
        <w:pStyle w:val="TextonormalREE"/>
        <w:spacing w:before="120" w:after="0" w:line="240" w:lineRule="auto"/>
        <w:ind w:left="652"/>
      </w:pPr>
      <w:r>
        <w:t>Para la asignación de la reserva de regulación secundaria se tendrán en cuenta los siguientes criterios:</w:t>
      </w:r>
    </w:p>
    <w:p w14:paraId="675A0745" w14:textId="3A5FCE6E" w:rsidR="00243788" w:rsidRDefault="00243788" w:rsidP="004A69EE">
      <w:pPr>
        <w:pStyle w:val="TextonormalREE"/>
        <w:numPr>
          <w:ilvl w:val="0"/>
          <w:numId w:val="20"/>
        </w:numPr>
        <w:spacing w:before="60" w:after="0" w:line="240" w:lineRule="auto"/>
        <w:ind w:left="1009" w:hanging="357"/>
      </w:pPr>
      <w:r>
        <w:t xml:space="preserve">Cada zona de regulación debe cumplir en cada período de programación la relación entre la reserva a subir y a bajar establecida </w:t>
      </w:r>
      <w:proofErr w:type="spellStart"/>
      <w:r>
        <w:t>RSB</w:t>
      </w:r>
      <w:ins w:id="169" w:author="Red Eléctrica" w:date="2020-12-11T18:42:00Z">
        <w:r w:rsidR="00105409" w:rsidRPr="00F95DEC">
          <w:rPr>
            <w:vertAlign w:val="subscript"/>
          </w:rPr>
          <w:t>q</w:t>
        </w:r>
      </w:ins>
      <w:r w:rsidRPr="00490C09">
        <w:rPr>
          <w:vertAlign w:val="subscript"/>
        </w:rPr>
        <w:t>h</w:t>
      </w:r>
      <w:proofErr w:type="spellEnd"/>
      <w:r>
        <w:t xml:space="preserve"> (</w:t>
      </w:r>
      <w:proofErr w:type="spellStart"/>
      <w:r>
        <w:t>RSB</w:t>
      </w:r>
      <w:ins w:id="170" w:author="Red Eléctrica" w:date="2020-12-11T18:43:00Z">
        <w:r w:rsidR="00F95DEC" w:rsidRPr="00F95DEC">
          <w:rPr>
            <w:vertAlign w:val="subscript"/>
          </w:rPr>
          <w:t>q</w:t>
        </w:r>
      </w:ins>
      <w:r w:rsidRPr="00F95DEC">
        <w:rPr>
          <w:vertAlign w:val="subscript"/>
        </w:rPr>
        <w:t>h</w:t>
      </w:r>
      <w:proofErr w:type="spellEnd"/>
      <w:r>
        <w:t xml:space="preserve"> = </w:t>
      </w:r>
      <w:proofErr w:type="spellStart"/>
      <w:r>
        <w:t>RSSUB</w:t>
      </w:r>
      <w:ins w:id="171" w:author="Red Eléctrica" w:date="2020-12-11T18:43:00Z">
        <w:r w:rsidR="00F95DEC" w:rsidRPr="00F95DEC">
          <w:rPr>
            <w:vertAlign w:val="subscript"/>
          </w:rPr>
          <w:t>q</w:t>
        </w:r>
      </w:ins>
      <w:r w:rsidRPr="00490C09">
        <w:rPr>
          <w:vertAlign w:val="subscript"/>
        </w:rPr>
        <w:t>h</w:t>
      </w:r>
      <w:proofErr w:type="spellEnd"/>
      <w:r>
        <w:t>/</w:t>
      </w:r>
      <w:proofErr w:type="spellStart"/>
      <w:r>
        <w:t>RSBAJ</w:t>
      </w:r>
      <w:ins w:id="172" w:author="Red Eléctrica" w:date="2020-12-11T18:43:00Z">
        <w:r w:rsidR="00F95DEC" w:rsidRPr="00F95DEC">
          <w:rPr>
            <w:vertAlign w:val="subscript"/>
          </w:rPr>
          <w:t>q</w:t>
        </w:r>
      </w:ins>
      <w:r w:rsidRPr="00490C09">
        <w:rPr>
          <w:vertAlign w:val="subscript"/>
        </w:rPr>
        <w:t>h</w:t>
      </w:r>
      <w:proofErr w:type="spellEnd"/>
      <w:r>
        <w:t xml:space="preserve"> (</w:t>
      </w:r>
      <w:proofErr w:type="spellStart"/>
      <w:r>
        <w:t>p.u</w:t>
      </w:r>
      <w:proofErr w:type="spellEnd"/>
      <w:r>
        <w:t>.)).</w:t>
      </w:r>
    </w:p>
    <w:p w14:paraId="03D5CB32" w14:textId="77777777" w:rsidR="00243788" w:rsidRDefault="00243788" w:rsidP="004A69EE">
      <w:pPr>
        <w:pStyle w:val="TextonormalREE"/>
        <w:numPr>
          <w:ilvl w:val="0"/>
          <w:numId w:val="20"/>
        </w:numPr>
        <w:spacing w:before="60" w:after="0" w:line="240" w:lineRule="auto"/>
        <w:ind w:left="1009" w:hanging="357"/>
      </w:pPr>
      <w:r>
        <w:t>La asignación de ofertas resultante será la de menor coste que satisfaga el requerimiento del servicio de reserva de regulación secundaria.</w:t>
      </w:r>
    </w:p>
    <w:p w14:paraId="3BE0EA92" w14:textId="77777777" w:rsidR="00243788" w:rsidRDefault="00243788" w:rsidP="004A69EE">
      <w:pPr>
        <w:pStyle w:val="TextonormalREE"/>
        <w:numPr>
          <w:ilvl w:val="0"/>
          <w:numId w:val="20"/>
        </w:numPr>
        <w:spacing w:before="60" w:after="0" w:line="240" w:lineRule="auto"/>
        <w:ind w:left="1009" w:hanging="357"/>
      </w:pPr>
      <w:r>
        <w:t>El coste de una oferta de reserva de regulación secundaria será el producto de la banda total ofertada por el precio ofertado.</w:t>
      </w:r>
    </w:p>
    <w:p w14:paraId="452F107F" w14:textId="77777777" w:rsidR="00EE6740" w:rsidRPr="00DD2E82" w:rsidRDefault="00EE6740" w:rsidP="00DD1FFF">
      <w:pPr>
        <w:pStyle w:val="NumerosPR"/>
        <w:numPr>
          <w:ilvl w:val="1"/>
          <w:numId w:val="6"/>
        </w:numPr>
        <w:spacing w:before="120" w:after="0" w:line="240" w:lineRule="auto"/>
        <w:rPr>
          <w:rFonts w:cs="Times New Roman"/>
          <w:color w:val="auto"/>
          <w:szCs w:val="24"/>
        </w:rPr>
      </w:pPr>
      <w:r w:rsidRPr="00DD2E82">
        <w:rPr>
          <w:rFonts w:cs="Times New Roman"/>
          <w:color w:val="auto"/>
          <w:szCs w:val="24"/>
        </w:rPr>
        <w:t>Desarrollo del proceso.</w:t>
      </w:r>
    </w:p>
    <w:p w14:paraId="3998AE61" w14:textId="77777777" w:rsidR="00243788" w:rsidRDefault="00243788" w:rsidP="004A69EE">
      <w:pPr>
        <w:pStyle w:val="TextonormalREE"/>
        <w:spacing w:before="120" w:after="0" w:line="240" w:lineRule="auto"/>
        <w:ind w:left="227"/>
      </w:pPr>
      <w:r>
        <w:t>El proceso de asignación cubre los siguientes pasos de forma secuencial:</w:t>
      </w:r>
    </w:p>
    <w:p w14:paraId="31669BB3" w14:textId="72A1D6B0" w:rsidR="00243788" w:rsidRDefault="00243788" w:rsidP="004A69EE">
      <w:pPr>
        <w:pStyle w:val="TextonormalREE"/>
        <w:numPr>
          <w:ilvl w:val="0"/>
          <w:numId w:val="69"/>
        </w:numPr>
        <w:spacing w:before="120" w:after="0" w:line="240" w:lineRule="auto"/>
      </w:pPr>
      <w:r>
        <w:t>Se eliminan del proceso aquellos bloques de oferta que no cumplan los valores máximo y mínimo de la banda ofertada establecidos por el OS.</w:t>
      </w:r>
    </w:p>
    <w:p w14:paraId="48700169" w14:textId="77777777" w:rsidR="00243788" w:rsidRDefault="00243788" w:rsidP="004A69EE">
      <w:pPr>
        <w:pStyle w:val="TextonormalREE"/>
        <w:spacing w:before="120" w:after="0" w:line="240" w:lineRule="auto"/>
        <w:ind w:left="652" w:firstLine="652"/>
      </w:pPr>
      <w:r>
        <w:t xml:space="preserve">Si </w:t>
      </w:r>
      <w:proofErr w:type="spellStart"/>
      <w:r>
        <w:t>RSBAN</w:t>
      </w:r>
      <w:r w:rsidRPr="00EE6740">
        <w:rPr>
          <w:vertAlign w:val="subscript"/>
        </w:rPr>
        <w:t>máx</w:t>
      </w:r>
      <w:proofErr w:type="spellEnd"/>
      <w:r>
        <w:t xml:space="preserve"> &lt; </w:t>
      </w:r>
      <w:proofErr w:type="spellStart"/>
      <w:r>
        <w:t>RNS</w:t>
      </w:r>
      <w:r w:rsidRPr="00EE6740">
        <w:rPr>
          <w:vertAlign w:val="subscript"/>
        </w:rPr>
        <w:t>subirhni</w:t>
      </w:r>
      <w:proofErr w:type="spellEnd"/>
      <w:r>
        <w:t xml:space="preserve"> + </w:t>
      </w:r>
      <w:proofErr w:type="spellStart"/>
      <w:r>
        <w:t>RNS</w:t>
      </w:r>
      <w:r w:rsidRPr="00EE6740">
        <w:rPr>
          <w:vertAlign w:val="subscript"/>
        </w:rPr>
        <w:t>bajarhni</w:t>
      </w:r>
      <w:proofErr w:type="spellEnd"/>
      <w:r>
        <w:t>, se elimina el bloque n de la oferta i.</w:t>
      </w:r>
    </w:p>
    <w:p w14:paraId="0BF2FBC1" w14:textId="77777777" w:rsidR="00243788" w:rsidRDefault="00243788" w:rsidP="004A69EE">
      <w:pPr>
        <w:pStyle w:val="TextonormalREE"/>
        <w:spacing w:before="120" w:after="0" w:line="240" w:lineRule="auto"/>
        <w:ind w:left="652" w:firstLine="652"/>
      </w:pPr>
      <w:r>
        <w:t xml:space="preserve">Si </w:t>
      </w:r>
      <w:proofErr w:type="spellStart"/>
      <w:r>
        <w:t>RSBAN</w:t>
      </w:r>
      <w:r w:rsidRPr="00EE6740">
        <w:rPr>
          <w:vertAlign w:val="subscript"/>
        </w:rPr>
        <w:t>mín</w:t>
      </w:r>
      <w:proofErr w:type="spellEnd"/>
      <w:r>
        <w:t xml:space="preserve"> &lt; </w:t>
      </w:r>
      <w:proofErr w:type="spellStart"/>
      <w:r>
        <w:t>RNS</w:t>
      </w:r>
      <w:r w:rsidRPr="00EE6740">
        <w:rPr>
          <w:vertAlign w:val="subscript"/>
        </w:rPr>
        <w:t>subirhni</w:t>
      </w:r>
      <w:proofErr w:type="spellEnd"/>
      <w:r>
        <w:t xml:space="preserve"> + </w:t>
      </w:r>
      <w:proofErr w:type="spellStart"/>
      <w:r>
        <w:t>RNS</w:t>
      </w:r>
      <w:r w:rsidRPr="00EE6740">
        <w:rPr>
          <w:vertAlign w:val="subscript"/>
        </w:rPr>
        <w:t>bajarhni</w:t>
      </w:r>
      <w:proofErr w:type="spellEnd"/>
      <w:r>
        <w:t>, se elimina el bloque n de la oferta i.</w:t>
      </w:r>
    </w:p>
    <w:p w14:paraId="03B0D017" w14:textId="0286EE4B" w:rsidR="00243788" w:rsidRDefault="00243788" w:rsidP="004A69EE">
      <w:pPr>
        <w:pStyle w:val="TextonormalREE"/>
        <w:numPr>
          <w:ilvl w:val="0"/>
          <w:numId w:val="69"/>
        </w:numPr>
        <w:spacing w:before="120" w:after="0" w:line="240" w:lineRule="auto"/>
      </w:pPr>
      <w:r>
        <w:t xml:space="preserve">Se establece una lista ordenada por costes de los bloques de oferta recibidos </w:t>
      </w:r>
      <w:r w:rsidR="005442A1">
        <w:t>p</w:t>
      </w:r>
      <w:r>
        <w:t>ara cada período de programación (</w:t>
      </w:r>
      <w:proofErr w:type="spellStart"/>
      <w:ins w:id="173" w:author="Red Eléctrica" w:date="2020-12-11T18:44:00Z">
        <w:r w:rsidR="00996867">
          <w:t>q</w:t>
        </w:r>
      </w:ins>
      <w:r>
        <w:t>h</w:t>
      </w:r>
      <w:proofErr w:type="spellEnd"/>
      <w:r>
        <w:t>), estando calculado el coste como:</w:t>
      </w:r>
    </w:p>
    <w:p w14:paraId="312BC5F1" w14:textId="062E8A60" w:rsidR="00243788" w:rsidRDefault="00243788" w:rsidP="00DD1FFF">
      <w:pPr>
        <w:pStyle w:val="TextonormalREE"/>
        <w:spacing w:before="120" w:after="0" w:line="240" w:lineRule="auto"/>
        <w:jc w:val="center"/>
      </w:pPr>
      <w:proofErr w:type="spellStart"/>
      <w:r>
        <w:t>Coste</w:t>
      </w:r>
      <w:r w:rsidRPr="00EE6740">
        <w:rPr>
          <w:vertAlign w:val="subscript"/>
        </w:rPr>
        <w:t>hr</w:t>
      </w:r>
      <w:proofErr w:type="spellEnd"/>
      <w:r>
        <w:t>=</w:t>
      </w:r>
      <w:proofErr w:type="spellStart"/>
      <w:r>
        <w:t>PS</w:t>
      </w:r>
      <w:r w:rsidRPr="00EE6740">
        <w:rPr>
          <w:vertAlign w:val="subscript"/>
        </w:rPr>
        <w:t>banda</w:t>
      </w:r>
      <w:ins w:id="174" w:author="Red Eléctrica" w:date="2020-12-11T18:45:00Z">
        <w:r w:rsidR="00BA4490">
          <w:rPr>
            <w:vertAlign w:val="subscript"/>
          </w:rPr>
          <w:t>q</w:t>
        </w:r>
      </w:ins>
      <w:r w:rsidRPr="00EE6740">
        <w:rPr>
          <w:vertAlign w:val="subscript"/>
        </w:rPr>
        <w:t>hr</w:t>
      </w:r>
      <w:proofErr w:type="spellEnd"/>
      <w:r>
        <w:t>*1000</w:t>
      </w:r>
    </w:p>
    <w:p w14:paraId="7755823E" w14:textId="77777777" w:rsidR="00243788" w:rsidRDefault="00243788" w:rsidP="004A69EE">
      <w:pPr>
        <w:pStyle w:val="TextonormalREE"/>
        <w:spacing w:before="120" w:after="0" w:line="240" w:lineRule="auto"/>
        <w:ind w:left="1418"/>
      </w:pPr>
      <w:r>
        <w:t>Donde, r = índice que toma un valor variable desde 1 al número total de bloques válidos aceptados.</w:t>
      </w:r>
    </w:p>
    <w:p w14:paraId="2672809B" w14:textId="6C2CD97D" w:rsidR="00243788" w:rsidRDefault="00243788" w:rsidP="004A69EE">
      <w:pPr>
        <w:pStyle w:val="TextonormalREE"/>
        <w:numPr>
          <w:ilvl w:val="0"/>
          <w:numId w:val="69"/>
        </w:numPr>
        <w:spacing w:before="120" w:after="0" w:line="240" w:lineRule="auto"/>
      </w:pPr>
      <w:r>
        <w:t>Se asigna el requerimiento establecido según la prioridad definida por la lista ordenada. En cada asignación del bloque de una oferta se debe garantizar el cumplimiento de la relación entre la reserva a subir y la reserva a bajar para la zona de regulación a la que pertenezca dicha oferta, truncándose los valores en caso contrario y quedando el valor truncado pendiente de asignación en iteraciones posteriores. Por tanto, para cada bloque de oferta se cumplirá:</w:t>
      </w:r>
    </w:p>
    <w:p w14:paraId="11BC8C5C" w14:textId="65A40CCC" w:rsidR="00243788" w:rsidRDefault="00243788" w:rsidP="004A69EE">
      <w:pPr>
        <w:pStyle w:val="TextonormalREE"/>
        <w:spacing w:before="120" w:after="0" w:line="240" w:lineRule="auto"/>
        <w:ind w:left="652" w:firstLine="709"/>
      </w:pPr>
      <w:proofErr w:type="spellStart"/>
      <w:r>
        <w:t>Rsubir</w:t>
      </w:r>
      <w:r w:rsidRPr="00A22B1E">
        <w:rPr>
          <w:vertAlign w:val="subscript"/>
        </w:rPr>
        <w:t>n</w:t>
      </w:r>
      <w:ins w:id="175" w:author="Red Eléctrica" w:date="2020-12-11T18:45:00Z">
        <w:r w:rsidR="00EB635D">
          <w:rPr>
            <w:vertAlign w:val="subscript"/>
          </w:rPr>
          <w:t>q</w:t>
        </w:r>
      </w:ins>
      <w:r w:rsidRPr="00A22B1E">
        <w:rPr>
          <w:vertAlign w:val="subscript"/>
        </w:rPr>
        <w:t>h</w:t>
      </w:r>
      <w:proofErr w:type="spellEnd"/>
      <w:ins w:id="176" w:author="Red Eléctrica" w:date="2021-03-30T12:40:00Z">
        <w:r w:rsidR="007A71E8">
          <w:rPr>
            <w:vertAlign w:val="subscript"/>
          </w:rPr>
          <w:t xml:space="preserve"> </w:t>
        </w:r>
      </w:ins>
      <w:r>
        <w:t>=</w:t>
      </w:r>
      <w:ins w:id="177" w:author="Red Eléctrica" w:date="2021-03-30T12:40:00Z">
        <w:r w:rsidR="007A71E8">
          <w:t xml:space="preserve"> </w:t>
        </w:r>
      </w:ins>
      <w:r>
        <w:t>Mínimo</w:t>
      </w:r>
      <w:ins w:id="178" w:author="Red Eléctrica" w:date="2021-03-23T11:56:00Z">
        <w:r w:rsidR="00EF7E41">
          <w:t xml:space="preserve"> </w:t>
        </w:r>
      </w:ins>
      <w:r>
        <w:t>[</w:t>
      </w:r>
      <w:proofErr w:type="spellStart"/>
      <w:r>
        <w:t>RNS</w:t>
      </w:r>
      <w:r w:rsidRPr="00C538BC">
        <w:rPr>
          <w:vertAlign w:val="subscript"/>
        </w:rPr>
        <w:t>subirm</w:t>
      </w:r>
      <w:ins w:id="179" w:author="Red Eléctrica" w:date="2020-12-11T18:45:00Z">
        <w:r w:rsidR="00EB635D">
          <w:rPr>
            <w:vertAlign w:val="subscript"/>
          </w:rPr>
          <w:t>q</w:t>
        </w:r>
      </w:ins>
      <w:r w:rsidRPr="00C538BC">
        <w:rPr>
          <w:vertAlign w:val="subscript"/>
        </w:rPr>
        <w:t>h</w:t>
      </w:r>
      <w:proofErr w:type="spellEnd"/>
      <w:r>
        <w:t>+∑</w:t>
      </w:r>
      <w:proofErr w:type="spellStart"/>
      <w:r>
        <w:t>RNS</w:t>
      </w:r>
      <w:r w:rsidRPr="00C538BC">
        <w:rPr>
          <w:vertAlign w:val="subscript"/>
        </w:rPr>
        <w:t>subirm</w:t>
      </w:r>
      <w:ins w:id="180" w:author="Red Eléctrica" w:date="2020-12-11T18:45:00Z">
        <w:r w:rsidR="00EB635D">
          <w:rPr>
            <w:vertAlign w:val="subscript"/>
          </w:rPr>
          <w:t>q</w:t>
        </w:r>
      </w:ins>
      <w:r w:rsidRPr="00C538BC">
        <w:rPr>
          <w:vertAlign w:val="subscript"/>
        </w:rPr>
        <w:t>h</w:t>
      </w:r>
      <w:proofErr w:type="spellEnd"/>
      <w:r>
        <w:t>, (</w:t>
      </w:r>
      <w:proofErr w:type="spellStart"/>
      <w:r>
        <w:t>RNS</w:t>
      </w:r>
      <w:r w:rsidRPr="00C538BC">
        <w:rPr>
          <w:vertAlign w:val="subscript"/>
        </w:rPr>
        <w:t>bajarn</w:t>
      </w:r>
      <w:ins w:id="181" w:author="Red Eléctrica" w:date="2020-12-11T18:45:00Z">
        <w:r w:rsidR="00EB635D">
          <w:rPr>
            <w:vertAlign w:val="subscript"/>
          </w:rPr>
          <w:t>q</w:t>
        </w:r>
      </w:ins>
      <w:r w:rsidRPr="00C538BC">
        <w:rPr>
          <w:vertAlign w:val="subscript"/>
        </w:rPr>
        <w:t>h</w:t>
      </w:r>
      <w:proofErr w:type="spellEnd"/>
      <w:r>
        <w:t>+∑</w:t>
      </w:r>
      <w:proofErr w:type="spellStart"/>
      <w:r>
        <w:t>RNS</w:t>
      </w:r>
      <w:r w:rsidRPr="00C538BC">
        <w:rPr>
          <w:vertAlign w:val="subscript"/>
        </w:rPr>
        <w:t>bajarm</w:t>
      </w:r>
      <w:ins w:id="182" w:author="Red Eléctrica" w:date="2020-12-11T18:46:00Z">
        <w:r w:rsidR="00EB635D">
          <w:rPr>
            <w:vertAlign w:val="subscript"/>
          </w:rPr>
          <w:t>q</w:t>
        </w:r>
      </w:ins>
      <w:r w:rsidRPr="00C538BC">
        <w:rPr>
          <w:vertAlign w:val="subscript"/>
        </w:rPr>
        <w:t>h</w:t>
      </w:r>
      <w:proofErr w:type="spellEnd"/>
      <w:r>
        <w:t>)*</w:t>
      </w:r>
      <w:proofErr w:type="spellStart"/>
      <w:r>
        <w:t>RSB</w:t>
      </w:r>
      <w:ins w:id="183" w:author="Red Eléctrica" w:date="2020-12-11T18:46:00Z">
        <w:r w:rsidR="00EB635D">
          <w:t>q</w:t>
        </w:r>
      </w:ins>
      <w:r w:rsidRPr="00C538BC">
        <w:rPr>
          <w:vertAlign w:val="subscript"/>
        </w:rPr>
        <w:t>h</w:t>
      </w:r>
      <w:proofErr w:type="spellEnd"/>
      <w:r>
        <w:t xml:space="preserve">]- </w:t>
      </w:r>
      <w:proofErr w:type="spellStart"/>
      <w:r>
        <w:t>Rsubir</w:t>
      </w:r>
      <w:r w:rsidRPr="00C538BC">
        <w:rPr>
          <w:vertAlign w:val="subscript"/>
        </w:rPr>
        <w:t>mh</w:t>
      </w:r>
      <w:proofErr w:type="spellEnd"/>
    </w:p>
    <w:p w14:paraId="096154EE" w14:textId="6A821A41" w:rsidR="00243788" w:rsidRDefault="00243788" w:rsidP="004A69EE">
      <w:pPr>
        <w:pStyle w:val="TextonormalREE"/>
        <w:spacing w:before="120" w:after="0" w:line="240" w:lineRule="auto"/>
        <w:ind w:left="652" w:firstLine="709"/>
      </w:pPr>
      <w:proofErr w:type="spellStart"/>
      <w:r>
        <w:t>Rbajar</w:t>
      </w:r>
      <w:r w:rsidRPr="00A22B1E">
        <w:rPr>
          <w:vertAlign w:val="subscript"/>
        </w:rPr>
        <w:t>n</w:t>
      </w:r>
      <w:ins w:id="184" w:author="Red Eléctrica" w:date="2020-12-11T18:46:00Z">
        <w:r w:rsidR="00EB635D">
          <w:rPr>
            <w:vertAlign w:val="subscript"/>
          </w:rPr>
          <w:t>q</w:t>
        </w:r>
      </w:ins>
      <w:r w:rsidRPr="00A22B1E">
        <w:rPr>
          <w:vertAlign w:val="subscript"/>
        </w:rPr>
        <w:t>h</w:t>
      </w:r>
      <w:proofErr w:type="spellEnd"/>
      <w:r>
        <w:t xml:space="preserve"> </w:t>
      </w:r>
      <w:ins w:id="185" w:author="Red Eléctrica" w:date="2021-03-30T12:41:00Z">
        <w:r w:rsidR="007A71E8">
          <w:t xml:space="preserve">= </w:t>
        </w:r>
      </w:ins>
      <w:r>
        <w:t>Mínimo[(</w:t>
      </w:r>
      <w:proofErr w:type="spellStart"/>
      <w:r>
        <w:t>RNS</w:t>
      </w:r>
      <w:r w:rsidRPr="00C538BC">
        <w:rPr>
          <w:vertAlign w:val="subscript"/>
        </w:rPr>
        <w:t>subirn</w:t>
      </w:r>
      <w:ins w:id="186" w:author="Red Eléctrica" w:date="2020-12-11T18:46:00Z">
        <w:r w:rsidR="00EB635D">
          <w:rPr>
            <w:vertAlign w:val="subscript"/>
          </w:rPr>
          <w:t>q</w:t>
        </w:r>
      </w:ins>
      <w:r w:rsidRPr="00C538BC">
        <w:rPr>
          <w:vertAlign w:val="subscript"/>
        </w:rPr>
        <w:t>h</w:t>
      </w:r>
      <w:proofErr w:type="spellEnd"/>
      <w:r>
        <w:t>+∑</w:t>
      </w:r>
      <w:proofErr w:type="spellStart"/>
      <w:r>
        <w:t>RNS</w:t>
      </w:r>
      <w:r w:rsidRPr="00C538BC">
        <w:rPr>
          <w:vertAlign w:val="subscript"/>
        </w:rPr>
        <w:t>subirm</w:t>
      </w:r>
      <w:ins w:id="187" w:author="Red Eléctrica" w:date="2020-12-11T18:46:00Z">
        <w:r w:rsidR="00EB635D">
          <w:rPr>
            <w:vertAlign w:val="subscript"/>
          </w:rPr>
          <w:t>q</w:t>
        </w:r>
      </w:ins>
      <w:r w:rsidRPr="00C538BC">
        <w:rPr>
          <w:vertAlign w:val="subscript"/>
        </w:rPr>
        <w:t>h</w:t>
      </w:r>
      <w:proofErr w:type="spellEnd"/>
      <w:r>
        <w:t>)/</w:t>
      </w:r>
      <w:proofErr w:type="spellStart"/>
      <w:r>
        <w:t>RSB</w:t>
      </w:r>
      <w:ins w:id="188" w:author="Red Eléctrica" w:date="2020-12-11T18:46:00Z">
        <w:r w:rsidR="00EB635D">
          <w:t>q</w:t>
        </w:r>
      </w:ins>
      <w:r w:rsidRPr="00C538BC">
        <w:rPr>
          <w:vertAlign w:val="subscript"/>
        </w:rPr>
        <w:t>h</w:t>
      </w:r>
      <w:proofErr w:type="spellEnd"/>
      <w:r>
        <w:t xml:space="preserve">, </w:t>
      </w:r>
      <w:proofErr w:type="spellStart"/>
      <w:r>
        <w:t>RNS</w:t>
      </w:r>
      <w:r w:rsidRPr="00C538BC">
        <w:rPr>
          <w:vertAlign w:val="subscript"/>
        </w:rPr>
        <w:t>bajarm</w:t>
      </w:r>
      <w:ins w:id="189" w:author="Red Eléctrica" w:date="2020-12-11T18:46:00Z">
        <w:r w:rsidR="00EB635D">
          <w:rPr>
            <w:vertAlign w:val="subscript"/>
          </w:rPr>
          <w:t>q</w:t>
        </w:r>
      </w:ins>
      <w:r w:rsidRPr="00C538BC">
        <w:rPr>
          <w:vertAlign w:val="subscript"/>
        </w:rPr>
        <w:t>h</w:t>
      </w:r>
      <w:proofErr w:type="spellEnd"/>
      <w:r>
        <w:t>+∑</w:t>
      </w:r>
      <w:proofErr w:type="spellStart"/>
      <w:r>
        <w:t>RNS</w:t>
      </w:r>
      <w:r w:rsidRPr="00C538BC">
        <w:rPr>
          <w:vertAlign w:val="subscript"/>
        </w:rPr>
        <w:t>bajarm</w:t>
      </w:r>
      <w:ins w:id="190" w:author="Red Eléctrica" w:date="2020-12-11T18:46:00Z">
        <w:r w:rsidR="00EB635D">
          <w:rPr>
            <w:vertAlign w:val="subscript"/>
          </w:rPr>
          <w:t>q</w:t>
        </w:r>
      </w:ins>
      <w:r w:rsidRPr="00C538BC">
        <w:rPr>
          <w:vertAlign w:val="subscript"/>
        </w:rPr>
        <w:t>h</w:t>
      </w:r>
      <w:proofErr w:type="spellEnd"/>
      <w:r>
        <w:t xml:space="preserve">]- </w:t>
      </w:r>
      <w:proofErr w:type="spellStart"/>
      <w:r>
        <w:t>Rbajar</w:t>
      </w:r>
      <w:r w:rsidRPr="00C538BC">
        <w:rPr>
          <w:vertAlign w:val="subscript"/>
        </w:rPr>
        <w:t>m</w:t>
      </w:r>
      <w:ins w:id="191" w:author="Red Eléctrica" w:date="2020-12-11T18:46:00Z">
        <w:r w:rsidR="00EB635D">
          <w:rPr>
            <w:vertAlign w:val="subscript"/>
          </w:rPr>
          <w:t>q</w:t>
        </w:r>
      </w:ins>
      <w:r w:rsidRPr="00C538BC">
        <w:rPr>
          <w:vertAlign w:val="subscript"/>
        </w:rPr>
        <w:t>h</w:t>
      </w:r>
      <w:proofErr w:type="spellEnd"/>
    </w:p>
    <w:p w14:paraId="7603E814" w14:textId="77777777" w:rsidR="00243788" w:rsidRDefault="00243788" w:rsidP="004A69EE">
      <w:pPr>
        <w:pStyle w:val="TextonormalREE"/>
        <w:spacing w:before="120" w:after="0" w:line="240" w:lineRule="auto"/>
        <w:ind w:left="652" w:firstLine="709"/>
      </w:pPr>
      <w:r>
        <w:t>Donde:</w:t>
      </w:r>
    </w:p>
    <w:p w14:paraId="0EEB3B42" w14:textId="77777777" w:rsidR="00243788" w:rsidRDefault="00243788" w:rsidP="004A69EE">
      <w:pPr>
        <w:pStyle w:val="TextonormalREE"/>
        <w:spacing w:before="60" w:after="0" w:line="240" w:lineRule="auto"/>
        <w:ind w:left="1361" w:firstLine="709"/>
      </w:pPr>
      <w:r>
        <w:t>n = Índice del bloque de oferta según la lista ordenada por costes.</w:t>
      </w:r>
    </w:p>
    <w:p w14:paraId="714D0D58" w14:textId="77777777" w:rsidR="00243788" w:rsidRDefault="00243788" w:rsidP="004A69EE">
      <w:pPr>
        <w:pStyle w:val="TextonormalREE"/>
        <w:spacing w:before="60" w:after="0" w:line="240" w:lineRule="auto"/>
        <w:ind w:left="2070"/>
      </w:pPr>
      <w:r>
        <w:t>m = Índice de los bloques de oferta de orden inferior a n, de la misma zona de regulación a la que pertenece la unidad de programación en la que se incluye el bloque de orden n.</w:t>
      </w:r>
    </w:p>
    <w:p w14:paraId="3405D5EA" w14:textId="155A21A2" w:rsidR="00243788" w:rsidRDefault="00243788" w:rsidP="004A69EE">
      <w:pPr>
        <w:pStyle w:val="TextonormalREE"/>
        <w:spacing w:before="60" w:after="0" w:line="240" w:lineRule="auto"/>
        <w:ind w:left="1361" w:firstLine="709"/>
      </w:pPr>
      <w:proofErr w:type="spellStart"/>
      <w:r>
        <w:t>Rsubir</w:t>
      </w:r>
      <w:r w:rsidRPr="00A22B1E">
        <w:rPr>
          <w:vertAlign w:val="subscript"/>
        </w:rPr>
        <w:t>n</w:t>
      </w:r>
      <w:ins w:id="192" w:author="Red Eléctrica" w:date="2020-12-11T18:46:00Z">
        <w:r w:rsidR="00EA1D95">
          <w:rPr>
            <w:vertAlign w:val="subscript"/>
          </w:rPr>
          <w:t>q</w:t>
        </w:r>
      </w:ins>
      <w:r w:rsidRPr="00A22B1E">
        <w:rPr>
          <w:vertAlign w:val="subscript"/>
        </w:rPr>
        <w:t>h</w:t>
      </w:r>
      <w:proofErr w:type="spellEnd"/>
      <w:r>
        <w:t xml:space="preserve"> = Banda a subir asignada al bloque de oferta de orden n.</w:t>
      </w:r>
    </w:p>
    <w:p w14:paraId="5EEC500B" w14:textId="3DC8F737" w:rsidR="00243788" w:rsidRDefault="00243788" w:rsidP="004A69EE">
      <w:pPr>
        <w:pStyle w:val="TextonormalREE"/>
        <w:spacing w:before="60" w:after="0" w:line="240" w:lineRule="auto"/>
        <w:ind w:left="1361" w:firstLine="709"/>
      </w:pPr>
      <w:proofErr w:type="spellStart"/>
      <w:r>
        <w:t>Rbajar</w:t>
      </w:r>
      <w:r w:rsidRPr="00A22B1E">
        <w:rPr>
          <w:vertAlign w:val="subscript"/>
        </w:rPr>
        <w:t>n</w:t>
      </w:r>
      <w:ins w:id="193" w:author="Red Eléctrica" w:date="2020-12-11T18:46:00Z">
        <w:r w:rsidR="00EA1D95">
          <w:rPr>
            <w:vertAlign w:val="subscript"/>
          </w:rPr>
          <w:t>q</w:t>
        </w:r>
      </w:ins>
      <w:r w:rsidRPr="00A22B1E">
        <w:rPr>
          <w:vertAlign w:val="subscript"/>
        </w:rPr>
        <w:t>h</w:t>
      </w:r>
      <w:proofErr w:type="spellEnd"/>
      <w:r>
        <w:t xml:space="preserve"> = Banda a bajar asignada al bloque de oferta de orden n.</w:t>
      </w:r>
    </w:p>
    <w:p w14:paraId="2AC78E43" w14:textId="6E391B2E" w:rsidR="00243788" w:rsidRDefault="00243788" w:rsidP="00DD1FFF">
      <w:pPr>
        <w:pStyle w:val="TextonormalREE"/>
        <w:spacing w:before="120" w:after="0" w:line="240" w:lineRule="auto"/>
        <w:ind w:left="709"/>
      </w:pPr>
      <w:r>
        <w:t>En caso de que el bloque de oferta a asignar incluya la condición de indivisibilidad, y la asignación del mismo suponga el incumplimiento de la relación subir/bajar establecida para la zona de regulación a la que pertenece la oferta, se pospondrá su asignación, dada su condición de indivisible, quedando pendiente su posible asignación en iteraciones posteriores.</w:t>
      </w:r>
    </w:p>
    <w:p w14:paraId="44A97921" w14:textId="3D7A2307" w:rsidR="00243788" w:rsidRDefault="00243788" w:rsidP="00DD1FFF">
      <w:pPr>
        <w:pStyle w:val="TextonormalREE"/>
        <w:spacing w:before="120" w:after="0" w:line="240" w:lineRule="auto"/>
        <w:ind w:left="709"/>
      </w:pPr>
      <w:r>
        <w:t xml:space="preserve">El proceso de asignación de reserva a subir y a bajar termina cuando el valor de ∑ </w:t>
      </w:r>
      <w:proofErr w:type="spellStart"/>
      <w:r>
        <w:t>Rsubir</w:t>
      </w:r>
      <w:r w:rsidRPr="00C538BC">
        <w:rPr>
          <w:vertAlign w:val="subscript"/>
        </w:rPr>
        <w:t>n</w:t>
      </w:r>
      <w:proofErr w:type="spellEnd"/>
      <w:r>
        <w:t xml:space="preserve"> y ∑ </w:t>
      </w:r>
      <w:proofErr w:type="spellStart"/>
      <w:r>
        <w:t>Rbajar</w:t>
      </w:r>
      <w:r w:rsidRPr="00C538BC">
        <w:rPr>
          <w:vertAlign w:val="subscript"/>
        </w:rPr>
        <w:t>n</w:t>
      </w:r>
      <w:proofErr w:type="spellEnd"/>
      <w:r>
        <w:t xml:space="preserve"> asignada de se encuentra en el intervalo ±10% en torno al valor de la reserva de regulación secundaria establecida como requerimiento (</w:t>
      </w:r>
      <w:proofErr w:type="spellStart"/>
      <w:r>
        <w:t>RSSUB</w:t>
      </w:r>
      <w:ins w:id="194" w:author="Red Eléctrica" w:date="2020-12-11T18:46:00Z">
        <w:r w:rsidR="00EA1D95" w:rsidRPr="00EA1D95">
          <w:rPr>
            <w:vertAlign w:val="subscript"/>
          </w:rPr>
          <w:t>q</w:t>
        </w:r>
      </w:ins>
      <w:r w:rsidRPr="00C538BC">
        <w:rPr>
          <w:vertAlign w:val="subscript"/>
        </w:rPr>
        <w:t>h</w:t>
      </w:r>
      <w:proofErr w:type="spellEnd"/>
      <w:r>
        <w:t xml:space="preserve"> y </w:t>
      </w:r>
      <w:proofErr w:type="spellStart"/>
      <w:r>
        <w:t>RSBAJ</w:t>
      </w:r>
      <w:ins w:id="195" w:author="Red Eléctrica" w:date="2020-12-11T18:46:00Z">
        <w:r w:rsidR="00EA1D95" w:rsidRPr="00EA1D95">
          <w:rPr>
            <w:vertAlign w:val="subscript"/>
          </w:rPr>
          <w:t>q</w:t>
        </w:r>
      </w:ins>
      <w:r w:rsidRPr="00C538BC">
        <w:rPr>
          <w:vertAlign w:val="subscript"/>
        </w:rPr>
        <w:t>h</w:t>
      </w:r>
      <w:proofErr w:type="spellEnd"/>
      <w:r>
        <w:t>):</w:t>
      </w:r>
    </w:p>
    <w:p w14:paraId="3498CA32" w14:textId="3EF697E6" w:rsidR="00BD520F" w:rsidRDefault="00BD520F" w:rsidP="00DD1FFF">
      <w:pPr>
        <w:pStyle w:val="TextonormalREE"/>
        <w:spacing w:before="120" w:after="0" w:line="240" w:lineRule="auto"/>
        <w:ind w:left="709"/>
      </w:pPr>
      <m:oMathPara>
        <m:oMath>
          <m:r>
            <w:rPr>
              <w:rFonts w:ascii="Cambria Math" w:hAnsi="Cambria Math"/>
            </w:rPr>
            <m:t>1,1*</m:t>
          </m:r>
          <m:sSub>
            <m:sSubPr>
              <m:ctrlPr>
                <w:rPr>
                  <w:rFonts w:ascii="Cambria Math" w:hAnsi="Cambria Math"/>
                  <w:i/>
                </w:rPr>
              </m:ctrlPr>
            </m:sSubPr>
            <m:e>
              <m:r>
                <w:rPr>
                  <w:rFonts w:ascii="Cambria Math" w:hAnsi="Cambria Math"/>
                </w:rPr>
                <m:t>RSSUB</m:t>
              </m:r>
            </m:e>
            <m:sub>
              <m:r>
                <w:ins w:id="196" w:author="Red Eléctrica" w:date="2020-12-11T18:47:00Z">
                  <w:rPr>
                    <w:rFonts w:ascii="Cambria Math" w:hAnsi="Cambria Math"/>
                  </w:rPr>
                  <m:t>q</m:t>
                </w:ins>
              </m:r>
              <m:r>
                <w:rPr>
                  <w:rFonts w:ascii="Cambria Math" w:hAnsi="Cambria Math"/>
                </w:rPr>
                <m:t>h</m:t>
              </m:r>
            </m:sub>
          </m:sSub>
          <m:r>
            <w:rPr>
              <w:rFonts w:ascii="Cambria Math" w:hAnsi="Cambria Math"/>
            </w:rPr>
            <m:t>&gt;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Rsubir</m:t>
                  </m:r>
                </m:e>
                <m:sub>
                  <m:r>
                    <w:rPr>
                      <w:rFonts w:ascii="Cambria Math" w:hAnsi="Cambria Math"/>
                    </w:rPr>
                    <m:t>n</m:t>
                  </m:r>
                  <m:r>
                    <w:ins w:id="197" w:author="Red Eléctrica" w:date="2020-12-11T18:47:00Z">
                      <w:rPr>
                        <w:rFonts w:ascii="Cambria Math" w:hAnsi="Cambria Math"/>
                      </w:rPr>
                      <m:t>q</m:t>
                    </w:ins>
                  </m:r>
                  <m:r>
                    <w:rPr>
                      <w:rFonts w:ascii="Cambria Math" w:hAnsi="Cambria Math"/>
                    </w:rPr>
                    <m:t>h</m:t>
                  </m:r>
                </m:sub>
              </m:sSub>
            </m:e>
          </m:nary>
          <m:r>
            <w:rPr>
              <w:rFonts w:ascii="Cambria Math" w:hAnsi="Cambria Math"/>
            </w:rPr>
            <m:t>&gt;0,9*</m:t>
          </m:r>
          <m:sSub>
            <m:sSubPr>
              <m:ctrlPr>
                <w:rPr>
                  <w:rFonts w:ascii="Cambria Math" w:hAnsi="Cambria Math"/>
                  <w:i/>
                </w:rPr>
              </m:ctrlPr>
            </m:sSubPr>
            <m:e>
              <m:r>
                <w:rPr>
                  <w:rFonts w:ascii="Cambria Math" w:hAnsi="Cambria Math"/>
                </w:rPr>
                <m:t>RSSUB</m:t>
              </m:r>
            </m:e>
            <m:sub>
              <m:r>
                <w:ins w:id="198" w:author="Red Eléctrica" w:date="2020-12-11T18:47:00Z">
                  <w:rPr>
                    <w:rFonts w:ascii="Cambria Math" w:hAnsi="Cambria Math"/>
                  </w:rPr>
                  <m:t>q</m:t>
                </w:ins>
              </m:r>
              <m:r>
                <w:rPr>
                  <w:rFonts w:ascii="Cambria Math" w:hAnsi="Cambria Math"/>
                </w:rPr>
                <m:t>h</m:t>
              </m:r>
            </m:sub>
          </m:sSub>
        </m:oMath>
      </m:oMathPara>
    </w:p>
    <w:p w14:paraId="3C2DF4DE" w14:textId="3914AA82" w:rsidR="00BD520F" w:rsidRPr="00C46BE0" w:rsidRDefault="00BD520F" w:rsidP="00DD1FFF">
      <w:pPr>
        <w:pStyle w:val="TextonormalREE"/>
        <w:spacing w:before="120" w:after="0" w:line="240" w:lineRule="auto"/>
        <w:ind w:left="709"/>
        <w:jc w:val="center"/>
        <w:rPr>
          <w:lang w:val="pt-BR"/>
        </w:rPr>
      </w:pPr>
      <m:oMathPara>
        <m:oMath>
          <m:r>
            <w:rPr>
              <w:rFonts w:ascii="Cambria Math" w:hAnsi="Cambria Math"/>
            </w:rPr>
            <m:t>1,1*</m:t>
          </m:r>
          <m:sSub>
            <m:sSubPr>
              <m:ctrlPr>
                <w:rPr>
                  <w:rFonts w:ascii="Cambria Math" w:hAnsi="Cambria Math"/>
                  <w:i/>
                </w:rPr>
              </m:ctrlPr>
            </m:sSubPr>
            <m:e>
              <m:r>
                <w:rPr>
                  <w:rFonts w:ascii="Cambria Math" w:hAnsi="Cambria Math"/>
                </w:rPr>
                <m:t>RSBAJ</m:t>
              </m:r>
            </m:e>
            <m:sub>
              <m:r>
                <w:del w:id="199" w:author="Red Eléctrica" w:date="2020-12-11T18:49:00Z">
                  <w:rPr>
                    <w:rFonts w:ascii="Cambria Math" w:hAnsi="Cambria Math"/>
                  </w:rPr>
                  <m:t>h</m:t>
                </w:del>
              </m:r>
              <m:r>
                <w:ins w:id="200" w:author="Red Eléctrica" w:date="2020-12-11T18:49:00Z">
                  <w:rPr>
                    <w:rFonts w:ascii="Cambria Math" w:hAnsi="Cambria Math"/>
                  </w:rPr>
                  <m:t>qh</m:t>
                </w:ins>
              </m:r>
            </m:sub>
          </m:sSub>
          <m:r>
            <w:rPr>
              <w:rFonts w:ascii="Cambria Math" w:hAnsi="Cambria Math"/>
            </w:rPr>
            <m:t>&gt;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Rbajar</m:t>
                  </m:r>
                </m:e>
                <m:sub>
                  <m:r>
                    <w:rPr>
                      <w:rFonts w:ascii="Cambria Math" w:hAnsi="Cambria Math"/>
                    </w:rPr>
                    <m:t>n</m:t>
                  </m:r>
                  <m:r>
                    <w:ins w:id="201" w:author="Red Eléctrica" w:date="2020-12-11T18:47:00Z">
                      <w:rPr>
                        <w:rFonts w:ascii="Cambria Math" w:hAnsi="Cambria Math"/>
                      </w:rPr>
                      <m:t>q</m:t>
                    </w:ins>
                  </m:r>
                  <m:r>
                    <w:rPr>
                      <w:rFonts w:ascii="Cambria Math" w:hAnsi="Cambria Math"/>
                    </w:rPr>
                    <m:t>h</m:t>
                  </m:r>
                </m:sub>
              </m:sSub>
            </m:e>
          </m:nary>
          <m:r>
            <w:rPr>
              <w:rFonts w:ascii="Cambria Math" w:hAnsi="Cambria Math"/>
            </w:rPr>
            <m:t>&gt;0,9*</m:t>
          </m:r>
          <m:sSub>
            <m:sSubPr>
              <m:ctrlPr>
                <w:rPr>
                  <w:rFonts w:ascii="Cambria Math" w:hAnsi="Cambria Math"/>
                  <w:i/>
                </w:rPr>
              </m:ctrlPr>
            </m:sSubPr>
            <m:e>
              <m:r>
                <w:rPr>
                  <w:rFonts w:ascii="Cambria Math" w:hAnsi="Cambria Math"/>
                </w:rPr>
                <m:t>RSBAJ</m:t>
              </m:r>
            </m:e>
            <m:sub>
              <m:r>
                <w:ins w:id="202" w:author="Red Eléctrica" w:date="2020-12-11T18:47:00Z">
                  <w:rPr>
                    <w:rFonts w:ascii="Cambria Math" w:hAnsi="Cambria Math"/>
                  </w:rPr>
                  <m:t>q</m:t>
                </w:ins>
              </m:r>
              <m:r>
                <w:rPr>
                  <w:rFonts w:ascii="Cambria Math" w:hAnsi="Cambria Math"/>
                </w:rPr>
                <m:t>h</m:t>
              </m:r>
            </m:sub>
          </m:sSub>
        </m:oMath>
      </m:oMathPara>
    </w:p>
    <w:p w14:paraId="654150A3" w14:textId="77777777" w:rsidR="00243788" w:rsidRDefault="00243788" w:rsidP="00DD1FFF">
      <w:pPr>
        <w:pStyle w:val="TextonormalREE"/>
        <w:spacing w:before="120" w:after="0" w:line="240" w:lineRule="auto"/>
        <w:ind w:left="709"/>
      </w:pPr>
      <w:r>
        <w:t>En el caso de existir igualdad de coste entre varias ofertas en el cierre de la asignación, se repartirá el valor de cierre de manera proporcional a las bandas ofertadas.</w:t>
      </w:r>
    </w:p>
    <w:p w14:paraId="15BF6D63" w14:textId="1FD4AB13" w:rsidR="00243788" w:rsidRDefault="00243788" w:rsidP="00DD1FFF">
      <w:pPr>
        <w:pStyle w:val="TextonormalREE"/>
        <w:spacing w:before="120" w:after="0" w:line="240" w:lineRule="auto"/>
        <w:ind w:left="709"/>
      </w:pPr>
      <w:r>
        <w:t>La asignación total de reserva de regulación secundaria para cada zona de regulación, corresponderá a la suma de todas las asignaciones realizadas a unidades de programación pertenecientes a dicha zona.</w:t>
      </w:r>
    </w:p>
    <w:p w14:paraId="6BD41F37" w14:textId="77777777" w:rsidR="00243788" w:rsidRDefault="00243788" w:rsidP="00DD1FFF">
      <w:pPr>
        <w:pStyle w:val="TextonormalREE"/>
        <w:spacing w:before="120" w:after="0" w:line="240" w:lineRule="auto"/>
        <w:ind w:left="709"/>
      </w:pPr>
      <w:r>
        <w:t>Los coeficientes de asignación de reserva de regulación secundaria por zona de regulación se calcularán según la siguiente fórmula:</w:t>
      </w:r>
    </w:p>
    <w:p w14:paraId="43BE8049" w14:textId="77777777" w:rsidR="00BD520F" w:rsidRDefault="007A71E8" w:rsidP="00DD1FFF">
      <w:pPr>
        <w:pStyle w:val="TextonormalREE"/>
        <w:spacing w:before="120" w:after="0" w:line="240" w:lineRule="auto"/>
        <w:ind w:left="709"/>
      </w:pPr>
      <m:oMathPara>
        <m:oMath>
          <m:sSub>
            <m:sSubPr>
              <m:ctrlPr>
                <w:rPr>
                  <w:rFonts w:ascii="Cambria Math" w:hAnsi="Cambria Math"/>
                  <w:i/>
                </w:rPr>
              </m:ctrlPr>
            </m:sSubPr>
            <m:e>
              <m:r>
                <w:rPr>
                  <w:rFonts w:ascii="Cambria Math" w:hAnsi="Cambria Math"/>
                </w:rPr>
                <m:t>K</m:t>
              </m:r>
            </m:e>
            <m:sub>
              <m:r>
                <w:rPr>
                  <w:rFonts w:ascii="Cambria Math" w:hAnsi="Cambria Math"/>
                </w:rPr>
                <m:t>ZR</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Rsubir</m:t>
                  </m:r>
                </m:e>
                <m:sub>
                  <m:r>
                    <w:rPr>
                      <w:rFonts w:ascii="Cambria Math" w:hAnsi="Cambria Math"/>
                    </w:rPr>
                    <m:t>t</m:t>
                  </m:r>
                </m:sub>
              </m:sSub>
            </m:e>
          </m:nary>
          <m:r>
            <w:rPr>
              <w:rFonts w:ascii="Cambria Math" w:hAnsi="Cambria Math"/>
            </w:rPr>
            <m:t>/RSSUP*100</m:t>
          </m:r>
        </m:oMath>
      </m:oMathPara>
    </w:p>
    <w:p w14:paraId="0EA680BC" w14:textId="77777777" w:rsidR="00243788" w:rsidRDefault="008E3641" w:rsidP="00DD1FFF">
      <w:pPr>
        <w:pStyle w:val="TextonormalREE"/>
        <w:spacing w:before="120" w:after="0" w:line="240" w:lineRule="auto"/>
        <w:ind w:firstLine="709"/>
      </w:pPr>
      <w:r>
        <w:t>Donde</w:t>
      </w:r>
      <w:r w:rsidR="00243788">
        <w:t>:</w:t>
      </w:r>
    </w:p>
    <w:p w14:paraId="24A56A90" w14:textId="77777777" w:rsidR="00243788" w:rsidRDefault="00243788" w:rsidP="004E2258">
      <w:pPr>
        <w:pStyle w:val="TextonormalREE"/>
        <w:spacing w:before="120" w:after="0" w:line="240" w:lineRule="auto"/>
        <w:ind w:left="709" w:firstLine="709"/>
      </w:pPr>
      <w:r>
        <w:t>ZR = Código de la zona de regulación.</w:t>
      </w:r>
    </w:p>
    <w:p w14:paraId="78F5EDFA" w14:textId="77777777" w:rsidR="00243788" w:rsidRDefault="00243788" w:rsidP="004E2258">
      <w:pPr>
        <w:pStyle w:val="TextonormalREE"/>
        <w:spacing w:before="120" w:after="0" w:line="240" w:lineRule="auto"/>
        <w:ind w:left="709" w:firstLine="709"/>
      </w:pPr>
      <w:r>
        <w:t>t = Índice de ofertas asignadas pertenecientes a la zona de regulación ZR.</w:t>
      </w:r>
    </w:p>
    <w:p w14:paraId="5359E7BD" w14:textId="77777777" w:rsidR="00243788" w:rsidRPr="00DD2E82" w:rsidRDefault="00243788" w:rsidP="00DD1FFF">
      <w:pPr>
        <w:pStyle w:val="NumerosPR"/>
        <w:spacing w:before="120" w:after="0" w:line="240" w:lineRule="auto"/>
        <w:rPr>
          <w:color w:val="auto"/>
          <w:szCs w:val="24"/>
        </w:rPr>
      </w:pPr>
      <w:r w:rsidRPr="00DD2E82">
        <w:rPr>
          <w:color w:val="auto"/>
          <w:szCs w:val="24"/>
        </w:rPr>
        <w:t>Validación de ofertas de regulación secundaria</w:t>
      </w:r>
    </w:p>
    <w:p w14:paraId="3B1C2E5A" w14:textId="4B5F13D8" w:rsidR="00243788" w:rsidRDefault="00243788" w:rsidP="00DD1FFF">
      <w:pPr>
        <w:pStyle w:val="TextonormalREE"/>
        <w:spacing w:before="120" w:after="0" w:line="240" w:lineRule="auto"/>
      </w:pPr>
      <w:r>
        <w:t>Previamente al proceso de lectura de ofertas, se comprobará que la unidad de programación y la zona de regulación a la que pertenece están habilitadas para la provisión del servicio de regulación secundaria.</w:t>
      </w:r>
    </w:p>
    <w:p w14:paraId="432B13BA" w14:textId="0811E20F" w:rsidR="00243788" w:rsidRDefault="00243788" w:rsidP="00DD1FFF">
      <w:pPr>
        <w:pStyle w:val="TextonormalREE"/>
        <w:spacing w:before="120" w:after="0" w:line="240" w:lineRule="auto"/>
      </w:pPr>
      <w:r>
        <w:t>Tanto durante el proceso de lectura de las ofertas de reserva de regulación secundaria como en el de asignación de dichas ofertas, se aplican una serie de comprobaciones. La violación de cualquiera de ellas, hará que la oferta sea rechazada total o parcialmente.</w:t>
      </w:r>
    </w:p>
    <w:p w14:paraId="66A0A906" w14:textId="08C76167" w:rsidR="00243788" w:rsidRDefault="00243788" w:rsidP="00DD1FFF">
      <w:pPr>
        <w:pStyle w:val="TextonormalREE"/>
        <w:spacing w:before="120" w:after="0" w:line="240" w:lineRule="auto"/>
      </w:pPr>
      <w:r>
        <w:t>El incumplimiento de las comprobaciones realizadas en el proceso automático de lectura de la oferta implica su rechazo, sin que pueda aportarse, por las características del propio proceso, información precisa sobre la causa del rechazo.</w:t>
      </w:r>
    </w:p>
    <w:p w14:paraId="3C813EF2" w14:textId="77777777" w:rsidR="00243788" w:rsidRDefault="00243788" w:rsidP="00DD1FFF">
      <w:pPr>
        <w:pStyle w:val="TextonormalREE"/>
        <w:spacing w:before="120" w:after="0" w:line="240" w:lineRule="auto"/>
      </w:pPr>
      <w:r>
        <w:t>Las comprobaciones se realizan en cuatro etapas diferentes.</w:t>
      </w:r>
    </w:p>
    <w:p w14:paraId="455895BE" w14:textId="77777777" w:rsidR="00243788" w:rsidRDefault="00243788" w:rsidP="004E2258">
      <w:pPr>
        <w:pStyle w:val="TextonormalREE"/>
        <w:numPr>
          <w:ilvl w:val="0"/>
          <w:numId w:val="21"/>
        </w:numPr>
        <w:spacing w:before="60" w:after="0" w:line="240" w:lineRule="auto"/>
        <w:ind w:left="357" w:hanging="357"/>
      </w:pPr>
      <w:r>
        <w:t>Durante el proceso de lectura de las ofertas.</w:t>
      </w:r>
    </w:p>
    <w:p w14:paraId="72756CF7" w14:textId="77777777" w:rsidR="00A22B1E" w:rsidRDefault="00243788" w:rsidP="004E2258">
      <w:pPr>
        <w:pStyle w:val="TextonormalREE"/>
        <w:numPr>
          <w:ilvl w:val="0"/>
          <w:numId w:val="21"/>
        </w:numPr>
        <w:spacing w:before="60" w:after="0" w:line="240" w:lineRule="auto"/>
        <w:ind w:left="357" w:hanging="357"/>
      </w:pPr>
      <w:r>
        <w:t xml:space="preserve">En el </w:t>
      </w:r>
      <w:proofErr w:type="spellStart"/>
      <w:r>
        <w:t>preproceso</w:t>
      </w:r>
      <w:proofErr w:type="spellEnd"/>
      <w:r>
        <w:t xml:space="preserve"> de las ofertas previo a la aplicación del algoritmo de asignación. </w:t>
      </w:r>
    </w:p>
    <w:p w14:paraId="1DE242DB" w14:textId="77777777" w:rsidR="00243788" w:rsidRDefault="00243788" w:rsidP="004E2258">
      <w:pPr>
        <w:pStyle w:val="TextonormalREE"/>
        <w:numPr>
          <w:ilvl w:val="0"/>
          <w:numId w:val="21"/>
        </w:numPr>
        <w:spacing w:before="60" w:after="0" w:line="240" w:lineRule="auto"/>
        <w:ind w:left="357" w:hanging="357"/>
      </w:pPr>
      <w:r>
        <w:t>En el propio proceso de asignación.</w:t>
      </w:r>
    </w:p>
    <w:p w14:paraId="0C2BA09B" w14:textId="77777777" w:rsidR="00243788" w:rsidRDefault="00243788" w:rsidP="004E2258">
      <w:pPr>
        <w:pStyle w:val="TextonormalREE"/>
        <w:numPr>
          <w:ilvl w:val="0"/>
          <w:numId w:val="21"/>
        </w:numPr>
        <w:spacing w:before="60" w:after="0" w:line="240" w:lineRule="auto"/>
        <w:ind w:left="357" w:hanging="357"/>
      </w:pPr>
      <w:r>
        <w:t>Al finalizar el proceso de asignación.</w:t>
      </w:r>
    </w:p>
    <w:p w14:paraId="00BD1402" w14:textId="1028FC87" w:rsidR="00243788" w:rsidRDefault="00243788" w:rsidP="00DD1FFF">
      <w:pPr>
        <w:pStyle w:val="TextonormalREE"/>
        <w:spacing w:before="120" w:after="0" w:line="240" w:lineRule="auto"/>
      </w:pPr>
      <w:r>
        <w:t>A continuación se describen las comprobaciones aplicadas</w:t>
      </w:r>
      <w:ins w:id="203" w:author="Red Eléctrica" w:date="2020-12-11T18:52:00Z">
        <w:r w:rsidR="00F62CFD">
          <w:t xml:space="preserve"> </w:t>
        </w:r>
      </w:ins>
      <w:del w:id="204" w:author="Red Eléctrica" w:date="2020-12-11T18:52:00Z">
        <w:r w:rsidDel="00F62CFD">
          <w:delText xml:space="preserve">, así como los códigos de rechazo </w:delText>
        </w:r>
      </w:del>
      <w:r>
        <w:t>asociados a cada una de ellas.</w:t>
      </w:r>
    </w:p>
    <w:p w14:paraId="743D199D" w14:textId="77777777" w:rsidR="00C538BC" w:rsidRPr="00DD2E82" w:rsidRDefault="00243788" w:rsidP="00DD1FFF">
      <w:pPr>
        <w:pStyle w:val="NumerosPR"/>
        <w:numPr>
          <w:ilvl w:val="1"/>
          <w:numId w:val="6"/>
        </w:numPr>
        <w:spacing w:before="120" w:after="0" w:line="240" w:lineRule="auto"/>
        <w:rPr>
          <w:rFonts w:cs="Times New Roman"/>
          <w:color w:val="auto"/>
          <w:szCs w:val="24"/>
        </w:rPr>
      </w:pPr>
      <w:r w:rsidRPr="00DD2E82">
        <w:rPr>
          <w:rFonts w:cs="Times New Roman"/>
          <w:color w:val="auto"/>
          <w:szCs w:val="24"/>
        </w:rPr>
        <w:t>Comprobaciones aplicadas en el pro</w:t>
      </w:r>
      <w:r w:rsidR="00C538BC" w:rsidRPr="00DD2E82">
        <w:rPr>
          <w:rFonts w:cs="Times New Roman"/>
          <w:color w:val="auto"/>
          <w:szCs w:val="24"/>
        </w:rPr>
        <w:t>ceso de lectura de las ofertas.</w:t>
      </w:r>
    </w:p>
    <w:p w14:paraId="670C94E4" w14:textId="50D68885" w:rsidR="00243788" w:rsidRDefault="00243788" w:rsidP="00572239">
      <w:pPr>
        <w:pStyle w:val="TextonormalREE"/>
        <w:spacing w:before="120" w:after="0" w:line="240" w:lineRule="auto"/>
        <w:ind w:left="284"/>
      </w:pPr>
      <w:r>
        <w:t>En este mercado se admite una única oferta por unidad de programación, compuesta de un número de bloques que pueden ofertar banda a subir y/o bajar para uno o varios períodos de programación</w:t>
      </w:r>
      <w:ins w:id="205" w:author="Red Eléctrica" w:date="2020-12-11T18:52:00Z">
        <w:r w:rsidR="001D04A1">
          <w:t xml:space="preserve"> cuarto</w:t>
        </w:r>
      </w:ins>
      <w:ins w:id="206" w:author="Red Eléctrica" w:date="2021-03-30T12:09:00Z">
        <w:r w:rsidR="00E753E4">
          <w:t xml:space="preserve"> </w:t>
        </w:r>
      </w:ins>
      <w:ins w:id="207" w:author="Red Eléctrica" w:date="2020-12-11T18:52:00Z">
        <w:r w:rsidR="001D04A1">
          <w:t>horarios</w:t>
        </w:r>
      </w:ins>
      <w:r>
        <w:t>.</w:t>
      </w:r>
    </w:p>
    <w:p w14:paraId="68B8EE94" w14:textId="77777777" w:rsidR="00243788" w:rsidRDefault="00243788" w:rsidP="00572239">
      <w:pPr>
        <w:pStyle w:val="TextonormalREE"/>
        <w:spacing w:before="120" w:after="0" w:line="240" w:lineRule="auto"/>
        <w:ind w:left="284"/>
      </w:pPr>
      <w:r>
        <w:t>Se contemplan las siguientes restricciones a las ofertas, cuya violación lleva consigo el rechazo del bloque de oferta afectado:</w:t>
      </w:r>
    </w:p>
    <w:p w14:paraId="00D2A6D1" w14:textId="77777777" w:rsidR="00243788" w:rsidRDefault="00243788" w:rsidP="00572239">
      <w:pPr>
        <w:pStyle w:val="TextonormalREE"/>
        <w:spacing w:before="120" w:after="0" w:line="240" w:lineRule="auto"/>
        <w:ind w:left="284"/>
      </w:pPr>
      <w:r>
        <w:t>La suma de la banda a subir y a bajar de cada bloque deberá estar comprendida entre las bandas máxima y mínima comunicadas por el OS junto a los requerimientos de reserva.</w:t>
      </w:r>
    </w:p>
    <w:p w14:paraId="2C56458B" w14:textId="0CF60F00" w:rsidR="00243788" w:rsidRDefault="00243788" w:rsidP="00572239">
      <w:pPr>
        <w:pStyle w:val="TextonormalREE"/>
        <w:spacing w:before="120" w:after="0" w:line="240" w:lineRule="auto"/>
        <w:ind w:left="284"/>
      </w:pPr>
      <w:r>
        <w:t>La unidad de programación para la que se presente una oferta de reserva de regulación secundaria deberá estar integrada en una única zona de regulación, debiendo ser presentada la oferta por el responsable de dicha zona de regulación.</w:t>
      </w:r>
    </w:p>
    <w:p w14:paraId="04B6A005" w14:textId="77777777" w:rsidR="00243788" w:rsidRDefault="00243788" w:rsidP="00572239">
      <w:pPr>
        <w:pStyle w:val="TextonormalREE"/>
        <w:spacing w:before="120" w:after="0" w:line="240" w:lineRule="auto"/>
        <w:ind w:left="284"/>
      </w:pPr>
      <w:r>
        <w:t>Los períodos de programación para los que se efectúa la oferta de reserva de regulación secundaria deben estar incluidos en el horizonte del mercado abierto vigente.</w:t>
      </w:r>
    </w:p>
    <w:p w14:paraId="6D259979" w14:textId="56AA2F51" w:rsidR="00243788" w:rsidRDefault="00243788" w:rsidP="0099182E">
      <w:pPr>
        <w:pStyle w:val="TextonormalREE"/>
        <w:spacing w:before="120" w:after="0" w:line="240" w:lineRule="auto"/>
        <w:ind w:left="284"/>
      </w:pPr>
      <w:r>
        <w:t>No se aceptarán ofertas de unidades de programación no habilitadas para regular.</w:t>
      </w:r>
    </w:p>
    <w:p w14:paraId="2BB9B1DB" w14:textId="77777777" w:rsidR="00C538BC" w:rsidRPr="00DD2E82" w:rsidRDefault="00243788" w:rsidP="0099182E">
      <w:pPr>
        <w:pStyle w:val="NumerosPR"/>
        <w:numPr>
          <w:ilvl w:val="1"/>
          <w:numId w:val="6"/>
        </w:numPr>
        <w:spacing w:before="240" w:after="0" w:line="240" w:lineRule="auto"/>
        <w:rPr>
          <w:rFonts w:cs="Times New Roman"/>
          <w:color w:val="auto"/>
          <w:szCs w:val="24"/>
        </w:rPr>
      </w:pPr>
      <w:r w:rsidRPr="00DD2E82">
        <w:rPr>
          <w:rFonts w:cs="Times New Roman"/>
          <w:color w:val="auto"/>
          <w:szCs w:val="24"/>
        </w:rPr>
        <w:t>Comprobaciones e</w:t>
      </w:r>
      <w:r w:rsidR="00C538BC" w:rsidRPr="00DD2E82">
        <w:rPr>
          <w:rFonts w:cs="Times New Roman"/>
          <w:color w:val="auto"/>
          <w:szCs w:val="24"/>
        </w:rPr>
        <w:t xml:space="preserve">n el </w:t>
      </w:r>
      <w:proofErr w:type="spellStart"/>
      <w:r w:rsidR="00C538BC" w:rsidRPr="00DD2E82">
        <w:rPr>
          <w:rFonts w:cs="Times New Roman"/>
          <w:color w:val="auto"/>
          <w:szCs w:val="24"/>
        </w:rPr>
        <w:t>preproceso</w:t>
      </w:r>
      <w:proofErr w:type="spellEnd"/>
      <w:r w:rsidR="00C538BC" w:rsidRPr="00DD2E82">
        <w:rPr>
          <w:rFonts w:cs="Times New Roman"/>
          <w:color w:val="auto"/>
          <w:szCs w:val="24"/>
        </w:rPr>
        <w:t xml:space="preserve"> de las ofertas.</w:t>
      </w:r>
    </w:p>
    <w:p w14:paraId="0DE8DC9A" w14:textId="694A43E8" w:rsidR="00243788" w:rsidRDefault="00243788" w:rsidP="0099182E">
      <w:pPr>
        <w:pStyle w:val="TextonormalREE"/>
        <w:spacing w:before="120" w:after="0" w:line="240" w:lineRule="auto"/>
        <w:ind w:left="284"/>
      </w:pPr>
      <w:r>
        <w:t xml:space="preserve">Estas comprobaciones se efectúan inmediatamente antes de la aplicación del algoritmo de asignación de ofertas, al requerir la consideración de informaciones tales como limitaciones de programa por seguridad e indisponibilidades de </w:t>
      </w:r>
      <w:r w:rsidR="009C48F6">
        <w:t>unidades</w:t>
      </w:r>
      <w:r>
        <w:t>, que pueden haberse visto modificadas desde el momento en el que se leyeron las ofertas.</w:t>
      </w:r>
    </w:p>
    <w:p w14:paraId="3963C2B5" w14:textId="77777777" w:rsidR="00243788" w:rsidRDefault="00243788" w:rsidP="004E2258">
      <w:pPr>
        <w:pStyle w:val="TextonormalREE"/>
        <w:spacing w:before="120" w:after="0" w:line="240" w:lineRule="auto"/>
        <w:ind w:firstLine="284"/>
      </w:pPr>
      <w:r>
        <w:t>Las comprobaciones que se realizan en esta etapa son las siguientes:</w:t>
      </w:r>
    </w:p>
    <w:p w14:paraId="43316D86" w14:textId="611C13FD" w:rsidR="00243788" w:rsidRDefault="00243788" w:rsidP="00DD1FFF">
      <w:pPr>
        <w:pStyle w:val="TextonormalREE"/>
        <w:numPr>
          <w:ilvl w:val="0"/>
          <w:numId w:val="22"/>
        </w:numPr>
        <w:spacing w:before="120" w:after="0" w:line="240" w:lineRule="auto"/>
      </w:pPr>
      <w:r>
        <w:t>Que la unidad de programación no viole ninguna limitación por seguridad.</w:t>
      </w:r>
    </w:p>
    <w:p w14:paraId="5A438A5D" w14:textId="5E9750BE" w:rsidR="00243788" w:rsidRDefault="00243788" w:rsidP="00DD1FFF">
      <w:pPr>
        <w:pStyle w:val="TextonormalREE"/>
        <w:numPr>
          <w:ilvl w:val="0"/>
          <w:numId w:val="22"/>
        </w:numPr>
        <w:spacing w:before="120" w:after="0" w:line="240" w:lineRule="auto"/>
      </w:pPr>
      <w:r>
        <w:t>Que la unidad de programación no viole ninguna limitación por indisponibilidad</w:t>
      </w:r>
      <w:r w:rsidR="003B7F29">
        <w:t>.</w:t>
      </w:r>
      <w:r>
        <w:t xml:space="preserve"> </w:t>
      </w:r>
    </w:p>
    <w:p w14:paraId="6C200612" w14:textId="77777777" w:rsidR="00243788" w:rsidRDefault="00243788" w:rsidP="004E2258">
      <w:pPr>
        <w:pStyle w:val="TextonormalREE"/>
        <w:spacing w:before="120" w:after="0" w:line="240" w:lineRule="auto"/>
        <w:ind w:left="284"/>
      </w:pPr>
      <w:r>
        <w:t>Cuando un bloque de oferta incumpla alguna de estas comprobaciones, el bloque será rechazado de forma completa, independientemente de si es divisible o indivisible.</w:t>
      </w:r>
    </w:p>
    <w:p w14:paraId="2395DD26" w14:textId="19892096" w:rsidR="00243788" w:rsidRDefault="00243788" w:rsidP="004E2258">
      <w:pPr>
        <w:pStyle w:val="TextonormalREE"/>
        <w:spacing w:before="120" w:after="0" w:line="240" w:lineRule="auto"/>
        <w:ind w:left="284"/>
      </w:pPr>
      <w:r>
        <w:t>Los bloques correspondientes a las ofertas de reserva de regulación secundaria pueden tener asociado un redespacho de energía, siendo tenido en cuenta el valor de este redespacho al realizar el proceso de validación. El redespacho va asociado al bloque y se trata de forma independiente para cada uno de ellos.</w:t>
      </w:r>
    </w:p>
    <w:p w14:paraId="23FF4D2D" w14:textId="77777777" w:rsidR="00C538BC" w:rsidRPr="00DD2E82" w:rsidRDefault="00243788" w:rsidP="00DD1FFF">
      <w:pPr>
        <w:pStyle w:val="NumerosPR"/>
        <w:numPr>
          <w:ilvl w:val="1"/>
          <w:numId w:val="6"/>
        </w:numPr>
        <w:spacing w:before="120" w:after="0" w:line="240" w:lineRule="auto"/>
        <w:rPr>
          <w:rFonts w:cs="Times New Roman"/>
          <w:color w:val="auto"/>
          <w:szCs w:val="24"/>
        </w:rPr>
      </w:pPr>
      <w:r w:rsidRPr="00DD2E82">
        <w:rPr>
          <w:rFonts w:cs="Times New Roman"/>
          <w:color w:val="auto"/>
          <w:szCs w:val="24"/>
        </w:rPr>
        <w:t>Comprobaciones realizadas durante el pr</w:t>
      </w:r>
      <w:r w:rsidR="00C538BC" w:rsidRPr="00DD2E82">
        <w:rPr>
          <w:rFonts w:cs="Times New Roman"/>
          <w:color w:val="auto"/>
          <w:szCs w:val="24"/>
        </w:rPr>
        <w:t>oceso de asignación.</w:t>
      </w:r>
    </w:p>
    <w:p w14:paraId="14406F79" w14:textId="77777777" w:rsidR="00243788" w:rsidRDefault="00243788" w:rsidP="004E2258">
      <w:pPr>
        <w:pStyle w:val="TextonormalREE"/>
        <w:spacing w:before="120" w:after="0" w:line="240" w:lineRule="auto"/>
        <w:ind w:left="227"/>
      </w:pPr>
      <w:r>
        <w:t>Estas comprobaciones son realizadas por el propio algoritmo de asignación, y afectan a aquellos bloques de oferta que, por precio, deberían ser objeto de asignación.</w:t>
      </w:r>
    </w:p>
    <w:p w14:paraId="07012A4F" w14:textId="77777777" w:rsidR="00243788" w:rsidRDefault="00243788" w:rsidP="004E2258">
      <w:pPr>
        <w:pStyle w:val="TextonormalREE"/>
        <w:spacing w:before="120" w:after="0" w:line="240" w:lineRule="auto"/>
        <w:ind w:firstLine="227"/>
      </w:pPr>
      <w:r>
        <w:t>Las comprobaciones asociadas son las siguientes:</w:t>
      </w:r>
    </w:p>
    <w:p w14:paraId="52C0D8C3" w14:textId="77777777" w:rsidR="00243788" w:rsidRDefault="00243788" w:rsidP="004E2258">
      <w:pPr>
        <w:pStyle w:val="TextonormalREE"/>
        <w:numPr>
          <w:ilvl w:val="0"/>
          <w:numId w:val="23"/>
        </w:numPr>
        <w:spacing w:before="60" w:after="0" w:line="240" w:lineRule="auto"/>
        <w:ind w:left="1009" w:hanging="357"/>
      </w:pPr>
      <w:r>
        <w:t>Oferta no asignada en su totalidad por no poderse compensar con ofertas de su misma zona de regulación para mantener la relación subir/bajar establecida.</w:t>
      </w:r>
    </w:p>
    <w:p w14:paraId="4B48964B" w14:textId="77777777" w:rsidR="00243788" w:rsidRDefault="00243788" w:rsidP="004E2258">
      <w:pPr>
        <w:pStyle w:val="TextonormalREE"/>
        <w:numPr>
          <w:ilvl w:val="0"/>
          <w:numId w:val="23"/>
        </w:numPr>
        <w:spacing w:before="60" w:after="0" w:line="240" w:lineRule="auto"/>
        <w:ind w:left="1009" w:hanging="357"/>
      </w:pPr>
      <w:r>
        <w:t>Rechazo por indivisibilidad en oferta de cierre. Este rechazo tiene lugar en el prorrateo final frente a otras ofertas con el mismo coste. Las ofertas divisibles son suficientes para alcanzar los requerimientos, por lo que las indivisibles no son asignadas.</w:t>
      </w:r>
    </w:p>
    <w:p w14:paraId="3ABA92D7" w14:textId="77777777" w:rsidR="00243788" w:rsidRDefault="00243788" w:rsidP="004E2258">
      <w:pPr>
        <w:pStyle w:val="TextonormalREE"/>
        <w:numPr>
          <w:ilvl w:val="0"/>
          <w:numId w:val="23"/>
        </w:numPr>
        <w:spacing w:before="60" w:after="0" w:line="240" w:lineRule="auto"/>
        <w:ind w:left="1009" w:hanging="357"/>
      </w:pPr>
      <w:r>
        <w:t>Oferta divisible no asignada por ser desplazada por una indivisible. En el prorrateo final, si hay ofertas divisibles e indivisibles de una zona de regulación al mismo precio, se asignan en primer lugar las divisibles y, si no se alcanzan los requerimientos, se asignan a continuación las indivisibles. Si con éstas se supera el máximo del 10% sobre el requerimiento publicado para dicho período de programación, se van retirando ofertas divisibles hasta conseguir que el conjunto de ofertas asignadas se encuentre dentro del margen del +/- 10% respecto al requerimiento publicado.</w:t>
      </w:r>
    </w:p>
    <w:p w14:paraId="6F8E706D" w14:textId="77777777" w:rsidR="00C538BC" w:rsidRPr="00DD2E82" w:rsidRDefault="00243788" w:rsidP="00DD1FFF">
      <w:pPr>
        <w:pStyle w:val="NumerosPR"/>
        <w:numPr>
          <w:ilvl w:val="1"/>
          <w:numId w:val="6"/>
        </w:numPr>
        <w:spacing w:before="120" w:after="0" w:line="240" w:lineRule="auto"/>
        <w:rPr>
          <w:rFonts w:cs="Times New Roman"/>
          <w:color w:val="auto"/>
          <w:szCs w:val="24"/>
        </w:rPr>
      </w:pPr>
      <w:r w:rsidRPr="00DD2E82">
        <w:rPr>
          <w:rFonts w:cs="Times New Roman"/>
          <w:color w:val="auto"/>
          <w:szCs w:val="24"/>
        </w:rPr>
        <w:t>Comprobaciones realizadas al finalizar el proces</w:t>
      </w:r>
      <w:r w:rsidR="00C538BC" w:rsidRPr="00DD2E82">
        <w:rPr>
          <w:rFonts w:cs="Times New Roman"/>
          <w:color w:val="auto"/>
          <w:szCs w:val="24"/>
        </w:rPr>
        <w:t>o de asignación.</w:t>
      </w:r>
    </w:p>
    <w:p w14:paraId="467BEEF2" w14:textId="77777777" w:rsidR="00243788" w:rsidRDefault="00243788" w:rsidP="004E2258">
      <w:pPr>
        <w:pStyle w:val="TextonormalREE"/>
        <w:spacing w:before="120" w:after="0" w:line="240" w:lineRule="auto"/>
        <w:ind w:left="227"/>
      </w:pPr>
      <w:r>
        <w:t>Una vez finalizado el proceso de asignación, se realizan las siguientes comprobaciones de redondeo y asignación que pueden alterar ligeramente el resultado de la asignación derivado de la aplicación directa del algoritmo:</w:t>
      </w:r>
    </w:p>
    <w:p w14:paraId="1B8AA2BE" w14:textId="77777777" w:rsidR="00243788" w:rsidRDefault="00243788" w:rsidP="00DD1FFF">
      <w:pPr>
        <w:pStyle w:val="TextonormalREE"/>
        <w:numPr>
          <w:ilvl w:val="0"/>
          <w:numId w:val="23"/>
        </w:numPr>
        <w:spacing w:before="120" w:after="0" w:line="240" w:lineRule="auto"/>
      </w:pPr>
      <w:r>
        <w:t>Asignación indivisible: A aquellos bloques indivisibles asignados a los que les quede por asignar banda, en un único sentido (a subir o a bajar, pero no en ambos), por debajo de un valor determinado (actualmente 2 MW) se les asigna esta banda pendiente.</w:t>
      </w:r>
    </w:p>
    <w:p w14:paraId="30920AEC" w14:textId="71D1BDED" w:rsidR="00243788" w:rsidRDefault="00243788" w:rsidP="00DD1FFF">
      <w:pPr>
        <w:pStyle w:val="TextonormalREE"/>
        <w:numPr>
          <w:ilvl w:val="0"/>
          <w:numId w:val="23"/>
        </w:numPr>
        <w:spacing w:before="120" w:after="0" w:line="240" w:lineRule="auto"/>
      </w:pPr>
      <w:r>
        <w:t>Rechazo por asignación mínima: A aquellas ofertas a las que se les ha asignado banda en un único sentido (a subir o a bajar</w:t>
      </w:r>
      <w:r w:rsidR="007063A8">
        <w:t>,</w:t>
      </w:r>
      <w:r>
        <w:t xml:space="preserve"> pero no en ambos), por debajo de un determinado valor mínimo (actualmente 1 MW), son eliminadas de la asignación.</w:t>
      </w:r>
    </w:p>
    <w:p w14:paraId="1F3ABFF9" w14:textId="10747EEC" w:rsidR="00E8731A" w:rsidRPr="00AD604D" w:rsidRDefault="00243788" w:rsidP="00650C3E">
      <w:pPr>
        <w:pStyle w:val="TextonormalREE"/>
      </w:pPr>
      <w:r w:rsidRPr="00BB079C">
        <w:t>Redondeo de asignación: Las bandas asignadas son redondeada</w:t>
      </w:r>
      <w:r w:rsidR="00BB079C" w:rsidRPr="00BB079C">
        <w:t xml:space="preserve">s para obtener números enteros. </w:t>
      </w:r>
      <w:r w:rsidRPr="00BB079C">
        <w:t>El redondeo se hace al valor entero más próximo</w:t>
      </w:r>
      <w:r>
        <w:t>.</w:t>
      </w:r>
      <w:r w:rsidR="009C3E12" w:rsidRPr="5F2EC881">
        <w:rPr>
          <w:highlight w:val="yellow"/>
        </w:rPr>
        <w:br w:type="page"/>
      </w:r>
    </w:p>
    <w:p w14:paraId="2BE36523" w14:textId="3220FF3B" w:rsidR="00775BDF" w:rsidRDefault="00775BDF" w:rsidP="00775BDF">
      <w:pPr>
        <w:pStyle w:val="TtuloREE"/>
        <w:numPr>
          <w:ilvl w:val="0"/>
          <w:numId w:val="0"/>
        </w:numPr>
        <w:ind w:left="357"/>
      </w:pPr>
      <w:bookmarkStart w:id="208" w:name="_Toc516729511"/>
      <w:r w:rsidRPr="00AD604D">
        <w:t>ANEXO II</w:t>
      </w:r>
      <w:r>
        <w:t>.</w:t>
      </w:r>
      <w:r w:rsidRPr="00AD604D">
        <w:t xml:space="preserve"> </w:t>
      </w:r>
      <w:r>
        <w:t>Descripción técnica</w:t>
      </w:r>
      <w:r w:rsidRPr="00AD604D">
        <w:t xml:space="preserve"> de la </w:t>
      </w:r>
      <w:r w:rsidR="00213610">
        <w:t>R</w:t>
      </w:r>
      <w:r w:rsidRPr="00AD604D">
        <w:t xml:space="preserve">egulación </w:t>
      </w:r>
      <w:r w:rsidR="00213610">
        <w:t>C</w:t>
      </w:r>
      <w:r>
        <w:t>ompartida del Sistema Peninsular</w:t>
      </w:r>
      <w:r w:rsidR="00213610">
        <w:t xml:space="preserve"> (RCP)</w:t>
      </w:r>
    </w:p>
    <w:p w14:paraId="4DABB399" w14:textId="77777777" w:rsidR="00775BDF" w:rsidRDefault="00775BDF" w:rsidP="00775BDF">
      <w:pPr>
        <w:pStyle w:val="TtuloREE"/>
        <w:numPr>
          <w:ilvl w:val="0"/>
          <w:numId w:val="8"/>
        </w:numPr>
      </w:pPr>
      <w:r w:rsidRPr="00AD604D">
        <w:t xml:space="preserve">Introducción </w:t>
      </w:r>
    </w:p>
    <w:p w14:paraId="4F15E426" w14:textId="77777777" w:rsidR="00775BDF" w:rsidRDefault="00775BDF" w:rsidP="00775BDF">
      <w:pPr>
        <w:pStyle w:val="TextonormalREE"/>
      </w:pPr>
      <w:r w:rsidRPr="00AD604D">
        <w:t xml:space="preserve">El correcto funcionamiento de los sistemas eléctricos interconectados, desde el punto de vista de la seguridad y la fiabilidad de la operación, exige una adecuada coordinación de su regulación frecuencia-potencia. </w:t>
      </w:r>
    </w:p>
    <w:p w14:paraId="15DE7168" w14:textId="77777777" w:rsidR="00775BDF" w:rsidRDefault="00775BDF" w:rsidP="00775BDF">
      <w:pPr>
        <w:pStyle w:val="TextonormalREE"/>
      </w:pPr>
      <w:r w:rsidRPr="00AD604D">
        <w:t>La regulación secundaria forma parte de los sistemas automáticos de control frecuencia- potencia.</w:t>
      </w:r>
    </w:p>
    <w:p w14:paraId="11B14FF7" w14:textId="77777777" w:rsidR="00775BDF" w:rsidRDefault="00775BDF" w:rsidP="00775BDF">
      <w:pPr>
        <w:pStyle w:val="TextonormalREE"/>
      </w:pPr>
      <w:r w:rsidRPr="00AD604D">
        <w:t xml:space="preserve">El sistema eléctrico español forma parte de la red síncrona europea continental y, por tanto, está obligado a cumplir los requisitos establecidos por </w:t>
      </w:r>
      <w:r>
        <w:t>la normativa europea y la acordada por todos los TSO que pertenecen a la red síncrona de Europa Continental</w:t>
      </w:r>
      <w:r w:rsidRPr="00AD604D">
        <w:t xml:space="preserve">. </w:t>
      </w:r>
    </w:p>
    <w:p w14:paraId="5A557E83" w14:textId="77777777" w:rsidR="00432AB0" w:rsidRDefault="00775BDF" w:rsidP="00775BDF">
      <w:pPr>
        <w:pStyle w:val="TextonormalREE"/>
      </w:pPr>
      <w:r w:rsidRPr="00AD604D">
        <w:t>El objetivo de la regulación secundaria es, tras un incidente, devolver la frecuencia y los intercambios con otros sistemas a los valores de consigna restaurando la reserva primaria utilizada</w:t>
      </w:r>
      <w:r w:rsidR="00AF3B82">
        <w:t>, teniendo en cuenta asimismo las consignas recibidas de la plataforma europea de compensación de desequilibrios en tiempo real para evitar activaciones en sentido contrario en distintos bloques de control</w:t>
      </w:r>
      <w:r>
        <w:t>.</w:t>
      </w:r>
      <w:r w:rsidR="00416BEC" w:rsidRPr="00AD604D">
        <w:t xml:space="preserve"> </w:t>
      </w:r>
    </w:p>
    <w:p w14:paraId="1CE341E2" w14:textId="49EA721C" w:rsidR="00775BDF" w:rsidRDefault="00775BDF" w:rsidP="00775BDF">
      <w:pPr>
        <w:pStyle w:val="TextonormalREE"/>
      </w:pPr>
      <w:r w:rsidRPr="00AD604D">
        <w:t xml:space="preserve">Para ello el sistema de regulación genera las señales de control adecuadas para modificar el </w:t>
      </w:r>
      <w:r w:rsidR="009F1287">
        <w:t>punto de funcionamiento</w:t>
      </w:r>
      <w:r w:rsidRPr="00AD604D">
        <w:t xml:space="preserve"> de l</w:t>
      </w:r>
      <w:r w:rsidR="009F1287">
        <w:t>a</w:t>
      </w:r>
      <w:r w:rsidRPr="00AD604D">
        <w:t xml:space="preserve">s </w:t>
      </w:r>
      <w:r w:rsidR="009F1287">
        <w:t>unidades</w:t>
      </w:r>
      <w:r w:rsidRPr="00AD604D">
        <w:t xml:space="preserve"> conectad</w:t>
      </w:r>
      <w:r w:rsidR="009F1287">
        <w:t>a</w:t>
      </w:r>
      <w:r w:rsidRPr="00AD604D">
        <w:t xml:space="preserve">s a él de forma que: </w:t>
      </w:r>
    </w:p>
    <w:p w14:paraId="556329DB" w14:textId="77777777" w:rsidR="00775BDF" w:rsidRDefault="00EB3143" w:rsidP="00775BDF">
      <w:pPr>
        <w:pStyle w:val="TextoVieta"/>
      </w:pPr>
      <w:r w:rsidRPr="00AD604D">
        <w:t>El valor de los intercambios de potencia con otros sistemas se mantenga en el valor programado</w:t>
      </w:r>
      <w:r w:rsidR="00AF3B82">
        <w:t>,</w:t>
      </w:r>
      <w:r>
        <w:t xml:space="preserve"> </w:t>
      </w:r>
      <w:r w:rsidR="00AF3B82">
        <w:t>incorporando en su caso las correcciones que resulten del proceso europeo de compensación de desequilibrios (</w:t>
      </w:r>
      <w:proofErr w:type="spellStart"/>
      <w:r w:rsidR="00AF3B82">
        <w:rPr>
          <w:i/>
        </w:rPr>
        <w:t>Imbalance</w:t>
      </w:r>
      <w:proofErr w:type="spellEnd"/>
      <w:r w:rsidR="00AF3B82">
        <w:rPr>
          <w:i/>
        </w:rPr>
        <w:t xml:space="preserve"> </w:t>
      </w:r>
      <w:proofErr w:type="spellStart"/>
      <w:r w:rsidR="00AF3B82">
        <w:rPr>
          <w:i/>
        </w:rPr>
        <w:t>Netting</w:t>
      </w:r>
      <w:proofErr w:type="spellEnd"/>
      <w:r w:rsidR="00AF3B82">
        <w:t>)</w:t>
      </w:r>
      <w:r w:rsidR="00416BEC" w:rsidRPr="00AD604D">
        <w:t xml:space="preserve">. </w:t>
      </w:r>
    </w:p>
    <w:p w14:paraId="58499D95" w14:textId="77777777" w:rsidR="00775BDF" w:rsidRDefault="00775BDF" w:rsidP="00775BDF">
      <w:pPr>
        <w:pStyle w:val="TextoVieta"/>
      </w:pPr>
      <w:r w:rsidRPr="00AD604D">
        <w:t xml:space="preserve">El valor de frecuencia del sistema se mantenga en su valor de consigna, común y único en la red síncrona interconectada de Europa Continental. </w:t>
      </w:r>
    </w:p>
    <w:p w14:paraId="1B2F53F8" w14:textId="77777777" w:rsidR="00775BDF" w:rsidRDefault="00775BDF" w:rsidP="00775BDF">
      <w:pPr>
        <w:pStyle w:val="TextonormalREE"/>
      </w:pPr>
      <w:r w:rsidRPr="00AD604D">
        <w:t xml:space="preserve">El cumplimiento de los objetivos anteriores es equivalente a mantener el equilibrio generación-demanda del sistema interconectado. </w:t>
      </w:r>
    </w:p>
    <w:p w14:paraId="01B507B8" w14:textId="77777777" w:rsidR="00775BDF" w:rsidRDefault="00775BDF" w:rsidP="00775BDF">
      <w:pPr>
        <w:pStyle w:val="TextonormalREE"/>
      </w:pPr>
      <w:r>
        <w:t>En este Sistema de Regulación, el conjunto de la reserva rodante asignada es compartido por todas las empresas en orden a:</w:t>
      </w:r>
    </w:p>
    <w:p w14:paraId="18F5E148" w14:textId="77777777" w:rsidR="00B11704" w:rsidRDefault="00775BDF" w:rsidP="00EB3143">
      <w:pPr>
        <w:pStyle w:val="TextoVieta"/>
        <w:suppressAutoHyphens w:val="0"/>
        <w:spacing w:after="100"/>
      </w:pPr>
      <w:r>
        <w:t xml:space="preserve">La distribución equitativa entre las zonas de regulación, en función de su reserva rodante asignada, de las obligaciones de regulación con respecto a desvíos con Francia y Portugal </w:t>
      </w:r>
      <w:r w:rsidR="00AF3B82">
        <w:t xml:space="preserve">(compensados, en su caso, de acuerdo con las consignas recibidas de la plataforma europea de compensación de desequilibrios) </w:t>
      </w:r>
      <w:r w:rsidR="00B11704">
        <w:t>y variaciones de frecuencia.</w:t>
      </w:r>
    </w:p>
    <w:p w14:paraId="7123A1F8" w14:textId="42287975" w:rsidR="00775BDF" w:rsidRDefault="00775BDF" w:rsidP="00775BDF">
      <w:pPr>
        <w:pStyle w:val="TextoVieta"/>
        <w:suppressAutoHyphens w:val="0"/>
        <w:spacing w:after="100"/>
      </w:pPr>
      <w:r>
        <w:t xml:space="preserve">La utilización de las reservas de </w:t>
      </w:r>
      <w:r w:rsidR="009F1287">
        <w:t xml:space="preserve">potencia </w:t>
      </w:r>
      <w:r>
        <w:t>del conjunto de las empresas de forma que se puedan solventar eficazmente los desequilibrios bruscos producción - consumo.</w:t>
      </w:r>
    </w:p>
    <w:p w14:paraId="7F0995AF" w14:textId="77777777" w:rsidR="00775BDF" w:rsidRDefault="00775BDF" w:rsidP="00775BDF">
      <w:pPr>
        <w:pStyle w:val="TextonormalREE"/>
      </w:pPr>
      <w:r>
        <w:t>Para realizar esta función de la Regulación Compartida, RED ELÉCTRICA coordina directamente a los reguladores de zona, actuando de “Regulador Maestro”, es decir, de repartidor de señal de regulación, y transmitiendo a los diversos reguladores de zona los valores de potencia que deben aportar a la Regulación Compartida, de acuerdo con los factores de participación resultantes de la asignación de reservas en el mercado de la regulación secundaria. A su vez, genera los resultados del servicio utilizados para la liquidación del mismo.</w:t>
      </w:r>
    </w:p>
    <w:p w14:paraId="2DC05EAD" w14:textId="77777777" w:rsidR="00775BDF" w:rsidRDefault="00775BDF" w:rsidP="00775BDF">
      <w:pPr>
        <w:pStyle w:val="TextonormalREE"/>
      </w:pPr>
      <w:r>
        <w:t>RED ELÉCTRICA realiza su labor de “Regulador Maestro” desde su equipo regulador en el Centro de Control del CECOEL. Cuando éste no está disponible, el Centro de Control 2 de Red Eléctrica asume la función de “Regulador Maestro”, actuando como respaldo del sistema.</w:t>
      </w:r>
    </w:p>
    <w:p w14:paraId="47FCCF51" w14:textId="77777777" w:rsidR="00775BDF" w:rsidRDefault="00775BDF" w:rsidP="00775BDF">
      <w:pPr>
        <w:pStyle w:val="TtuloREE"/>
        <w:numPr>
          <w:ilvl w:val="0"/>
          <w:numId w:val="8"/>
        </w:numPr>
      </w:pPr>
      <w:r w:rsidRPr="00AD604D" w:rsidDel="00D9764E">
        <w:t xml:space="preserve"> </w:t>
      </w:r>
      <w:bookmarkStart w:id="209" w:name="_Toc516729509"/>
      <w:r>
        <w:t>Definiciones</w:t>
      </w:r>
      <w:bookmarkEnd w:id="209"/>
    </w:p>
    <w:p w14:paraId="48AA204E" w14:textId="77777777" w:rsidR="00775BDF" w:rsidRDefault="00775BDF" w:rsidP="00775BDF">
      <w:pPr>
        <w:pStyle w:val="TextonormalREE"/>
      </w:pPr>
      <w:r w:rsidRPr="00214FA7">
        <w:rPr>
          <w:b/>
        </w:rPr>
        <w:t>RCP:</w:t>
      </w:r>
      <w:r>
        <w:t xml:space="preserve"> Regulación Compartida Peninsular.</w:t>
      </w:r>
    </w:p>
    <w:p w14:paraId="41A62DEC" w14:textId="25C85CD1" w:rsidR="00775BDF" w:rsidRDefault="00775BDF" w:rsidP="00775BDF">
      <w:pPr>
        <w:pStyle w:val="TextonormalREE"/>
      </w:pPr>
      <w:r w:rsidRPr="00214FA7">
        <w:rPr>
          <w:b/>
        </w:rPr>
        <w:t xml:space="preserve">Regulador </w:t>
      </w:r>
      <w:r w:rsidR="007232C2">
        <w:rPr>
          <w:b/>
        </w:rPr>
        <w:t>m</w:t>
      </w:r>
      <w:r w:rsidRPr="00214FA7">
        <w:rPr>
          <w:b/>
        </w:rPr>
        <w:t>aestro:</w:t>
      </w:r>
      <w:r>
        <w:t xml:space="preserve"> Sistema de control de energía que recibe las señales básicas de la regulación compartida y genera el requerimiento de control de cada zona, así como los resultados utilizados para la liquidación del servicio.</w:t>
      </w:r>
    </w:p>
    <w:p w14:paraId="1F3C8B8E" w14:textId="4EE56F7A" w:rsidR="00775BDF" w:rsidRDefault="00775BDF" w:rsidP="00775BDF">
      <w:pPr>
        <w:pStyle w:val="TextonormalREE"/>
      </w:pPr>
      <w:r w:rsidRPr="00214FA7">
        <w:rPr>
          <w:b/>
        </w:rPr>
        <w:t xml:space="preserve">Regulador de </w:t>
      </w:r>
      <w:r w:rsidR="007232C2">
        <w:rPr>
          <w:b/>
        </w:rPr>
        <w:t>z</w:t>
      </w:r>
      <w:r w:rsidRPr="00214FA7">
        <w:rPr>
          <w:b/>
        </w:rPr>
        <w:t>ona:</w:t>
      </w:r>
      <w:r>
        <w:t xml:space="preserve"> Sistema de control de energía que, recibiendo el requerimiento de control del regulador maestro, controla la generación </w:t>
      </w:r>
      <w:r w:rsidR="009F1287">
        <w:t xml:space="preserve">o el consumo </w:t>
      </w:r>
      <w:r>
        <w:t>de l</w:t>
      </w:r>
      <w:r w:rsidR="009F1287">
        <w:t>a</w:t>
      </w:r>
      <w:r>
        <w:t xml:space="preserve">s </w:t>
      </w:r>
      <w:r w:rsidR="009F1287">
        <w:t>unidades</w:t>
      </w:r>
      <w:r>
        <w:t xml:space="preserve"> incluid</w:t>
      </w:r>
      <w:r w:rsidR="009F1287">
        <w:t>a</w:t>
      </w:r>
      <w:r>
        <w:t>s en su zona.</w:t>
      </w:r>
    </w:p>
    <w:p w14:paraId="735DE09D" w14:textId="6BBF042D" w:rsidR="00775BDF" w:rsidRDefault="00775BDF" w:rsidP="00775BDF">
      <w:pPr>
        <w:pStyle w:val="TextonormalREE"/>
      </w:pPr>
      <w:r w:rsidRPr="00214FA7">
        <w:rPr>
          <w:b/>
        </w:rPr>
        <w:t xml:space="preserve">Control </w:t>
      </w:r>
      <w:r w:rsidR="007232C2">
        <w:rPr>
          <w:b/>
        </w:rPr>
        <w:t>a</w:t>
      </w:r>
      <w:r w:rsidRPr="00214FA7">
        <w:rPr>
          <w:b/>
        </w:rPr>
        <w:t xml:space="preserve">utomático de </w:t>
      </w:r>
      <w:r w:rsidR="007232C2">
        <w:rPr>
          <w:b/>
        </w:rPr>
        <w:t>g</w:t>
      </w:r>
      <w:r w:rsidRPr="00214FA7">
        <w:rPr>
          <w:b/>
        </w:rPr>
        <w:t>eneración (AGC):</w:t>
      </w:r>
      <w:r>
        <w:t xml:space="preserve"> Función software utilizada por los reguladores de zona para realizar el control frecuencia – potencia, es decir, para ajustar de forma automática </w:t>
      </w:r>
      <w:r w:rsidR="009F1287">
        <w:t xml:space="preserve">el punto de funcionamiento de sus unidades </w:t>
      </w:r>
      <w:r>
        <w:t>en función de unas consignas de potencia y frecuencia, anulando su error de control de área.</w:t>
      </w:r>
    </w:p>
    <w:p w14:paraId="737EE908" w14:textId="6718CA0D" w:rsidR="00775BDF" w:rsidRDefault="00775BDF" w:rsidP="00775BDF">
      <w:pPr>
        <w:pStyle w:val="TextonormalREE"/>
      </w:pPr>
      <w:r w:rsidRPr="00214FA7">
        <w:rPr>
          <w:b/>
        </w:rPr>
        <w:t xml:space="preserve">Error de </w:t>
      </w:r>
      <w:r w:rsidR="007232C2">
        <w:rPr>
          <w:b/>
        </w:rPr>
        <w:t>c</w:t>
      </w:r>
      <w:r w:rsidRPr="00214FA7">
        <w:rPr>
          <w:b/>
        </w:rPr>
        <w:t xml:space="preserve">ontrol de </w:t>
      </w:r>
      <w:r w:rsidR="007232C2">
        <w:rPr>
          <w:b/>
        </w:rPr>
        <w:t>á</w:t>
      </w:r>
      <w:r w:rsidRPr="00214FA7">
        <w:rPr>
          <w:b/>
        </w:rPr>
        <w:t xml:space="preserve">rea de la </w:t>
      </w:r>
      <w:r w:rsidR="007232C2">
        <w:rPr>
          <w:b/>
        </w:rPr>
        <w:t>z</w:t>
      </w:r>
      <w:r w:rsidRPr="00214FA7">
        <w:rPr>
          <w:b/>
        </w:rPr>
        <w:t>ona (ACE):</w:t>
      </w:r>
      <w:r>
        <w:t xml:space="preserve"> Desvío, expresado en magnitudes de potencia, de los valores de potencia </w:t>
      </w:r>
      <w:r w:rsidR="009F1287">
        <w:t xml:space="preserve">neta </w:t>
      </w:r>
      <w:r>
        <w:t>y frecuencia respecto a las consignas de una zona de regulación.</w:t>
      </w:r>
    </w:p>
    <w:p w14:paraId="66BEDDCD" w14:textId="1C5C82B2" w:rsidR="00775BDF" w:rsidRDefault="00775BDF" w:rsidP="00775BDF">
      <w:pPr>
        <w:pStyle w:val="TextonormalREE"/>
      </w:pPr>
      <w:r w:rsidRPr="00214FA7">
        <w:rPr>
          <w:b/>
        </w:rPr>
        <w:t xml:space="preserve">Generación </w:t>
      </w:r>
      <w:r w:rsidR="009F1287">
        <w:rPr>
          <w:b/>
        </w:rPr>
        <w:t xml:space="preserve">o consumo </w:t>
      </w:r>
      <w:r w:rsidRPr="00214FA7">
        <w:rPr>
          <w:b/>
        </w:rPr>
        <w:t xml:space="preserve">de la </w:t>
      </w:r>
      <w:r w:rsidR="007232C2">
        <w:rPr>
          <w:b/>
        </w:rPr>
        <w:t>z</w:t>
      </w:r>
      <w:r w:rsidRPr="00214FA7">
        <w:rPr>
          <w:b/>
        </w:rPr>
        <w:t>ona (PI):</w:t>
      </w:r>
      <w:r>
        <w:t xml:space="preserve"> Valor instantáneo del total de las potencias netas </w:t>
      </w:r>
      <w:r w:rsidR="009F1287">
        <w:t xml:space="preserve">de cada una de las unidades </w:t>
      </w:r>
      <w:r>
        <w:t>pertenecientes a una zona de regulación.</w:t>
      </w:r>
    </w:p>
    <w:p w14:paraId="434FF217" w14:textId="53E2180B" w:rsidR="00775BDF" w:rsidRDefault="00775BDF" w:rsidP="00775BDF">
      <w:pPr>
        <w:pStyle w:val="TextonormalREE"/>
      </w:pPr>
      <w:r w:rsidRPr="00214FA7">
        <w:rPr>
          <w:b/>
        </w:rPr>
        <w:t xml:space="preserve">Programa de </w:t>
      </w:r>
      <w:r w:rsidR="009F1287">
        <w:rPr>
          <w:b/>
        </w:rPr>
        <w:t>g</w:t>
      </w:r>
      <w:r w:rsidRPr="00214FA7">
        <w:rPr>
          <w:b/>
        </w:rPr>
        <w:t>eneración</w:t>
      </w:r>
      <w:r w:rsidR="009F1287">
        <w:rPr>
          <w:b/>
        </w:rPr>
        <w:t xml:space="preserve"> o consumo</w:t>
      </w:r>
      <w:r w:rsidRPr="00214FA7">
        <w:rPr>
          <w:b/>
        </w:rPr>
        <w:t xml:space="preserve"> de la </w:t>
      </w:r>
      <w:r w:rsidR="007232C2">
        <w:rPr>
          <w:b/>
        </w:rPr>
        <w:t>z</w:t>
      </w:r>
      <w:r w:rsidRPr="00214FA7">
        <w:rPr>
          <w:b/>
        </w:rPr>
        <w:t>ona (NSI):</w:t>
      </w:r>
      <w:r>
        <w:t xml:space="preserve"> Valor instantáneo del total de </w:t>
      </w:r>
      <w:r w:rsidR="00F02C1E">
        <w:t xml:space="preserve">potencia </w:t>
      </w:r>
      <w:r>
        <w:t xml:space="preserve">activa neta que corresponde a la suma del programa </w:t>
      </w:r>
      <w:ins w:id="210" w:author="Red Eléctrica" w:date="2021-03-30T12:10:00Z">
        <w:r w:rsidR="00F030C9">
          <w:t xml:space="preserve">cuarto </w:t>
        </w:r>
      </w:ins>
      <w:r>
        <w:t>horario de las unidades de generación</w:t>
      </w:r>
      <w:r w:rsidR="00F02C1E">
        <w:t>, almacenamiento o consumo</w:t>
      </w:r>
      <w:r>
        <w:t xml:space="preserve"> pertenecientes a una zona de regulación.</w:t>
      </w:r>
    </w:p>
    <w:p w14:paraId="6D07366B" w14:textId="5A718C06" w:rsidR="00775BDF" w:rsidRDefault="00775BDF" w:rsidP="00775BDF">
      <w:pPr>
        <w:pStyle w:val="TextonormalREE"/>
      </w:pPr>
      <w:r w:rsidRPr="00214FA7">
        <w:rPr>
          <w:b/>
        </w:rPr>
        <w:t xml:space="preserve">Desvío de </w:t>
      </w:r>
      <w:r w:rsidR="00F02C1E">
        <w:rPr>
          <w:b/>
        </w:rPr>
        <w:t>g</w:t>
      </w:r>
      <w:r w:rsidRPr="00214FA7">
        <w:rPr>
          <w:b/>
        </w:rPr>
        <w:t xml:space="preserve">eneración </w:t>
      </w:r>
      <w:r w:rsidR="00F02C1E">
        <w:rPr>
          <w:b/>
        </w:rPr>
        <w:t xml:space="preserve">o consumo </w:t>
      </w:r>
      <w:r w:rsidRPr="00214FA7">
        <w:rPr>
          <w:b/>
        </w:rPr>
        <w:t xml:space="preserve">de la </w:t>
      </w:r>
      <w:r w:rsidR="007232C2">
        <w:rPr>
          <w:b/>
        </w:rPr>
        <w:t>z</w:t>
      </w:r>
      <w:r w:rsidRPr="00214FA7">
        <w:rPr>
          <w:b/>
        </w:rPr>
        <w:t>ona (NID):</w:t>
      </w:r>
      <w:r>
        <w:t xml:space="preserve"> Diferencia entre el valor del programa de generación </w:t>
      </w:r>
      <w:r w:rsidR="00F02C1E">
        <w:t xml:space="preserve">o consumo </w:t>
      </w:r>
      <w:r>
        <w:t xml:space="preserve">y la </w:t>
      </w:r>
      <w:r w:rsidR="00F02C1E">
        <w:t xml:space="preserve">potencia </w:t>
      </w:r>
      <w:r>
        <w:t>activa neta real de una zona de regulación.</w:t>
      </w:r>
    </w:p>
    <w:p w14:paraId="48BF8D73" w14:textId="68D0F0FD" w:rsidR="00775BDF" w:rsidRDefault="000A6996" w:rsidP="00775BDF">
      <w:pPr>
        <w:pStyle w:val="TextonormalREE"/>
      </w:pPr>
      <w:r>
        <w:rPr>
          <w:b/>
        </w:rPr>
        <w:t xml:space="preserve">Potencia de </w:t>
      </w:r>
      <w:r w:rsidR="007232C2">
        <w:rPr>
          <w:b/>
        </w:rPr>
        <w:t>g</w:t>
      </w:r>
      <w:r w:rsidR="00775BDF" w:rsidRPr="00214FA7">
        <w:rPr>
          <w:b/>
        </w:rPr>
        <w:t xml:space="preserve">eneración </w:t>
      </w:r>
      <w:r w:rsidR="00F02C1E">
        <w:rPr>
          <w:b/>
        </w:rPr>
        <w:t xml:space="preserve">o consumo </w:t>
      </w:r>
      <w:r w:rsidR="00775BDF" w:rsidRPr="00214FA7">
        <w:rPr>
          <w:b/>
        </w:rPr>
        <w:t xml:space="preserve">en </w:t>
      </w:r>
      <w:r w:rsidR="007232C2">
        <w:rPr>
          <w:b/>
        </w:rPr>
        <w:t>c</w:t>
      </w:r>
      <w:r w:rsidR="00775BDF" w:rsidRPr="00214FA7">
        <w:rPr>
          <w:b/>
        </w:rPr>
        <w:t xml:space="preserve">ontrol de la </w:t>
      </w:r>
      <w:r w:rsidR="007232C2">
        <w:rPr>
          <w:b/>
        </w:rPr>
        <w:t>z</w:t>
      </w:r>
      <w:r w:rsidR="00775BDF" w:rsidRPr="00214FA7">
        <w:rPr>
          <w:b/>
        </w:rPr>
        <w:t>ona (PGC):</w:t>
      </w:r>
      <w:r w:rsidR="00775BDF">
        <w:t xml:space="preserve"> Valor instantáneo de la suma de</w:t>
      </w:r>
      <w:r w:rsidR="00F02C1E">
        <w:t>l</w:t>
      </w:r>
      <w:r w:rsidR="00775BDF">
        <w:t xml:space="preserve"> </w:t>
      </w:r>
      <w:r w:rsidR="00F02C1E">
        <w:t xml:space="preserve">consumo o </w:t>
      </w:r>
      <w:r w:rsidR="00775BDF">
        <w:t>la generación neta activa que está bajo el control del AGC de una zona de regulación.</w:t>
      </w:r>
    </w:p>
    <w:p w14:paraId="77A241E0" w14:textId="57DD5B87" w:rsidR="00775BDF" w:rsidRDefault="00775BDF" w:rsidP="00775BDF">
      <w:pPr>
        <w:pStyle w:val="TextonormalREE"/>
      </w:pPr>
      <w:r w:rsidRPr="00214FA7">
        <w:rPr>
          <w:b/>
        </w:rPr>
        <w:t xml:space="preserve">Desvío del </w:t>
      </w:r>
      <w:r w:rsidR="005C0CC0">
        <w:rPr>
          <w:b/>
        </w:rPr>
        <w:t>i</w:t>
      </w:r>
      <w:r w:rsidRPr="00214FA7">
        <w:rPr>
          <w:b/>
        </w:rPr>
        <w:t xml:space="preserve">ntercambio </w:t>
      </w:r>
      <w:r w:rsidR="005C0CC0">
        <w:rPr>
          <w:b/>
        </w:rPr>
        <w:t>n</w:t>
      </w:r>
      <w:r w:rsidRPr="00214FA7">
        <w:rPr>
          <w:b/>
        </w:rPr>
        <w:t xml:space="preserve">eto de </w:t>
      </w:r>
      <w:r w:rsidR="005C0CC0">
        <w:rPr>
          <w:b/>
        </w:rPr>
        <w:t>r</w:t>
      </w:r>
      <w:r w:rsidRPr="00214FA7">
        <w:rPr>
          <w:b/>
        </w:rPr>
        <w:t xml:space="preserve">egulación </w:t>
      </w:r>
      <w:r w:rsidR="00A54A53">
        <w:rPr>
          <w:b/>
        </w:rPr>
        <w:t>p</w:t>
      </w:r>
      <w:r w:rsidRPr="00214FA7">
        <w:rPr>
          <w:b/>
        </w:rPr>
        <w:t>eninsular (NIDR):</w:t>
      </w:r>
      <w:r>
        <w:t xml:space="preserve"> Desvío del intercambio neto respecto al programado entre el sistema eléctrico español peninsular y los sistemas francés y portugués.</w:t>
      </w:r>
    </w:p>
    <w:p w14:paraId="26C62B0F" w14:textId="190CA00A" w:rsidR="00775BDF" w:rsidRDefault="00775BDF" w:rsidP="00775BDF">
      <w:pPr>
        <w:pStyle w:val="TextonormalREE"/>
      </w:pPr>
      <w:r w:rsidRPr="00214FA7">
        <w:rPr>
          <w:b/>
        </w:rPr>
        <w:t xml:space="preserve">Requerimiento </w:t>
      </w:r>
      <w:r w:rsidR="00A54A53">
        <w:rPr>
          <w:b/>
        </w:rPr>
        <w:t>t</w:t>
      </w:r>
      <w:r w:rsidRPr="00214FA7">
        <w:rPr>
          <w:b/>
        </w:rPr>
        <w:t xml:space="preserve">otal de la </w:t>
      </w:r>
      <w:r w:rsidR="00A54A53">
        <w:rPr>
          <w:b/>
        </w:rPr>
        <w:t>r</w:t>
      </w:r>
      <w:r w:rsidRPr="00214FA7">
        <w:rPr>
          <w:b/>
        </w:rPr>
        <w:t xml:space="preserve">egulación </w:t>
      </w:r>
      <w:r w:rsidR="00A54A53">
        <w:rPr>
          <w:b/>
        </w:rPr>
        <w:t>p</w:t>
      </w:r>
      <w:r w:rsidRPr="00214FA7">
        <w:rPr>
          <w:b/>
        </w:rPr>
        <w:t>eninsular (PRR):</w:t>
      </w:r>
      <w:r>
        <w:t xml:space="preserve"> Potencia adicional que el regulador maestro requerirá al total de las zonas de regulación para anular el desvío del intercambio neto de regulación peninsular.</w:t>
      </w:r>
    </w:p>
    <w:p w14:paraId="1B6E9B85" w14:textId="67FD6908" w:rsidR="00775BDF" w:rsidRDefault="00775BDF" w:rsidP="00775BDF">
      <w:pPr>
        <w:pStyle w:val="TextonormalREE"/>
      </w:pPr>
      <w:r w:rsidRPr="00214FA7">
        <w:rPr>
          <w:b/>
        </w:rPr>
        <w:t xml:space="preserve">Contribución </w:t>
      </w:r>
      <w:r w:rsidR="00A54A53">
        <w:rPr>
          <w:b/>
        </w:rPr>
        <w:t>r</w:t>
      </w:r>
      <w:r w:rsidRPr="00214FA7">
        <w:rPr>
          <w:b/>
        </w:rPr>
        <w:t xml:space="preserve">equerida a la </w:t>
      </w:r>
      <w:r w:rsidR="00A54A53">
        <w:rPr>
          <w:b/>
        </w:rPr>
        <w:t>r</w:t>
      </w:r>
      <w:r w:rsidRPr="00214FA7">
        <w:rPr>
          <w:b/>
        </w:rPr>
        <w:t>egulación (CRR):</w:t>
      </w:r>
      <w:r>
        <w:t xml:space="preserve"> Cantidad de potencia requerida por el regulador maestro a cada uno de los reguladores de zona para anular el desvío del intercambio neto de regulación peninsular.</w:t>
      </w:r>
    </w:p>
    <w:p w14:paraId="7D50F236" w14:textId="77777777" w:rsidR="00775BDF" w:rsidRDefault="00775BDF" w:rsidP="00775BDF">
      <w:pPr>
        <w:pStyle w:val="TextonormalREE"/>
      </w:pPr>
      <w:r w:rsidRPr="00214FA7">
        <w:rPr>
          <w:b/>
        </w:rPr>
        <w:t>Reserva secundaria de regulación:</w:t>
      </w:r>
      <w:r>
        <w:t xml:space="preserve"> Potencia activa a subir y a bajar que puede ser movilizada bajo control de una zona de regulación con una constante de tiempo de 100 segundos.</w:t>
      </w:r>
    </w:p>
    <w:p w14:paraId="25690AF6" w14:textId="77777777" w:rsidR="00775BDF" w:rsidRDefault="00775BDF" w:rsidP="00775BDF">
      <w:pPr>
        <w:pStyle w:val="TextonormalREE"/>
      </w:pPr>
      <w:r w:rsidRPr="00214FA7">
        <w:rPr>
          <w:b/>
        </w:rPr>
        <w:t xml:space="preserve">Reserva asignada a las zonas: </w:t>
      </w:r>
      <w:r>
        <w:t xml:space="preserve">Valor de consigna de la reserva secundaria a subir y a bajar que debe aportar una zona de regulación como resultado de los mecanismos de mercado. </w:t>
      </w:r>
    </w:p>
    <w:p w14:paraId="49D65742" w14:textId="77777777" w:rsidR="00775BDF" w:rsidRDefault="00775BDF" w:rsidP="00775BDF">
      <w:pPr>
        <w:pStyle w:val="TextonormalREE"/>
      </w:pPr>
      <w:r w:rsidRPr="00214FA7">
        <w:rPr>
          <w:b/>
        </w:rPr>
        <w:t>ENTSOE-CE:</w:t>
      </w:r>
      <w:r>
        <w:t xml:space="preserve"> Área síncrona interconectada de Europa Continental (CE), integrada en la Red Europea de Gestores de Redes de Transporte de Electricidad (ENTSOE).</w:t>
      </w:r>
    </w:p>
    <w:p w14:paraId="3EDE5B4A" w14:textId="77777777" w:rsidR="00775BDF" w:rsidRDefault="00775BDF" w:rsidP="00775BDF">
      <w:pPr>
        <w:pStyle w:val="TtuloREE"/>
        <w:numPr>
          <w:ilvl w:val="0"/>
          <w:numId w:val="8"/>
        </w:numPr>
      </w:pPr>
      <w:bookmarkStart w:id="211" w:name="_Toc516729510"/>
      <w:r>
        <w:t>Regulador de Zona</w:t>
      </w:r>
      <w:bookmarkEnd w:id="211"/>
    </w:p>
    <w:p w14:paraId="7360F754" w14:textId="77777777" w:rsidR="00775BDF" w:rsidRDefault="00775BDF" w:rsidP="00775BDF">
      <w:pPr>
        <w:pStyle w:val="TextonormalREE"/>
      </w:pPr>
      <w:r>
        <w:t xml:space="preserve">La RCP requiere que tanto el regulador maestro como el de zona permanezcan en comunicación, y realicen las funciones que se les encomiendan. </w:t>
      </w:r>
    </w:p>
    <w:p w14:paraId="69FD3C5C" w14:textId="77777777" w:rsidR="00775BDF" w:rsidRDefault="00775BDF" w:rsidP="00775BDF">
      <w:pPr>
        <w:pStyle w:val="TextonormalREE"/>
      </w:pPr>
      <w:r>
        <w:t>Entre otras, las funciones del regulador de zona son las que se detallan a continuación:</w:t>
      </w:r>
    </w:p>
    <w:p w14:paraId="33019686" w14:textId="77777777" w:rsidR="00775BDF" w:rsidRDefault="00775BDF" w:rsidP="00775BDF">
      <w:pPr>
        <w:pStyle w:val="TextoVieta"/>
        <w:suppressAutoHyphens w:val="0"/>
        <w:spacing w:after="100"/>
        <w:ind w:left="284" w:hanging="284"/>
      </w:pPr>
      <w:r w:rsidRPr="001D7CB8">
        <w:t>Recibir</w:t>
      </w:r>
      <w:r>
        <w:t xml:space="preserve"> la contribución requerida a la regulación de cada zona (</w:t>
      </w:r>
      <w:proofErr w:type="spellStart"/>
      <w:r>
        <w:t>CRRi</w:t>
      </w:r>
      <w:proofErr w:type="spellEnd"/>
      <w:r>
        <w:t>), enviada por el Regulador Maestro, quien lo determina por la función de la RCP tal y como se describe en los apartados posteriores.</w:t>
      </w:r>
    </w:p>
    <w:p w14:paraId="5EF86B3E" w14:textId="77777777" w:rsidR="00775BDF" w:rsidRDefault="00775BDF" w:rsidP="00775BDF">
      <w:pPr>
        <w:pStyle w:val="TextoVieta"/>
        <w:suppressAutoHyphens w:val="0"/>
        <w:spacing w:after="100"/>
        <w:ind w:left="284" w:hanging="284"/>
      </w:pPr>
      <w:r>
        <w:t>Reducir el valor de su propio error de control de área (</w:t>
      </w:r>
      <w:proofErr w:type="spellStart"/>
      <w:r>
        <w:t>ACE</w:t>
      </w:r>
      <w:r w:rsidRPr="001D7CB8">
        <w:rPr>
          <w:vertAlign w:val="subscript"/>
        </w:rPr>
        <w:t>i</w:t>
      </w:r>
      <w:proofErr w:type="spellEnd"/>
      <w:r>
        <w:t xml:space="preserve">) a cero con la mínima demora, para lo que el regulador de zona deberá regular en el modo de potencia - frecuencia. El </w:t>
      </w:r>
      <w:proofErr w:type="spellStart"/>
      <w:r>
        <w:t>ACEi</w:t>
      </w:r>
      <w:proofErr w:type="spellEnd"/>
      <w:r>
        <w:t xml:space="preserve"> se calcula atendiendo a las siguientes ecuaciones:</w:t>
      </w:r>
    </w:p>
    <w:p w14:paraId="7B371E2F" w14:textId="77777777" w:rsidR="00775BDF" w:rsidRDefault="00775BDF" w:rsidP="00775BDF">
      <w:pPr>
        <w:pStyle w:val="TextoVieta"/>
        <w:numPr>
          <w:ilvl w:val="0"/>
          <w:numId w:val="0"/>
        </w:numPr>
        <w:ind w:left="284"/>
      </w:pPr>
    </w:p>
    <w:p w14:paraId="0C8DEA29" w14:textId="77777777" w:rsidR="00775BDF" w:rsidRDefault="007A71E8" w:rsidP="00775BDF">
      <w:pPr>
        <w:pStyle w:val="TextonormalREE"/>
        <w:spacing w:line="276" w:lineRule="auto"/>
        <w:ind w:firstLine="993"/>
        <w:jc w:val="left"/>
        <w:rPr>
          <w:i/>
        </w:rPr>
      </w:pPr>
      <m:oMath>
        <m:sSub>
          <m:sSubPr>
            <m:ctrlPr>
              <w:rPr>
                <w:rFonts w:ascii="Cambria Math" w:hAnsi="Cambria Math"/>
              </w:rPr>
            </m:ctrlPr>
          </m:sSubPr>
          <m:e>
            <m:r>
              <m:rPr>
                <m:sty m:val="p"/>
              </m:rPr>
              <w:rPr>
                <w:rFonts w:ascii="Cambria Math" w:hAnsi="Cambria Math"/>
              </w:rPr>
              <m:t>ACE</m:t>
            </m:r>
          </m:e>
          <m:sub>
            <m:r>
              <m:rPr>
                <m:sty m:val="p"/>
              </m:rPr>
              <w:rPr>
                <w:rFonts w:ascii="Cambria Math" w:hAnsi="Cambria Math"/>
              </w:rPr>
              <m:t>i</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G</m:t>
            </m:r>
          </m:den>
        </m:f>
        <m:r>
          <m:rPr>
            <m:sty m:val="p"/>
          </m:rPr>
          <w:rPr>
            <w:rFonts w:ascii="Cambria Math" w:hAnsi="Cambria Math"/>
          </w:rPr>
          <m:t>·</m:t>
        </m:r>
        <m:sSub>
          <m:sSubPr>
            <m:ctrlPr>
              <w:rPr>
                <w:rFonts w:ascii="Cambria Math" w:hAnsi="Cambria Math"/>
              </w:rPr>
            </m:ctrlPr>
          </m:sSubPr>
          <m:e>
            <m:r>
              <m:rPr>
                <m:sty m:val="p"/>
              </m:rPr>
              <w:rPr>
                <w:rFonts w:ascii="Cambria Math" w:hAnsi="Cambria Math"/>
              </w:rPr>
              <m:t>NID</m:t>
            </m:r>
          </m:e>
          <m:sub>
            <m:r>
              <m:rPr>
                <m:sty m:val="p"/>
              </m:rPr>
              <w:rPr>
                <w:rFonts w:ascii="Cambria Math" w:hAnsi="Cambria Math"/>
              </w:rPr>
              <m:t>i</m:t>
            </m:r>
          </m:sub>
        </m:sSub>
        <m:r>
          <m:rPr>
            <m:sty m:val="p"/>
          </m:rPr>
          <w:rPr>
            <w:rFonts w:ascii="Cambria Math" w:hAnsi="Cambria Math"/>
          </w:rPr>
          <m:t>-10·</m:t>
        </m:r>
        <m:sSub>
          <m:sSubPr>
            <m:ctrlPr>
              <w:rPr>
                <w:rFonts w:ascii="Cambria Math" w:hAnsi="Cambria Math"/>
              </w:rPr>
            </m:ctrlPr>
          </m:sSubPr>
          <m:e>
            <m:r>
              <m:rPr>
                <m:sty m:val="p"/>
              </m:rPr>
              <w:rPr>
                <w:rFonts w:ascii="Cambria Math" w:hAnsi="Cambria Math"/>
              </w:rPr>
              <m:t>B</m:t>
            </m:r>
          </m:e>
          <m:sub>
            <m:r>
              <m:rPr>
                <m:sty m:val="p"/>
              </m:rPr>
              <w:rPr>
                <w:rFonts w:ascii="Cambria Math" w:hAnsi="Cambria Math"/>
              </w:rPr>
              <m:t>i</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m:rPr>
                    <m:sty m:val="p"/>
                  </m:rPr>
                  <w:rPr>
                    <w:rFonts w:ascii="Cambria Math" w:hAnsi="Cambria Math"/>
                  </w:rPr>
                  <m:t>f</m:t>
                </m:r>
              </m:e>
              <m:sub>
                <m:r>
                  <m:rPr>
                    <m:sty m:val="p"/>
                  </m:rPr>
                  <w:rPr>
                    <w:rFonts w:ascii="Cambria Math" w:hAnsi="Cambria Math"/>
                  </w:rPr>
                  <m:t>a</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s</m:t>
                </m:r>
              </m:sub>
            </m:sSub>
          </m:e>
        </m:d>
        <m:r>
          <m:rPr>
            <m:sty m:val="p"/>
          </m:rPr>
          <w:rPr>
            <w:rFonts w:ascii="Cambria Math" w:hAnsi="Cambria Math"/>
          </w:rPr>
          <m:t>+</m:t>
        </m:r>
        <m:sSub>
          <m:sSubPr>
            <m:ctrlPr>
              <w:rPr>
                <w:rFonts w:ascii="Cambria Math" w:hAnsi="Cambria Math"/>
              </w:rPr>
            </m:ctrlPr>
          </m:sSubPr>
          <m:e>
            <m:r>
              <m:rPr>
                <m:sty m:val="p"/>
              </m:rPr>
              <w:rPr>
                <w:rFonts w:ascii="Cambria Math" w:hAnsi="Cambria Math"/>
              </w:rPr>
              <m:t>CRR</m:t>
            </m:r>
          </m:e>
          <m:sub>
            <m:r>
              <m:rPr>
                <m:sty m:val="p"/>
              </m:rPr>
              <w:rPr>
                <w:rFonts w:ascii="Cambria Math" w:hAnsi="Cambria Math"/>
              </w:rPr>
              <m:t>i</m:t>
            </m:r>
          </m:sub>
        </m:sSub>
      </m:oMath>
      <w:r w:rsidR="00775BDF" w:rsidRPr="001D7CB8">
        <w:rPr>
          <w:i/>
        </w:rPr>
        <w:t xml:space="preserve"> </w:t>
      </w:r>
      <w:r w:rsidR="00775BDF">
        <w:rPr>
          <w:i/>
        </w:rPr>
        <w:tab/>
      </w:r>
      <w:r w:rsidR="00775BDF">
        <w:rPr>
          <w:i/>
        </w:rPr>
        <w:tab/>
      </w:r>
      <w:r w:rsidR="00775BDF" w:rsidRPr="001D7CB8">
        <w:rPr>
          <w:i/>
        </w:rPr>
        <w:t>(1)</w:t>
      </w:r>
    </w:p>
    <w:p w14:paraId="48900A27" w14:textId="77777777" w:rsidR="00775BDF" w:rsidRDefault="007A71E8" w:rsidP="00775BDF">
      <w:pPr>
        <w:pStyle w:val="TextonormalREE"/>
        <w:ind w:firstLine="993"/>
        <w:jc w:val="left"/>
        <w:rPr>
          <w:i/>
        </w:rPr>
      </w:pPr>
      <m:oMath>
        <m:sSub>
          <m:sSubPr>
            <m:ctrlPr>
              <w:rPr>
                <w:rFonts w:ascii="Cambria Math" w:hAnsi="Cambria Math"/>
              </w:rPr>
            </m:ctrlPr>
          </m:sSubPr>
          <m:e>
            <m:r>
              <m:rPr>
                <m:sty m:val="p"/>
              </m:rPr>
              <w:rPr>
                <w:rFonts w:ascii="Cambria Math" w:hAnsi="Cambria Math"/>
              </w:rPr>
              <m:t>NID</m:t>
            </m:r>
          </m:e>
          <m:sub>
            <m:r>
              <m:rPr>
                <m:sty m:val="p"/>
              </m:rP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NSI</m:t>
            </m:r>
          </m:e>
          <m:sub>
            <m:r>
              <m:rPr>
                <m:sty m:val="p"/>
              </m:rP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PI</m:t>
            </m:r>
          </m:e>
          <m:sub>
            <m:r>
              <m:rPr>
                <m:sty m:val="p"/>
              </m:rPr>
              <w:rPr>
                <w:rFonts w:ascii="Cambria Math" w:hAnsi="Cambria Math"/>
              </w:rPr>
              <m:t>i</m:t>
            </m:r>
          </m:sub>
        </m:sSub>
      </m:oMath>
      <w:r w:rsidR="00775BDF">
        <w:rPr>
          <w:i/>
        </w:rPr>
        <w:t xml:space="preserve"> </w:t>
      </w:r>
      <w:r w:rsidR="00775BDF">
        <w:rPr>
          <w:i/>
        </w:rPr>
        <w:tab/>
      </w:r>
      <w:r w:rsidR="00775BDF">
        <w:rPr>
          <w:i/>
        </w:rPr>
        <w:tab/>
      </w:r>
      <w:r w:rsidR="00775BDF">
        <w:rPr>
          <w:i/>
        </w:rPr>
        <w:tab/>
      </w:r>
      <w:r w:rsidR="00775BDF">
        <w:rPr>
          <w:i/>
        </w:rPr>
        <w:tab/>
      </w:r>
      <w:r w:rsidR="00775BDF">
        <w:rPr>
          <w:i/>
        </w:rPr>
        <w:tab/>
      </w:r>
      <w:r w:rsidR="00775BDF">
        <w:rPr>
          <w:i/>
        </w:rPr>
        <w:tab/>
        <w:t>(2)</w:t>
      </w:r>
    </w:p>
    <w:p w14:paraId="2F32F90F" w14:textId="77777777" w:rsidR="00775BDF" w:rsidRDefault="00775BDF" w:rsidP="003B61D5">
      <w:pPr>
        <w:pStyle w:val="TextonormalREE"/>
        <w:ind w:left="284"/>
      </w:pPr>
      <w:r>
        <w:t>donde:</w:t>
      </w:r>
    </w:p>
    <w:p w14:paraId="5189910F" w14:textId="3510E702" w:rsidR="00775BDF" w:rsidRDefault="00775BDF" w:rsidP="00775BDF">
      <w:pPr>
        <w:pStyle w:val="TextonormalREE"/>
        <w:ind w:firstLine="993"/>
        <w:jc w:val="left"/>
      </w:pPr>
      <w:proofErr w:type="spellStart"/>
      <w:r>
        <w:t>ACE</w:t>
      </w:r>
      <w:r w:rsidRPr="00087830">
        <w:rPr>
          <w:vertAlign w:val="subscript"/>
        </w:rPr>
        <w:t>i</w:t>
      </w:r>
      <w:proofErr w:type="spellEnd"/>
      <w:r w:rsidRPr="00087830">
        <w:rPr>
          <w:vertAlign w:val="subscript"/>
        </w:rPr>
        <w:tab/>
      </w:r>
      <w:r>
        <w:t>=</w:t>
      </w:r>
      <w:r>
        <w:tab/>
        <w:t>error de control de área de la zona i</w:t>
      </w:r>
    </w:p>
    <w:p w14:paraId="258ED9C6" w14:textId="7FB34453" w:rsidR="00775BDF" w:rsidRDefault="00775BDF" w:rsidP="00775BDF">
      <w:pPr>
        <w:pStyle w:val="TextonormalREE"/>
        <w:ind w:firstLine="993"/>
        <w:jc w:val="left"/>
      </w:pPr>
      <w:proofErr w:type="spellStart"/>
      <w:r>
        <w:t>NID</w:t>
      </w:r>
      <w:r w:rsidRPr="00087830">
        <w:rPr>
          <w:vertAlign w:val="subscript"/>
        </w:rPr>
        <w:t>i</w:t>
      </w:r>
      <w:proofErr w:type="spellEnd"/>
      <w:r w:rsidRPr="00087830">
        <w:rPr>
          <w:vertAlign w:val="subscript"/>
        </w:rPr>
        <w:tab/>
      </w:r>
      <w:r>
        <w:tab/>
        <w:t>=</w:t>
      </w:r>
      <w:r>
        <w:tab/>
        <w:t xml:space="preserve">desvío de </w:t>
      </w:r>
      <w:r w:rsidR="00871AC1">
        <w:t xml:space="preserve">potencia respecto a programa </w:t>
      </w:r>
      <w:r>
        <w:t>de la zona i</w:t>
      </w:r>
    </w:p>
    <w:p w14:paraId="744534ED" w14:textId="77777777" w:rsidR="00775BDF" w:rsidRDefault="00775BDF" w:rsidP="00775BDF">
      <w:pPr>
        <w:pStyle w:val="TextonormalREE"/>
        <w:ind w:firstLine="993"/>
        <w:jc w:val="left"/>
      </w:pPr>
      <w:r>
        <w:t>G</w:t>
      </w:r>
      <w:r>
        <w:tab/>
      </w:r>
      <w:r>
        <w:tab/>
        <w:t>=</w:t>
      </w:r>
      <w:r>
        <w:tab/>
        <w:t>factor de atenuación del desvío de zona</w:t>
      </w:r>
    </w:p>
    <w:p w14:paraId="1E0C6A8D" w14:textId="77777777" w:rsidR="00775BDF" w:rsidRDefault="00775BDF" w:rsidP="00775BDF">
      <w:pPr>
        <w:pStyle w:val="TextonormalREE"/>
        <w:ind w:firstLine="993"/>
        <w:jc w:val="left"/>
      </w:pPr>
      <w:r>
        <w:t>B</w:t>
      </w:r>
      <w:r w:rsidRPr="00087830">
        <w:rPr>
          <w:vertAlign w:val="subscript"/>
        </w:rPr>
        <w:t>i</w:t>
      </w:r>
      <w:r>
        <w:tab/>
      </w:r>
      <w:r>
        <w:tab/>
        <w:t>=</w:t>
      </w:r>
      <w:r>
        <w:tab/>
        <w:t>constante de “</w:t>
      </w:r>
      <w:proofErr w:type="spellStart"/>
      <w:r>
        <w:t>Bias</w:t>
      </w:r>
      <w:proofErr w:type="spellEnd"/>
      <w:r>
        <w:t>” de frecuencia de la zona i (positivo)</w:t>
      </w:r>
    </w:p>
    <w:p w14:paraId="5D605FD7" w14:textId="77777777" w:rsidR="00775BDF" w:rsidRDefault="00775BDF" w:rsidP="00775BDF">
      <w:pPr>
        <w:pStyle w:val="TextonormalREE"/>
        <w:ind w:firstLine="993"/>
        <w:jc w:val="left"/>
      </w:pPr>
      <w:r>
        <w:t>fa</w:t>
      </w:r>
      <w:r>
        <w:tab/>
      </w:r>
      <w:r>
        <w:tab/>
        <w:t>=</w:t>
      </w:r>
      <w:r>
        <w:tab/>
        <w:t>frecuencia real del sistema para la zona i</w:t>
      </w:r>
    </w:p>
    <w:p w14:paraId="554992EC" w14:textId="77777777" w:rsidR="00775BDF" w:rsidRDefault="00775BDF" w:rsidP="00775BDF">
      <w:pPr>
        <w:pStyle w:val="TextonormalREE"/>
        <w:ind w:firstLine="993"/>
        <w:jc w:val="left"/>
      </w:pPr>
      <w:proofErr w:type="spellStart"/>
      <w:r>
        <w:t>fs</w:t>
      </w:r>
      <w:proofErr w:type="spellEnd"/>
      <w:r>
        <w:tab/>
      </w:r>
      <w:r>
        <w:tab/>
        <w:t>=</w:t>
      </w:r>
      <w:r>
        <w:tab/>
        <w:t xml:space="preserve">frecuencia programada para la zona i </w:t>
      </w:r>
    </w:p>
    <w:p w14:paraId="02963D15" w14:textId="0E29955E" w:rsidR="00775BDF" w:rsidRDefault="00775BDF" w:rsidP="00775BDF">
      <w:pPr>
        <w:pStyle w:val="TextonormalREE"/>
        <w:ind w:firstLine="993"/>
        <w:jc w:val="left"/>
      </w:pPr>
      <w:proofErr w:type="spellStart"/>
      <w:r>
        <w:t>CRR</w:t>
      </w:r>
      <w:r w:rsidRPr="00087830">
        <w:rPr>
          <w:vertAlign w:val="subscript"/>
        </w:rPr>
        <w:t>i</w:t>
      </w:r>
      <w:proofErr w:type="spellEnd"/>
      <w:r w:rsidRPr="00087830">
        <w:rPr>
          <w:vertAlign w:val="subscript"/>
        </w:rPr>
        <w:tab/>
      </w:r>
      <w:r>
        <w:t>=</w:t>
      </w:r>
      <w:r>
        <w:tab/>
        <w:t>contribución requerida a la regulación de la zona i</w:t>
      </w:r>
    </w:p>
    <w:p w14:paraId="58B1FDD5" w14:textId="6186F46C" w:rsidR="00775BDF" w:rsidRDefault="00775BDF" w:rsidP="00775BDF">
      <w:pPr>
        <w:pStyle w:val="TextonormalREE"/>
        <w:ind w:firstLine="993"/>
        <w:jc w:val="left"/>
      </w:pPr>
      <w:proofErr w:type="spellStart"/>
      <w:r>
        <w:t>NSI</w:t>
      </w:r>
      <w:r w:rsidRPr="00087830">
        <w:rPr>
          <w:vertAlign w:val="subscript"/>
        </w:rPr>
        <w:t>i</w:t>
      </w:r>
      <w:proofErr w:type="spellEnd"/>
      <w:r>
        <w:tab/>
      </w:r>
      <w:r>
        <w:tab/>
        <w:t>=</w:t>
      </w:r>
      <w:r>
        <w:tab/>
        <w:t xml:space="preserve">programa de generación </w:t>
      </w:r>
      <w:r w:rsidR="009C4D3D">
        <w:t xml:space="preserve">o consumo </w:t>
      </w:r>
      <w:r>
        <w:t>de la zona i</w:t>
      </w:r>
    </w:p>
    <w:p w14:paraId="3F63BEDB" w14:textId="7FFCADCF" w:rsidR="00775BDF" w:rsidRDefault="00775BDF" w:rsidP="00775BDF">
      <w:pPr>
        <w:pStyle w:val="TextonormalREE"/>
        <w:ind w:firstLine="993"/>
        <w:jc w:val="left"/>
      </w:pPr>
      <w:proofErr w:type="spellStart"/>
      <w:r>
        <w:t>PI</w:t>
      </w:r>
      <w:r w:rsidRPr="00087830">
        <w:rPr>
          <w:vertAlign w:val="subscript"/>
        </w:rPr>
        <w:t>i</w:t>
      </w:r>
      <w:proofErr w:type="spellEnd"/>
      <w:r>
        <w:tab/>
      </w:r>
      <w:r>
        <w:tab/>
        <w:t>=</w:t>
      </w:r>
      <w:r>
        <w:tab/>
        <w:t xml:space="preserve">generación </w:t>
      </w:r>
      <w:r w:rsidR="009C4D3D">
        <w:t xml:space="preserve">o consumo </w:t>
      </w:r>
      <w:r>
        <w:t>de la zona i</w:t>
      </w:r>
    </w:p>
    <w:p w14:paraId="709DA64E" w14:textId="027F543E" w:rsidR="00775BDF" w:rsidRDefault="00775BDF" w:rsidP="00EA0AFB">
      <w:pPr>
        <w:pStyle w:val="TextonormalREE"/>
        <w:ind w:left="284"/>
      </w:pPr>
      <w:r>
        <w:t>La constante de “</w:t>
      </w:r>
      <w:proofErr w:type="spellStart"/>
      <w:r>
        <w:t>Bias</w:t>
      </w:r>
      <w:proofErr w:type="spellEnd"/>
      <w:r>
        <w:t>” de frecuencia B</w:t>
      </w:r>
      <w:r w:rsidRPr="005B619C">
        <w:rPr>
          <w:vertAlign w:val="subscript"/>
        </w:rPr>
        <w:t>i</w:t>
      </w:r>
      <w:r>
        <w:t xml:space="preserve"> para cada zona de regulación se determina como:</w:t>
      </w:r>
    </w:p>
    <w:p w14:paraId="6B01FADD" w14:textId="77777777" w:rsidR="00775BDF" w:rsidRDefault="00775BDF" w:rsidP="00775BDF">
      <w:pPr>
        <w:pStyle w:val="TextonormalREE"/>
      </w:pPr>
    </w:p>
    <w:p w14:paraId="4601EC4B" w14:textId="77777777" w:rsidR="00775BDF" w:rsidRDefault="00775BDF" w:rsidP="00775BDF">
      <w:pPr>
        <w:pStyle w:val="TextonormalREE"/>
        <w:rPr>
          <w:i/>
        </w:rPr>
      </w:pPr>
      <w:r>
        <w:rPr>
          <w:i/>
        </w:rPr>
        <w:tab/>
      </w:r>
      <w:r>
        <w:rPr>
          <w:i/>
        </w:rPr>
        <w:tab/>
      </w:r>
      <w:r>
        <w:rPr>
          <w:i/>
        </w:rPr>
        <w:tab/>
      </w:r>
      <m:oMath>
        <m:sSub>
          <m:sSubPr>
            <m:ctrlPr>
              <w:rPr>
                <w:rFonts w:ascii="Cambria Math" w:hAnsi="Cambria Math"/>
                <w:sz w:val="24"/>
              </w:rPr>
            </m:ctrlPr>
          </m:sSubPr>
          <m:e>
            <m:r>
              <m:rPr>
                <m:sty m:val="p"/>
              </m:rPr>
              <w:rPr>
                <w:rFonts w:ascii="Cambria Math" w:hAnsi="Cambria Math"/>
                <w:sz w:val="24"/>
              </w:rPr>
              <m:t>B</m:t>
            </m:r>
          </m:e>
          <m:sub>
            <m:r>
              <m:rPr>
                <m:sty m:val="p"/>
              </m:rPr>
              <w:rPr>
                <w:rFonts w:ascii="Cambria Math" w:hAnsi="Cambria Math"/>
                <w:sz w:val="24"/>
              </w:rPr>
              <m:t>i</m:t>
            </m:r>
          </m:sub>
        </m:sSub>
        <m:r>
          <m:rPr>
            <m:sty m:val="p"/>
          </m:rPr>
          <w:rPr>
            <w:rFonts w:ascii="Cambria Math" w:hAnsi="Cambria Math"/>
            <w:sz w:val="24"/>
          </w:rPr>
          <m:t>=B</m:t>
        </m:r>
        <m:r>
          <m:rPr>
            <m:sty m:val="p"/>
          </m:rPr>
          <w:rPr>
            <w:rFonts w:ascii="Cambria Math" w:hAnsi="Cambria Math" w:hint="eastAsia"/>
            <w:sz w:val="24"/>
          </w:rPr>
          <m:t>·</m:t>
        </m:r>
        <m:sSub>
          <m:sSubPr>
            <m:ctrlPr>
              <w:rPr>
                <w:rFonts w:ascii="Cambria Math" w:hAnsi="Cambria Math"/>
                <w:sz w:val="24"/>
              </w:rPr>
            </m:ctrlPr>
          </m:sSubPr>
          <m:e>
            <m:r>
              <m:rPr>
                <m:sty m:val="p"/>
              </m:rPr>
              <w:rPr>
                <w:rFonts w:ascii="Cambria Math" w:hAnsi="Cambria Math"/>
                <w:sz w:val="24"/>
              </w:rPr>
              <m:t>K</m:t>
            </m:r>
          </m:e>
          <m:sub>
            <m:r>
              <m:rPr>
                <m:sty m:val="p"/>
              </m:rPr>
              <w:rPr>
                <w:rFonts w:ascii="Cambria Math" w:hAnsi="Cambria Math"/>
                <w:sz w:val="24"/>
              </w:rPr>
              <m:t>ri</m:t>
            </m:r>
          </m:sub>
        </m:sSub>
        <m:r>
          <m:rPr>
            <m:sty m:val="p"/>
          </m:rPr>
          <w:rPr>
            <w:rFonts w:ascii="Cambria Math" w:hAnsi="Cambria Math"/>
            <w:sz w:val="24"/>
          </w:rPr>
          <m:t xml:space="preserve"> </m:t>
        </m:r>
        <m:d>
          <m:dPr>
            <m:begChr m:val="["/>
            <m:endChr m:val="]"/>
            <m:ctrlPr>
              <w:rPr>
                <w:rFonts w:ascii="Cambria Math" w:hAnsi="Cambria Math"/>
                <w:sz w:val="24"/>
              </w:rPr>
            </m:ctrlPr>
          </m:dPr>
          <m:e>
            <m:f>
              <m:fPr>
                <m:type m:val="skw"/>
                <m:ctrlPr>
                  <w:rPr>
                    <w:rFonts w:ascii="Cambria Math" w:hAnsi="Cambria Math"/>
                    <w:sz w:val="24"/>
                  </w:rPr>
                </m:ctrlPr>
              </m:fPr>
              <m:num>
                <m:r>
                  <m:rPr>
                    <m:sty m:val="p"/>
                  </m:rPr>
                  <w:rPr>
                    <w:rFonts w:ascii="Cambria Math" w:hAnsi="Cambria Math"/>
                    <w:sz w:val="24"/>
                  </w:rPr>
                  <m:t>MW</m:t>
                </m:r>
              </m:num>
              <m:den>
                <m:r>
                  <m:rPr>
                    <m:sty m:val="p"/>
                  </m:rPr>
                  <w:rPr>
                    <w:rFonts w:ascii="Cambria Math" w:hAnsi="Cambria Math"/>
                    <w:sz w:val="24"/>
                  </w:rPr>
                  <m:t>0.1 Hz</m:t>
                </m:r>
              </m:den>
            </m:f>
          </m:e>
        </m:d>
      </m:oMath>
      <w:r>
        <w:rPr>
          <w:i/>
        </w:rPr>
        <w:tab/>
      </w:r>
      <w:r>
        <w:rPr>
          <w:i/>
        </w:rPr>
        <w:tab/>
      </w:r>
      <w:r>
        <w:rPr>
          <w:i/>
        </w:rPr>
        <w:tab/>
        <w:t>(3)</w:t>
      </w:r>
    </w:p>
    <w:p w14:paraId="7A56524F" w14:textId="77777777" w:rsidR="00775BDF" w:rsidRDefault="00775BDF" w:rsidP="00EA0AFB">
      <w:pPr>
        <w:pStyle w:val="TextonormalREE"/>
        <w:ind w:left="284"/>
      </w:pPr>
      <w:r>
        <w:t>siendo:</w:t>
      </w:r>
    </w:p>
    <w:p w14:paraId="5CA08926" w14:textId="749AC674" w:rsidR="00775BDF" w:rsidRDefault="00775BDF" w:rsidP="00775BDF">
      <w:pPr>
        <w:pStyle w:val="TextonormalREE"/>
        <w:ind w:firstLine="993"/>
        <w:jc w:val="left"/>
      </w:pPr>
      <w:r>
        <w:t>B</w:t>
      </w:r>
      <w:r>
        <w:tab/>
      </w:r>
      <w:r>
        <w:tab/>
        <w:t>=</w:t>
      </w:r>
      <w:r>
        <w:tab/>
      </w:r>
      <w:r w:rsidRPr="00821E7D">
        <w:t>constante d</w:t>
      </w:r>
      <w:r>
        <w:t xml:space="preserve">e </w:t>
      </w:r>
      <w:proofErr w:type="spellStart"/>
      <w:r>
        <w:t>Bias</w:t>
      </w:r>
      <w:proofErr w:type="spellEnd"/>
      <w:r>
        <w:t xml:space="preserve"> de frecuencia total del S</w:t>
      </w:r>
      <w:r w:rsidRPr="00821E7D">
        <w:t xml:space="preserve">istema </w:t>
      </w:r>
      <w:r>
        <w:t>P</w:t>
      </w:r>
      <w:r w:rsidRPr="00821E7D">
        <w:t>eninsular</w:t>
      </w:r>
    </w:p>
    <w:p w14:paraId="5C775B9D" w14:textId="464A76F2" w:rsidR="00775BDF" w:rsidRDefault="00775BDF" w:rsidP="00F17C1B">
      <w:pPr>
        <w:pStyle w:val="TextonormalREE"/>
        <w:tabs>
          <w:tab w:val="left" w:pos="2127"/>
        </w:tabs>
        <w:ind w:left="2835" w:hanging="1842"/>
      </w:pPr>
      <w:proofErr w:type="spellStart"/>
      <w:r>
        <w:t>K</w:t>
      </w:r>
      <w:r>
        <w:rPr>
          <w:vertAlign w:val="subscript"/>
        </w:rPr>
        <w:t>ri</w:t>
      </w:r>
      <w:proofErr w:type="spellEnd"/>
      <w:r w:rsidRPr="00821E7D">
        <w:t xml:space="preserve"> </w:t>
      </w:r>
      <w:r w:rsidRPr="00821E7D">
        <w:tab/>
        <w:t>=</w:t>
      </w:r>
      <w:r w:rsidRPr="00821E7D">
        <w:tab/>
      </w:r>
      <w:r w:rsidRPr="008D6E4D">
        <w:t xml:space="preserve">coeficiente de participación de la zona de regulación en la constante de </w:t>
      </w:r>
      <w:proofErr w:type="spellStart"/>
      <w:r w:rsidRPr="008D6E4D">
        <w:t>Bias</w:t>
      </w:r>
      <w:proofErr w:type="spellEnd"/>
      <w:r w:rsidRPr="008D6E4D">
        <w:t xml:space="preserve"> de frecuencia</w:t>
      </w:r>
      <w:r w:rsidRPr="008D6E4D" w:rsidDel="008D6E4D">
        <w:t xml:space="preserve"> </w:t>
      </w:r>
      <w:r>
        <w:t>total del Sistema Peninsular</w:t>
      </w:r>
    </w:p>
    <w:p w14:paraId="7EDD6441" w14:textId="11F833E0" w:rsidR="00057D93" w:rsidRDefault="00F02C1E" w:rsidP="009F1287">
      <w:pPr>
        <w:pStyle w:val="TextonormalREE"/>
      </w:pPr>
      <w:r>
        <w:t>De las ecuaciones anteriores se infiere que un desvío de generación o consumo positivos son consecuencia de un defecto de generación o un exceso de consumo respectivamente. Este desvío se traduce en una componente de ACE positiva cuyo efecto en una zona de regulación sería, según la naturaleza de la misma, subir generación o bien reducir el consumo.</w:t>
      </w:r>
    </w:p>
    <w:p w14:paraId="0E5C03A8" w14:textId="38D9014B" w:rsidR="00B11704" w:rsidRDefault="00B11704" w:rsidP="009F1287">
      <w:pPr>
        <w:pStyle w:val="TextonormalREE"/>
        <w:rPr>
          <w:rFonts w:cs="Arial"/>
        </w:rPr>
      </w:pPr>
      <w:r w:rsidRPr="00F4787F">
        <w:rPr>
          <w:rFonts w:cs="Arial"/>
        </w:rPr>
        <w:t xml:space="preserve">El </w:t>
      </w:r>
      <w:r w:rsidRPr="00B11704">
        <w:t>coeficiente</w:t>
      </w:r>
      <w:r w:rsidRPr="00F4787F">
        <w:rPr>
          <w:rFonts w:cs="Arial"/>
        </w:rPr>
        <w:t xml:space="preserve"> de corrección del desvío de frecuencia para el Sistema Peninsular </w:t>
      </w:r>
      <w:r>
        <w:rPr>
          <w:rFonts w:cs="Arial"/>
        </w:rPr>
        <w:t xml:space="preserve">(constante de BIAS) </w:t>
      </w:r>
      <w:r w:rsidRPr="00F4787F">
        <w:rPr>
          <w:rFonts w:cs="Arial"/>
        </w:rPr>
        <w:t>se establece anualmente según directrices de ENTSOE. Se trata por lo tanto de una variable de entrada de la RCP.</w:t>
      </w:r>
    </w:p>
    <w:p w14:paraId="7B050930" w14:textId="3479148A" w:rsidR="00B11704" w:rsidRDefault="00B11704" w:rsidP="009F1287">
      <w:pPr>
        <w:pStyle w:val="TextonormalREE"/>
        <w:rPr>
          <w:rFonts w:cs="Arial"/>
        </w:rPr>
      </w:pPr>
      <w:r w:rsidRPr="00F4787F">
        <w:rPr>
          <w:rFonts w:cs="Arial"/>
        </w:rPr>
        <w:t xml:space="preserve">El </w:t>
      </w:r>
      <w:r w:rsidRPr="00B11704">
        <w:t>coeficiente</w:t>
      </w:r>
      <w:r w:rsidRPr="00F4787F">
        <w:rPr>
          <w:rFonts w:cs="Arial"/>
        </w:rPr>
        <w:t xml:space="preserve"> de participación de </w:t>
      </w:r>
      <w:r>
        <w:rPr>
          <w:rFonts w:cs="Arial"/>
        </w:rPr>
        <w:t>cada</w:t>
      </w:r>
      <w:r w:rsidRPr="00F4787F">
        <w:rPr>
          <w:rFonts w:cs="Arial"/>
        </w:rPr>
        <w:t xml:space="preserve"> zona de regulación en la corrección del desvío de frecuencia es una variable </w:t>
      </w:r>
      <w:r>
        <w:rPr>
          <w:rFonts w:cs="Arial"/>
        </w:rPr>
        <w:t>intercambiada</w:t>
      </w:r>
      <w:r w:rsidRPr="00F4787F">
        <w:rPr>
          <w:rFonts w:cs="Arial"/>
        </w:rPr>
        <w:t xml:space="preserve"> por la RCP en tiempo real. </w:t>
      </w:r>
      <w:r>
        <w:rPr>
          <w:rFonts w:cs="Arial"/>
        </w:rPr>
        <w:t>Su valor por defecto se comunica a las zonas anualmente, calculándose como la parte proporcional del coeficiente total Peninsular de acuerdo con la producción total</w:t>
      </w:r>
      <w:r w:rsidR="00F02C1E">
        <w:rPr>
          <w:rFonts w:cs="Arial"/>
        </w:rPr>
        <w:t xml:space="preserve">, o bien con el consumo total, </w:t>
      </w:r>
      <w:r>
        <w:rPr>
          <w:rFonts w:cs="Arial"/>
        </w:rPr>
        <w:t xml:space="preserve">de energía en cada zona en el año </w:t>
      </w:r>
      <w:r w:rsidR="002F329A">
        <w:rPr>
          <w:rFonts w:cs="Arial"/>
        </w:rPr>
        <w:t xml:space="preserve">natural </w:t>
      </w:r>
      <w:r>
        <w:rPr>
          <w:rFonts w:cs="Arial"/>
        </w:rPr>
        <w:t>anterior</w:t>
      </w:r>
      <w:r w:rsidR="002F329A">
        <w:rPr>
          <w:rFonts w:cs="Arial"/>
        </w:rPr>
        <w:t xml:space="preserve"> al momento del cálculo</w:t>
      </w:r>
      <w:r>
        <w:rPr>
          <w:rFonts w:cs="Arial"/>
        </w:rPr>
        <w:t xml:space="preserve">. </w:t>
      </w:r>
    </w:p>
    <w:p w14:paraId="0B3E6962" w14:textId="367CA4E8" w:rsidR="00B11704" w:rsidRDefault="00B11704" w:rsidP="009F1287">
      <w:pPr>
        <w:pStyle w:val="TextonormalREE"/>
        <w:rPr>
          <w:rFonts w:cs="Arial"/>
        </w:rPr>
      </w:pPr>
      <w:r w:rsidRPr="00F4787F">
        <w:rPr>
          <w:rFonts w:cs="Arial"/>
        </w:rPr>
        <w:t>Adicionalmente</w:t>
      </w:r>
      <w:r>
        <w:rPr>
          <w:rFonts w:cs="Arial"/>
        </w:rPr>
        <w:t xml:space="preserve">, los coeficientes </w:t>
      </w:r>
      <w:r w:rsidR="00F02C1E">
        <w:rPr>
          <w:rFonts w:cs="Arial"/>
        </w:rPr>
        <w:t xml:space="preserve">de participación por defecto </w:t>
      </w:r>
      <w:r>
        <w:rPr>
          <w:rFonts w:cs="Arial"/>
        </w:rPr>
        <w:t xml:space="preserve">se recalcularán </w:t>
      </w:r>
      <w:r w:rsidRPr="00F4787F">
        <w:rPr>
          <w:rFonts w:cs="Arial"/>
        </w:rPr>
        <w:t>ante cambios estructurales significativos</w:t>
      </w:r>
      <w:r>
        <w:rPr>
          <w:rFonts w:cs="Arial"/>
        </w:rPr>
        <w:t xml:space="preserve"> en las zonas de regulación:</w:t>
      </w:r>
    </w:p>
    <w:p w14:paraId="745D7A4A" w14:textId="42613BED" w:rsidR="00B11704" w:rsidRPr="00B11704" w:rsidRDefault="00B11704" w:rsidP="00B11704">
      <w:pPr>
        <w:pStyle w:val="TextonormalREE"/>
        <w:numPr>
          <w:ilvl w:val="0"/>
          <w:numId w:val="63"/>
        </w:numPr>
      </w:pPr>
      <w:r>
        <w:rPr>
          <w:rFonts w:cs="Arial"/>
        </w:rPr>
        <w:t xml:space="preserve">Si se incorpora una nueva zona, se recalculará el reparto de coeficientes </w:t>
      </w:r>
      <w:r w:rsidR="00F02C1E">
        <w:rPr>
          <w:rFonts w:cs="Arial"/>
        </w:rPr>
        <w:t xml:space="preserve">por defecto </w:t>
      </w:r>
      <w:r>
        <w:rPr>
          <w:rFonts w:cs="Arial"/>
        </w:rPr>
        <w:t>teniendo en cuenta la producción</w:t>
      </w:r>
      <w:r w:rsidR="00F02C1E">
        <w:rPr>
          <w:rFonts w:cs="Arial"/>
        </w:rPr>
        <w:t>, o el consumo</w:t>
      </w:r>
      <w:r>
        <w:rPr>
          <w:rFonts w:cs="Arial"/>
        </w:rPr>
        <w:t xml:space="preserve"> de energía de l</w:t>
      </w:r>
      <w:r w:rsidR="00F02C1E">
        <w:rPr>
          <w:rFonts w:cs="Arial"/>
        </w:rPr>
        <w:t>a</w:t>
      </w:r>
      <w:r>
        <w:rPr>
          <w:rFonts w:cs="Arial"/>
        </w:rPr>
        <w:t xml:space="preserve">s </w:t>
      </w:r>
      <w:r w:rsidR="00F02C1E">
        <w:rPr>
          <w:rFonts w:cs="Arial"/>
        </w:rPr>
        <w:t>unidades</w:t>
      </w:r>
      <w:r>
        <w:rPr>
          <w:rFonts w:cs="Arial"/>
        </w:rPr>
        <w:t xml:space="preserve"> que la componen a lo largo del año </w:t>
      </w:r>
      <w:r w:rsidR="002F329A">
        <w:rPr>
          <w:rFonts w:cs="Arial"/>
        </w:rPr>
        <w:t xml:space="preserve">natural </w:t>
      </w:r>
      <w:r>
        <w:rPr>
          <w:rFonts w:cs="Arial"/>
        </w:rPr>
        <w:t>anterior.</w:t>
      </w:r>
    </w:p>
    <w:p w14:paraId="412950BC" w14:textId="409C7CBB" w:rsidR="00B11704" w:rsidRPr="00B11704" w:rsidRDefault="00B11704" w:rsidP="00B11704">
      <w:pPr>
        <w:pStyle w:val="TextonormalREE"/>
        <w:numPr>
          <w:ilvl w:val="0"/>
          <w:numId w:val="63"/>
        </w:numPr>
      </w:pPr>
      <w:r>
        <w:rPr>
          <w:rFonts w:cs="Arial"/>
        </w:rPr>
        <w:t>Si se elimina una zona, se recalculará el reparto de coeficientes</w:t>
      </w:r>
      <w:r w:rsidR="00F02C1E">
        <w:rPr>
          <w:rFonts w:cs="Arial"/>
        </w:rPr>
        <w:t xml:space="preserve"> por defecto</w:t>
      </w:r>
      <w:r>
        <w:rPr>
          <w:rFonts w:cs="Arial"/>
        </w:rPr>
        <w:t xml:space="preserve"> sustrayendo su producción </w:t>
      </w:r>
      <w:r w:rsidR="00F02C1E">
        <w:rPr>
          <w:rFonts w:cs="Arial"/>
        </w:rPr>
        <w:t xml:space="preserve">o consumo </w:t>
      </w:r>
      <w:r>
        <w:rPr>
          <w:rFonts w:cs="Arial"/>
        </w:rPr>
        <w:t xml:space="preserve">en el año </w:t>
      </w:r>
      <w:r w:rsidR="002F329A">
        <w:rPr>
          <w:rFonts w:cs="Arial"/>
        </w:rPr>
        <w:t xml:space="preserve">natural </w:t>
      </w:r>
      <w:r>
        <w:rPr>
          <w:rFonts w:cs="Arial"/>
        </w:rPr>
        <w:t>anterior.</w:t>
      </w:r>
    </w:p>
    <w:p w14:paraId="690B0CD8" w14:textId="2744B81C" w:rsidR="00B11704" w:rsidRDefault="00B11704" w:rsidP="00B11704">
      <w:pPr>
        <w:pStyle w:val="TextonormalREE"/>
        <w:numPr>
          <w:ilvl w:val="0"/>
          <w:numId w:val="63"/>
        </w:numPr>
      </w:pPr>
      <w:r>
        <w:rPr>
          <w:rFonts w:cs="Arial"/>
        </w:rPr>
        <w:t>Si se producen cambios significativos en la composición de alguna zona, se recalcularán igualmente los coeficientes</w:t>
      </w:r>
      <w:r w:rsidR="00F02C1E">
        <w:rPr>
          <w:rFonts w:cs="Arial"/>
        </w:rPr>
        <w:t xml:space="preserve"> por defecto</w:t>
      </w:r>
      <w:r>
        <w:rPr>
          <w:rFonts w:cs="Arial"/>
        </w:rPr>
        <w:t xml:space="preserve"> </w:t>
      </w:r>
      <w:r w:rsidR="002F329A">
        <w:rPr>
          <w:rFonts w:cs="Arial"/>
        </w:rPr>
        <w:t xml:space="preserve">teniendo en cuenta la producción </w:t>
      </w:r>
      <w:r w:rsidR="00F02C1E">
        <w:rPr>
          <w:rFonts w:cs="Arial"/>
        </w:rPr>
        <w:t xml:space="preserve">o el consumo </w:t>
      </w:r>
      <w:r w:rsidR="002F329A">
        <w:rPr>
          <w:rFonts w:cs="Arial"/>
        </w:rPr>
        <w:t xml:space="preserve">en el año anterior de </w:t>
      </w:r>
      <w:r w:rsidR="00F02C1E">
        <w:rPr>
          <w:rFonts w:cs="Arial"/>
        </w:rPr>
        <w:t>las unidades</w:t>
      </w:r>
      <w:r w:rsidR="002F329A">
        <w:rPr>
          <w:rFonts w:cs="Arial"/>
        </w:rPr>
        <w:t xml:space="preserve"> que hayan entrado o salido de la zona.</w:t>
      </w:r>
    </w:p>
    <w:p w14:paraId="47E27AE9" w14:textId="77777777" w:rsidR="00775BDF" w:rsidRPr="00E411F3" w:rsidRDefault="00775BDF" w:rsidP="00EA0AFB">
      <w:pPr>
        <w:pStyle w:val="TextoVieta"/>
        <w:suppressAutoHyphens w:val="0"/>
        <w:spacing w:after="100"/>
        <w:ind w:left="284" w:hanging="284"/>
      </w:pPr>
      <w:r w:rsidRPr="00E411F3">
        <w:t>Transmitir a los Reguladores Maestros los siguientes valores:</w:t>
      </w:r>
    </w:p>
    <w:p w14:paraId="56922924" w14:textId="1B2334BB" w:rsidR="00775BDF" w:rsidRDefault="00775BDF" w:rsidP="00EA0AFB">
      <w:pPr>
        <w:pStyle w:val="TextoVieta"/>
        <w:numPr>
          <w:ilvl w:val="1"/>
          <w:numId w:val="2"/>
        </w:numPr>
        <w:suppressAutoHyphens w:val="0"/>
        <w:spacing w:after="100"/>
        <w:ind w:left="567" w:hanging="283"/>
      </w:pPr>
      <w:r>
        <w:t>Desvío de generación</w:t>
      </w:r>
      <w:r w:rsidR="00F02C1E">
        <w:t xml:space="preserve"> o consumo</w:t>
      </w:r>
      <w:r>
        <w:t xml:space="preserve"> de la zona (</w:t>
      </w:r>
      <w:proofErr w:type="spellStart"/>
      <w:r>
        <w:t>NID</w:t>
      </w:r>
      <w:r w:rsidRPr="00821E7D">
        <w:rPr>
          <w:vertAlign w:val="subscript"/>
        </w:rPr>
        <w:t>i</w:t>
      </w:r>
      <w:proofErr w:type="spellEnd"/>
      <w:r>
        <w:t>).</w:t>
      </w:r>
    </w:p>
    <w:p w14:paraId="40412484" w14:textId="680F9B44" w:rsidR="00775BDF" w:rsidRDefault="00775BDF" w:rsidP="00EA0AFB">
      <w:pPr>
        <w:pStyle w:val="TextoVieta"/>
        <w:numPr>
          <w:ilvl w:val="1"/>
          <w:numId w:val="2"/>
        </w:numPr>
        <w:suppressAutoHyphens w:val="0"/>
        <w:spacing w:after="100"/>
        <w:ind w:left="567" w:hanging="283"/>
      </w:pPr>
      <w:r>
        <w:t xml:space="preserve">Programa de generación </w:t>
      </w:r>
      <w:r w:rsidR="00F02C1E">
        <w:t xml:space="preserve">o consumo </w:t>
      </w:r>
      <w:r>
        <w:t>de la zona (</w:t>
      </w:r>
      <w:proofErr w:type="spellStart"/>
      <w:r>
        <w:t>NSI</w:t>
      </w:r>
      <w:r w:rsidRPr="00821E7D">
        <w:rPr>
          <w:vertAlign w:val="subscript"/>
        </w:rPr>
        <w:t>i</w:t>
      </w:r>
      <w:proofErr w:type="spellEnd"/>
      <w:r>
        <w:t>).</w:t>
      </w:r>
    </w:p>
    <w:p w14:paraId="1E22BF03" w14:textId="77777777" w:rsidR="00775BDF" w:rsidRDefault="00775BDF" w:rsidP="00EA0AFB">
      <w:pPr>
        <w:pStyle w:val="TextoVieta"/>
        <w:numPr>
          <w:ilvl w:val="1"/>
          <w:numId w:val="2"/>
        </w:numPr>
        <w:suppressAutoHyphens w:val="0"/>
        <w:spacing w:after="100"/>
        <w:ind w:left="567" w:hanging="283"/>
      </w:pPr>
      <w:r>
        <w:t>Desvío de frecuencia con respecto a 50 Hz (</w:t>
      </w:r>
      <w:proofErr w:type="spellStart"/>
      <w:r>
        <w:t>Δf</w:t>
      </w:r>
      <w:r w:rsidRPr="00821E7D">
        <w:rPr>
          <w:vertAlign w:val="subscript"/>
        </w:rPr>
        <w:t>i</w:t>
      </w:r>
      <w:proofErr w:type="spellEnd"/>
      <w:r>
        <w:t>).</w:t>
      </w:r>
    </w:p>
    <w:p w14:paraId="36068E83" w14:textId="39C45D37" w:rsidR="00775BDF" w:rsidRDefault="00775BDF" w:rsidP="00EA0AFB">
      <w:pPr>
        <w:pStyle w:val="TextoVieta"/>
        <w:numPr>
          <w:ilvl w:val="1"/>
          <w:numId w:val="2"/>
        </w:numPr>
        <w:suppressAutoHyphens w:val="0"/>
        <w:spacing w:after="100"/>
        <w:ind w:left="567" w:hanging="283"/>
      </w:pPr>
      <w:r>
        <w:t xml:space="preserve">Potencia de generación </w:t>
      </w:r>
      <w:r w:rsidR="00F02C1E">
        <w:t xml:space="preserve">o consumo </w:t>
      </w:r>
      <w:r>
        <w:t>en control (</w:t>
      </w:r>
      <w:proofErr w:type="spellStart"/>
      <w:r>
        <w:t>PGC</w:t>
      </w:r>
      <w:r w:rsidRPr="00821E7D">
        <w:rPr>
          <w:vertAlign w:val="subscript"/>
        </w:rPr>
        <w:t>i</w:t>
      </w:r>
      <w:proofErr w:type="spellEnd"/>
      <w:r>
        <w:t>).</w:t>
      </w:r>
    </w:p>
    <w:p w14:paraId="349608D0" w14:textId="1257C8D1" w:rsidR="00775BDF" w:rsidRDefault="00775BDF" w:rsidP="00EA0AFB">
      <w:pPr>
        <w:pStyle w:val="TextoVieta"/>
        <w:numPr>
          <w:ilvl w:val="1"/>
          <w:numId w:val="2"/>
        </w:numPr>
        <w:suppressAutoHyphens w:val="0"/>
        <w:spacing w:after="100"/>
        <w:ind w:left="567" w:hanging="283"/>
      </w:pPr>
      <w:r>
        <w:t>Suma de los límites reales</w:t>
      </w:r>
      <w:r>
        <w:rPr>
          <w:rStyle w:val="FootnoteReference"/>
        </w:rPr>
        <w:footnoteReference w:id="2"/>
      </w:r>
      <w:r>
        <w:t xml:space="preserve">  superiores de </w:t>
      </w:r>
      <w:r w:rsidR="00F02C1E">
        <w:t>las unidades incluidas</w:t>
      </w:r>
      <w:r>
        <w:t xml:space="preserve"> en el cálculo del PGC (</w:t>
      </w:r>
      <w:proofErr w:type="spellStart"/>
      <w:r>
        <w:t>PGCSUP</w:t>
      </w:r>
      <w:r w:rsidRPr="00821E7D">
        <w:rPr>
          <w:vertAlign w:val="subscript"/>
        </w:rPr>
        <w:t>i</w:t>
      </w:r>
      <w:proofErr w:type="spellEnd"/>
      <w:r>
        <w:t>).</w:t>
      </w:r>
    </w:p>
    <w:p w14:paraId="07F6E0D2" w14:textId="6F91A3EA" w:rsidR="00775BDF" w:rsidRDefault="00775BDF" w:rsidP="00EA0AFB">
      <w:pPr>
        <w:pStyle w:val="TextoVieta"/>
        <w:numPr>
          <w:ilvl w:val="1"/>
          <w:numId w:val="2"/>
        </w:numPr>
        <w:suppressAutoHyphens w:val="0"/>
        <w:spacing w:after="100"/>
        <w:ind w:left="567" w:hanging="283"/>
      </w:pPr>
      <w:r>
        <w:t>Suma de los límites reales</w:t>
      </w:r>
      <w:r w:rsidR="00CA3C16" w:rsidRPr="00007345">
        <w:rPr>
          <w:vertAlign w:val="superscript"/>
        </w:rPr>
        <w:t xml:space="preserve">1 </w:t>
      </w:r>
      <w:r>
        <w:t xml:space="preserve">inferiores de </w:t>
      </w:r>
      <w:r w:rsidR="00F02C1E">
        <w:t>las unidades incluidas</w:t>
      </w:r>
      <w:r>
        <w:t xml:space="preserve"> en el cálculo del PGC (</w:t>
      </w:r>
      <w:proofErr w:type="spellStart"/>
      <w:r>
        <w:t>PGCINF</w:t>
      </w:r>
      <w:r w:rsidRPr="00821E7D">
        <w:rPr>
          <w:vertAlign w:val="subscript"/>
        </w:rPr>
        <w:t>i</w:t>
      </w:r>
      <w:proofErr w:type="spellEnd"/>
      <w:r>
        <w:t>).</w:t>
      </w:r>
    </w:p>
    <w:p w14:paraId="251B7B95" w14:textId="414A4E0E" w:rsidR="00775BDF" w:rsidRDefault="00775BDF" w:rsidP="00EA0AFB">
      <w:pPr>
        <w:pStyle w:val="TextoVieta"/>
        <w:numPr>
          <w:ilvl w:val="1"/>
          <w:numId w:val="2"/>
        </w:numPr>
        <w:suppressAutoHyphens w:val="0"/>
        <w:spacing w:after="100"/>
        <w:ind w:left="567" w:hanging="283"/>
      </w:pPr>
      <w:r>
        <w:t xml:space="preserve">Potencia activa de cada </w:t>
      </w:r>
      <w:r w:rsidR="00F02C1E">
        <w:t xml:space="preserve">unidad </w:t>
      </w:r>
      <w:r>
        <w:t>de la zona de regulación susceptible de formar parte del cálculo del PGC.</w:t>
      </w:r>
    </w:p>
    <w:p w14:paraId="2A60CBD0" w14:textId="5AA14746" w:rsidR="00775BDF" w:rsidRDefault="00775BDF" w:rsidP="00EA0AFB">
      <w:pPr>
        <w:pStyle w:val="TextoVieta"/>
        <w:numPr>
          <w:ilvl w:val="1"/>
          <w:numId w:val="2"/>
        </w:numPr>
        <w:suppressAutoHyphens w:val="0"/>
        <w:spacing w:after="100"/>
        <w:ind w:left="567" w:hanging="283"/>
      </w:pPr>
      <w:r>
        <w:t xml:space="preserve">Estado de regulación de cada </w:t>
      </w:r>
      <w:r w:rsidR="00F02C1E">
        <w:t xml:space="preserve">unidad </w:t>
      </w:r>
      <w:r>
        <w:t>de la zona de regulación susceptible de formar parte del cálculo del PGC.</w:t>
      </w:r>
    </w:p>
    <w:p w14:paraId="5E77A561" w14:textId="77777777" w:rsidR="00775BDF" w:rsidRDefault="00775BDF" w:rsidP="00EA0AFB">
      <w:pPr>
        <w:pStyle w:val="TextoVieta"/>
        <w:numPr>
          <w:ilvl w:val="1"/>
          <w:numId w:val="2"/>
        </w:numPr>
        <w:suppressAutoHyphens w:val="0"/>
        <w:spacing w:after="100"/>
        <w:ind w:left="567" w:hanging="283"/>
      </w:pPr>
      <w:r>
        <w:t>Estado de activación o suspensión del AGC de la zona.</w:t>
      </w:r>
    </w:p>
    <w:p w14:paraId="2F106AA2" w14:textId="77777777" w:rsidR="00775BDF" w:rsidRPr="001D7CB8" w:rsidRDefault="00775BDF" w:rsidP="00EA0AFB">
      <w:pPr>
        <w:pStyle w:val="TextoVieta"/>
        <w:numPr>
          <w:ilvl w:val="1"/>
          <w:numId w:val="2"/>
        </w:numPr>
        <w:suppressAutoHyphens w:val="0"/>
        <w:spacing w:after="100"/>
        <w:ind w:left="567" w:hanging="283"/>
      </w:pPr>
      <w:r>
        <w:t>Estado que indique el regulador maestro utilizado por el AGC (CECOEL o Centro de Control 2).</w:t>
      </w:r>
    </w:p>
    <w:p w14:paraId="23D78E03" w14:textId="77777777" w:rsidR="00775BDF" w:rsidRDefault="00775BDF" w:rsidP="00775BDF">
      <w:pPr>
        <w:pStyle w:val="TtuloREE"/>
        <w:numPr>
          <w:ilvl w:val="0"/>
          <w:numId w:val="8"/>
        </w:numPr>
      </w:pPr>
      <w:r>
        <w:t>Regulador Maestro</w:t>
      </w:r>
    </w:p>
    <w:p w14:paraId="1F6FD5AB" w14:textId="77777777" w:rsidR="00775BDF" w:rsidRDefault="00775BDF" w:rsidP="00775BDF">
      <w:pPr>
        <w:pStyle w:val="TextonormalREE"/>
      </w:pPr>
      <w:r>
        <w:t>El regulador maestro es responsable de ejecutar la aplicación de la RCP propiamente dicha. Las funciones fundamentales de la RCP comprenden:</w:t>
      </w:r>
    </w:p>
    <w:p w14:paraId="2064CD07" w14:textId="77777777" w:rsidR="00775BDF" w:rsidRDefault="00775BDF" w:rsidP="00775BDF">
      <w:pPr>
        <w:pStyle w:val="TextoVieta"/>
        <w:suppressAutoHyphens w:val="0"/>
        <w:spacing w:after="100"/>
        <w:ind w:left="284" w:hanging="284"/>
      </w:pPr>
      <w:r>
        <w:t>Determinación del estado de cada zona.</w:t>
      </w:r>
    </w:p>
    <w:p w14:paraId="561A3918" w14:textId="77777777" w:rsidR="00775BDF" w:rsidRDefault="00775BDF" w:rsidP="00775BDF">
      <w:pPr>
        <w:pStyle w:val="TextoVieta"/>
        <w:suppressAutoHyphens w:val="0"/>
        <w:spacing w:after="100"/>
        <w:ind w:left="284" w:hanging="284"/>
      </w:pPr>
      <w:r>
        <w:t>Determinación del modo de ejecución de la RCP.</w:t>
      </w:r>
    </w:p>
    <w:p w14:paraId="470D265C" w14:textId="77777777" w:rsidR="00775BDF" w:rsidRDefault="00775BDF" w:rsidP="00775BDF">
      <w:pPr>
        <w:pStyle w:val="TextoVieta"/>
        <w:suppressAutoHyphens w:val="0"/>
        <w:spacing w:after="100"/>
        <w:ind w:left="284" w:hanging="284"/>
      </w:pPr>
      <w:r>
        <w:t>Cálculo del PRR y del CRR para cada zona.</w:t>
      </w:r>
    </w:p>
    <w:p w14:paraId="5E856CB0" w14:textId="77777777" w:rsidR="00775BDF" w:rsidRDefault="00775BDF" w:rsidP="00775BDF">
      <w:pPr>
        <w:pStyle w:val="TextoVieta"/>
        <w:suppressAutoHyphens w:val="0"/>
        <w:spacing w:after="100"/>
        <w:ind w:left="284" w:hanging="284"/>
      </w:pPr>
      <w:r>
        <w:t>Supervisión de la respuesta de cada zona y ajuste de los factores de participación de cada una de ellas.</w:t>
      </w:r>
    </w:p>
    <w:p w14:paraId="3FA790E7" w14:textId="77777777" w:rsidR="00775BDF" w:rsidRDefault="00775BDF" w:rsidP="00775BDF">
      <w:pPr>
        <w:pStyle w:val="TextoVieta"/>
        <w:suppressAutoHyphens w:val="0"/>
        <w:spacing w:after="100"/>
        <w:ind w:left="284" w:hanging="284"/>
      </w:pPr>
      <w:r>
        <w:t>Tratamiento de las reservas de la RCP.</w:t>
      </w:r>
    </w:p>
    <w:p w14:paraId="1A6EB627" w14:textId="77777777" w:rsidR="00775BDF" w:rsidRDefault="00775BDF" w:rsidP="00775BDF">
      <w:pPr>
        <w:pStyle w:val="TtuloREE"/>
        <w:numPr>
          <w:ilvl w:val="0"/>
          <w:numId w:val="8"/>
        </w:numPr>
      </w:pPr>
      <w:r>
        <w:t>Estados de Zona de Regulación</w:t>
      </w:r>
    </w:p>
    <w:p w14:paraId="244EAD8B" w14:textId="77777777" w:rsidR="00775BDF" w:rsidRDefault="00775BDF" w:rsidP="00775BDF">
      <w:pPr>
        <w:pStyle w:val="TextonormalREE"/>
      </w:pPr>
      <w:r>
        <w:t>Cada zona de regulación tiene asociado un estado, que indica su condición actual y el tratamiento que le corresponde en términos de los cálculos utilizados en la función de la RCP.</w:t>
      </w:r>
    </w:p>
    <w:p w14:paraId="796469E3" w14:textId="77777777" w:rsidR="00775BDF" w:rsidRDefault="00775BDF" w:rsidP="00775BDF">
      <w:pPr>
        <w:pStyle w:val="TextonormalREE"/>
      </w:pPr>
      <w:r>
        <w:t xml:space="preserve">El operador puede seleccionar e introducir por pantalla cuatro posibles </w:t>
      </w:r>
      <w:r w:rsidRPr="00697C69">
        <w:rPr>
          <w:b/>
        </w:rPr>
        <w:t>situaciones de zona</w:t>
      </w:r>
      <w:r>
        <w:t xml:space="preserve">: </w:t>
      </w:r>
    </w:p>
    <w:p w14:paraId="1C3F12BE" w14:textId="77777777" w:rsidR="00775BDF" w:rsidRDefault="00775BDF" w:rsidP="00775BDF">
      <w:pPr>
        <w:pStyle w:val="TextoVieta"/>
        <w:suppressAutoHyphens w:val="0"/>
        <w:spacing w:after="100"/>
        <w:ind w:left="284" w:hanging="284"/>
      </w:pPr>
      <w:r>
        <w:t>ON cuando la zona participa en la regulación compartida.</w:t>
      </w:r>
    </w:p>
    <w:p w14:paraId="3ABEBE71" w14:textId="77777777" w:rsidR="00775BDF" w:rsidRDefault="00775BDF" w:rsidP="00775BDF">
      <w:pPr>
        <w:pStyle w:val="TextoVieta"/>
        <w:suppressAutoHyphens w:val="0"/>
        <w:spacing w:after="100"/>
        <w:ind w:left="284" w:hanging="284"/>
      </w:pPr>
      <w:r>
        <w:t>OFF cuando la zona no participa en la regulación compartida.</w:t>
      </w:r>
    </w:p>
    <w:p w14:paraId="429CD077" w14:textId="77777777" w:rsidR="00775BDF" w:rsidRDefault="00775BDF" w:rsidP="00775BDF">
      <w:pPr>
        <w:pStyle w:val="TextoVieta"/>
        <w:suppressAutoHyphens w:val="0"/>
        <w:spacing w:after="100"/>
        <w:ind w:left="284" w:hanging="284"/>
      </w:pPr>
      <w:r>
        <w:t>OFF REE cuando la falta de participación de la zona en la regulación compartida se debe a un requerimiento del regulador maestro.</w:t>
      </w:r>
    </w:p>
    <w:p w14:paraId="14F62FC9" w14:textId="77777777" w:rsidR="00775BDF" w:rsidRDefault="00775BDF" w:rsidP="00775BDF">
      <w:pPr>
        <w:pStyle w:val="TextoVieta"/>
        <w:suppressAutoHyphens w:val="0"/>
        <w:spacing w:after="100"/>
        <w:ind w:left="284" w:hanging="284"/>
      </w:pPr>
      <w:r>
        <w:t>PRUEBAS cuando la zona está realizando pruebas de regulación.</w:t>
      </w:r>
    </w:p>
    <w:p w14:paraId="43940198" w14:textId="77777777" w:rsidR="00775BDF" w:rsidRDefault="00775BDF" w:rsidP="00775BDF">
      <w:pPr>
        <w:pStyle w:val="TextonormalREE"/>
      </w:pPr>
      <w:r>
        <w:t xml:space="preserve">El </w:t>
      </w:r>
      <w:r w:rsidRPr="00697C69">
        <w:rPr>
          <w:b/>
        </w:rPr>
        <w:t>estado de regulación</w:t>
      </w:r>
      <w:r>
        <w:t xml:space="preserve"> de la zona se determina teniendo en cuenta:</w:t>
      </w:r>
    </w:p>
    <w:p w14:paraId="200DFA50" w14:textId="77777777" w:rsidR="00775BDF" w:rsidRDefault="00775BDF" w:rsidP="00775BDF">
      <w:pPr>
        <w:pStyle w:val="TextoVieta"/>
        <w:suppressAutoHyphens w:val="0"/>
        <w:spacing w:after="100"/>
        <w:ind w:left="284" w:hanging="284"/>
      </w:pPr>
      <w:r>
        <w:t>la situación ON/OFF/OFF REE/PRUEBAS introducida por el operador.</w:t>
      </w:r>
    </w:p>
    <w:p w14:paraId="53489D96" w14:textId="77777777" w:rsidR="00775BDF" w:rsidRDefault="00775BDF" w:rsidP="00775BDF">
      <w:pPr>
        <w:pStyle w:val="TextoVieta"/>
        <w:suppressAutoHyphens w:val="0"/>
        <w:spacing w:after="100"/>
        <w:ind w:left="284" w:hanging="284"/>
      </w:pPr>
      <w:r>
        <w:t>el estado del AGC de la zona.</w:t>
      </w:r>
    </w:p>
    <w:p w14:paraId="23D26B1F" w14:textId="7838409D" w:rsidR="00775BDF" w:rsidRPr="003052FE" w:rsidRDefault="00775BDF" w:rsidP="00775BDF">
      <w:pPr>
        <w:pStyle w:val="TextoVieta"/>
        <w:suppressAutoHyphens w:val="0"/>
        <w:spacing w:after="100"/>
        <w:ind w:left="284" w:hanging="284"/>
      </w:pPr>
      <w:r w:rsidRPr="003052FE">
        <w:t xml:space="preserve">el estado de control de </w:t>
      </w:r>
      <w:r w:rsidR="00F02C1E">
        <w:t>las unidades incluidas</w:t>
      </w:r>
      <w:r w:rsidRPr="003052FE">
        <w:t xml:space="preserve"> en la zona.</w:t>
      </w:r>
    </w:p>
    <w:p w14:paraId="5A643FC1" w14:textId="77777777" w:rsidR="00775BDF" w:rsidRDefault="00775BDF" w:rsidP="00775BDF">
      <w:pPr>
        <w:pStyle w:val="TextoVieta"/>
        <w:suppressAutoHyphens w:val="0"/>
        <w:spacing w:after="100"/>
        <w:ind w:left="284" w:hanging="284"/>
      </w:pPr>
      <w:r>
        <w:t>la validez de los datos de entrada de la zona.</w:t>
      </w:r>
    </w:p>
    <w:p w14:paraId="52EEB17E" w14:textId="77777777" w:rsidR="00775BDF" w:rsidRDefault="00775BDF" w:rsidP="00775BDF">
      <w:pPr>
        <w:pStyle w:val="TextoVieta"/>
        <w:suppressAutoHyphens w:val="0"/>
        <w:spacing w:after="100"/>
        <w:ind w:left="284" w:hanging="284"/>
      </w:pPr>
      <w:r>
        <w:t>el resultado de la lógica de control de respuesta.</w:t>
      </w:r>
    </w:p>
    <w:p w14:paraId="2A1C1B92" w14:textId="77777777" w:rsidR="00775BDF" w:rsidRDefault="00775BDF" w:rsidP="00775BDF">
      <w:pPr>
        <w:pStyle w:val="TextonormalREE"/>
      </w:pPr>
      <w:r>
        <w:t>Los estados de zona de regulación son:</w:t>
      </w:r>
    </w:p>
    <w:p w14:paraId="135A7FFE" w14:textId="77777777" w:rsidR="00775BDF" w:rsidRDefault="00775BDF" w:rsidP="00775BDF">
      <w:pPr>
        <w:pStyle w:val="TextoVieta"/>
        <w:suppressAutoHyphens w:val="0"/>
        <w:spacing w:after="100"/>
        <w:ind w:left="284" w:hanging="284"/>
      </w:pPr>
      <w:r w:rsidRPr="008815BC">
        <w:rPr>
          <w:b/>
        </w:rPr>
        <w:t>OFF:</w:t>
      </w:r>
      <w:r>
        <w:t xml:space="preserve"> La situación de zona introducida </w:t>
      </w:r>
      <w:r w:rsidRPr="003052FE">
        <w:t>por el operador es OFF u OFF REE. Para salir de este modo el operador debe introducir el estado ON o PRUEBAS.</w:t>
      </w:r>
    </w:p>
    <w:p w14:paraId="11ECDF7C" w14:textId="77777777" w:rsidR="00775BDF" w:rsidRDefault="00775BDF" w:rsidP="00775BDF">
      <w:pPr>
        <w:pStyle w:val="TextoVieta"/>
        <w:suppressAutoHyphens w:val="0"/>
        <w:spacing w:after="100"/>
        <w:ind w:left="284" w:hanging="284"/>
      </w:pPr>
      <w:r w:rsidRPr="008815BC">
        <w:rPr>
          <w:b/>
        </w:rPr>
        <w:t>INACTIVO:</w:t>
      </w:r>
      <w:r>
        <w:t xml:space="preserve"> La situación de zona es ON o PRUEBAS, pero algún dato recibido del regulador de zona no permite que ésta participe en la RCP con normalidad. Se verifica alguna de las condiciones siguientes:</w:t>
      </w:r>
    </w:p>
    <w:p w14:paraId="474651F7" w14:textId="77777777" w:rsidR="00775BDF" w:rsidRDefault="00775BDF" w:rsidP="00775BDF">
      <w:pPr>
        <w:pStyle w:val="TextoVieta"/>
        <w:numPr>
          <w:ilvl w:val="1"/>
          <w:numId w:val="2"/>
        </w:numPr>
        <w:suppressAutoHyphens w:val="0"/>
        <w:spacing w:after="100"/>
        <w:ind w:left="567" w:hanging="283"/>
      </w:pPr>
      <w:r>
        <w:t>el AGC de la zona no está activo.</w:t>
      </w:r>
    </w:p>
    <w:p w14:paraId="6FC35A3A" w14:textId="77777777" w:rsidR="00775BDF" w:rsidRDefault="00775BDF" w:rsidP="00775BDF">
      <w:pPr>
        <w:pStyle w:val="TextoVieta"/>
        <w:numPr>
          <w:ilvl w:val="1"/>
          <w:numId w:val="2"/>
        </w:numPr>
        <w:suppressAutoHyphens w:val="0"/>
        <w:spacing w:after="100"/>
        <w:ind w:left="567" w:hanging="283"/>
      </w:pPr>
      <w:r>
        <w:t>el NID es inválido.</w:t>
      </w:r>
    </w:p>
    <w:p w14:paraId="346959AF" w14:textId="77777777" w:rsidR="00775BDF" w:rsidRPr="00D9764E" w:rsidRDefault="00775BDF" w:rsidP="00775BDF">
      <w:pPr>
        <w:pStyle w:val="TextoVieta"/>
        <w:numPr>
          <w:ilvl w:val="1"/>
          <w:numId w:val="2"/>
        </w:numPr>
        <w:suppressAutoHyphens w:val="0"/>
        <w:spacing w:after="100"/>
        <w:ind w:left="567" w:hanging="283"/>
      </w:pPr>
      <w:r>
        <w:t xml:space="preserve">el PGC es </w:t>
      </w:r>
      <w:r w:rsidRPr="00D9764E">
        <w:t>inválido.</w:t>
      </w:r>
    </w:p>
    <w:p w14:paraId="48A256BB" w14:textId="77777777" w:rsidR="00775BDF" w:rsidRPr="00D9764E" w:rsidRDefault="00775BDF" w:rsidP="00775BDF">
      <w:pPr>
        <w:pStyle w:val="TextoVieta"/>
        <w:numPr>
          <w:ilvl w:val="1"/>
          <w:numId w:val="2"/>
        </w:numPr>
        <w:suppressAutoHyphens w:val="0"/>
        <w:spacing w:after="100"/>
        <w:ind w:left="567" w:hanging="283"/>
      </w:pPr>
      <w:r w:rsidRPr="00D9764E">
        <w:t>el límite superior de regulación es menor o igual que el inferior.</w:t>
      </w:r>
    </w:p>
    <w:p w14:paraId="16E61AB4" w14:textId="2113AE5D" w:rsidR="00775BDF" w:rsidRPr="00D9764E" w:rsidRDefault="00775BDF" w:rsidP="00775BDF">
      <w:pPr>
        <w:pStyle w:val="TextoVieta"/>
        <w:numPr>
          <w:ilvl w:val="1"/>
          <w:numId w:val="2"/>
        </w:numPr>
        <w:suppressAutoHyphens w:val="0"/>
        <w:spacing w:after="100"/>
        <w:ind w:left="567" w:hanging="283"/>
      </w:pPr>
      <w:r w:rsidRPr="00D9764E">
        <w:t xml:space="preserve">no hay </w:t>
      </w:r>
      <w:r w:rsidR="008C48AA">
        <w:t>unidades</w:t>
      </w:r>
      <w:r w:rsidR="008C48AA" w:rsidRPr="00D9764E">
        <w:t xml:space="preserve"> </w:t>
      </w:r>
      <w:r w:rsidRPr="00D9764E">
        <w:t>regulando en la zona.</w:t>
      </w:r>
    </w:p>
    <w:p w14:paraId="149B2BE8" w14:textId="0DFFD792" w:rsidR="00775BDF" w:rsidRPr="00D9764E" w:rsidRDefault="00775BDF" w:rsidP="00775BDF">
      <w:pPr>
        <w:pStyle w:val="TextoVieta"/>
        <w:numPr>
          <w:ilvl w:val="1"/>
          <w:numId w:val="2"/>
        </w:numPr>
        <w:suppressAutoHyphens w:val="0"/>
        <w:spacing w:after="100"/>
        <w:ind w:left="567" w:hanging="283"/>
      </w:pPr>
      <w:r w:rsidRPr="00D9764E">
        <w:t>el programa de generación</w:t>
      </w:r>
      <w:r w:rsidR="002E4DC5">
        <w:t xml:space="preserve"> o consumo</w:t>
      </w:r>
      <w:r w:rsidRPr="00D9764E">
        <w:t xml:space="preserve"> de la zona es inválido.</w:t>
      </w:r>
    </w:p>
    <w:p w14:paraId="1FF025D2" w14:textId="77777777" w:rsidR="00775BDF" w:rsidRDefault="00775BDF" w:rsidP="00775BDF">
      <w:pPr>
        <w:pStyle w:val="TextoVieta"/>
        <w:suppressAutoHyphens w:val="0"/>
        <w:spacing w:after="100"/>
        <w:ind w:left="284" w:hanging="284"/>
      </w:pPr>
      <w:r w:rsidRPr="00CF7F9E">
        <w:rPr>
          <w:b/>
        </w:rPr>
        <w:t>ACTIVO:</w:t>
      </w:r>
      <w:r>
        <w:t xml:space="preserve"> La situación de la zona es </w:t>
      </w:r>
      <w:r w:rsidRPr="003052FE">
        <w:t>ON o PRUEBAS, todos los</w:t>
      </w:r>
      <w:r>
        <w:t xml:space="preserve"> datos recibidos de la zona permiten que ésta participe en la RCP (no cumple los criterios de INACTIVO), y la zona no cumple con el criterio de paso a emergencia descrito en la sección </w:t>
      </w:r>
      <w:r w:rsidRPr="00CF7F9E">
        <w:rPr>
          <w:b/>
        </w:rPr>
        <w:t>8.2</w:t>
      </w:r>
      <w:r>
        <w:t>.</w:t>
      </w:r>
    </w:p>
    <w:p w14:paraId="5AE7A827" w14:textId="77777777" w:rsidR="00775BDF" w:rsidRDefault="00775BDF" w:rsidP="00775BDF">
      <w:pPr>
        <w:pStyle w:val="TextoVieta"/>
        <w:suppressAutoHyphens w:val="0"/>
        <w:spacing w:after="100"/>
        <w:ind w:left="284" w:hanging="284"/>
      </w:pPr>
      <w:r w:rsidRPr="00CF7F9E">
        <w:rPr>
          <w:b/>
        </w:rPr>
        <w:t>EMERGENCIA:</w:t>
      </w:r>
      <w:r>
        <w:rPr>
          <w:b/>
        </w:rPr>
        <w:t xml:space="preserve"> </w:t>
      </w:r>
      <w:r>
        <w:t xml:space="preserve">La situación de la zona </w:t>
      </w:r>
      <w:r w:rsidRPr="003052FE">
        <w:t>es ON o PRUEBAS, todos</w:t>
      </w:r>
      <w:r>
        <w:t xml:space="preserve"> los datos recibidos de la zona permiten que ésta participe en la RCP con normalidad (no cumple los criterios de paso a INACTIVO), pero la zona cumple con el criterio de paso a emergencia. El criterio de paso a emergencia de la zona se describe en la sección </w:t>
      </w:r>
      <w:r w:rsidRPr="00CF7F9E">
        <w:rPr>
          <w:b/>
        </w:rPr>
        <w:t>8.2</w:t>
      </w:r>
      <w:r>
        <w:rPr>
          <w:b/>
        </w:rPr>
        <w:t>.</w:t>
      </w:r>
    </w:p>
    <w:p w14:paraId="042AC939" w14:textId="77777777" w:rsidR="00775BDF" w:rsidRDefault="00775BDF" w:rsidP="00775BDF">
      <w:pPr>
        <w:pStyle w:val="TextonormalREE"/>
      </w:pPr>
      <w:r>
        <w:t>Una vez que una zona está en este estado permanece en él hasta que se cumpla una de las siguientes condiciones:</w:t>
      </w:r>
    </w:p>
    <w:p w14:paraId="78763624" w14:textId="77777777" w:rsidR="00775BDF" w:rsidRDefault="00775BDF" w:rsidP="00775BDF">
      <w:pPr>
        <w:pStyle w:val="TextoVieta"/>
        <w:suppressAutoHyphens w:val="0"/>
        <w:spacing w:after="100"/>
        <w:ind w:left="284" w:hanging="284"/>
      </w:pPr>
      <w:r>
        <w:t xml:space="preserve">el operador ejecuta un </w:t>
      </w:r>
      <w:proofErr w:type="spellStart"/>
      <w:r w:rsidRPr="00CF7F9E">
        <w:rPr>
          <w:i/>
        </w:rPr>
        <w:t>reset</w:t>
      </w:r>
      <w:proofErr w:type="spellEnd"/>
      <w:r>
        <w:t xml:space="preserve"> de la RCP.</w:t>
      </w:r>
    </w:p>
    <w:p w14:paraId="6A080A3F" w14:textId="0B14EBD9" w:rsidR="00775BDF" w:rsidRDefault="00775BDF" w:rsidP="00775BDF">
      <w:pPr>
        <w:pStyle w:val="TextoVieta"/>
        <w:suppressAutoHyphens w:val="0"/>
        <w:spacing w:after="100"/>
        <w:ind w:left="284" w:hanging="284"/>
      </w:pPr>
      <w:r>
        <w:t>la zona cumple las condiciones que se han descrito para pasar a estado INACTIVO.</w:t>
      </w:r>
    </w:p>
    <w:p w14:paraId="517E06CD" w14:textId="77777777" w:rsidR="00775BDF" w:rsidRDefault="00775BDF" w:rsidP="00775BDF">
      <w:pPr>
        <w:pStyle w:val="TextoVieta"/>
        <w:suppressAutoHyphens w:val="0"/>
        <w:spacing w:after="100"/>
        <w:ind w:left="284" w:hanging="284"/>
      </w:pPr>
      <w:r>
        <w:t xml:space="preserve">la zona cumple las condiciones para pasar a estado ACTIVO, tal y como se describe en la sección </w:t>
      </w:r>
      <w:r w:rsidRPr="00CF7F9E">
        <w:rPr>
          <w:b/>
        </w:rPr>
        <w:t>8.</w:t>
      </w:r>
      <w:r>
        <w:rPr>
          <w:b/>
        </w:rPr>
        <w:t>2</w:t>
      </w:r>
      <w:r>
        <w:t>.</w:t>
      </w:r>
    </w:p>
    <w:p w14:paraId="6AD7C03C" w14:textId="77777777" w:rsidR="00775BDF" w:rsidRDefault="00775BDF" w:rsidP="00775BDF">
      <w:pPr>
        <w:pStyle w:val="TextonormalREE"/>
      </w:pPr>
      <w:r>
        <w:t xml:space="preserve">Para evitar inestabilidades en el funcionamiento de la RCP, la salida de la zona del estado OFF y del estado INACTIVO debe ser al estado EMERGENCIA. El error de respuesta se inicializa tal y como se describe en la sección </w:t>
      </w:r>
      <w:r w:rsidRPr="00CF7F9E">
        <w:rPr>
          <w:b/>
        </w:rPr>
        <w:t>8.1</w:t>
      </w:r>
      <w:r>
        <w:t>.</w:t>
      </w:r>
    </w:p>
    <w:p w14:paraId="71F6AEDC" w14:textId="77777777" w:rsidR="00775BDF" w:rsidRDefault="00775BDF" w:rsidP="00775BDF">
      <w:pPr>
        <w:pStyle w:val="TtuloREE"/>
        <w:numPr>
          <w:ilvl w:val="0"/>
          <w:numId w:val="8"/>
        </w:numPr>
      </w:pPr>
      <w:bookmarkStart w:id="212" w:name="_Toc516729513"/>
      <w:r>
        <w:t>Modos de la RCP</w:t>
      </w:r>
      <w:bookmarkStart w:id="213" w:name="_Toc516729514"/>
      <w:bookmarkEnd w:id="212"/>
    </w:p>
    <w:p w14:paraId="1F9F31DF" w14:textId="77777777" w:rsidR="00775BDF" w:rsidRDefault="00775BDF" w:rsidP="00775BDF">
      <w:pPr>
        <w:pStyle w:val="SubttuloREE"/>
      </w:pPr>
      <w:r>
        <w:t xml:space="preserve">6.1. </w:t>
      </w:r>
      <w:r w:rsidRPr="00D9764E">
        <w:t>Descripción</w:t>
      </w:r>
      <w:r>
        <w:t xml:space="preserve"> de los modos de la RCP</w:t>
      </w:r>
      <w:bookmarkEnd w:id="213"/>
    </w:p>
    <w:p w14:paraId="39490CE8" w14:textId="77777777" w:rsidR="00775BDF" w:rsidRDefault="00775BDF" w:rsidP="00775BDF">
      <w:pPr>
        <w:pStyle w:val="TextonormalREE"/>
      </w:pPr>
      <w:r>
        <w:t>La RCP se ejecuta en cada momento en uno de los seis modos siguientes:</w:t>
      </w:r>
    </w:p>
    <w:p w14:paraId="4280F267" w14:textId="77777777" w:rsidR="00775BDF" w:rsidRDefault="00775BDF" w:rsidP="00775BDF">
      <w:pPr>
        <w:pStyle w:val="TextoVieta"/>
        <w:suppressAutoHyphens w:val="0"/>
        <w:spacing w:after="100"/>
        <w:ind w:left="284" w:hanging="284"/>
      </w:pPr>
      <w:r w:rsidRPr="00E83768">
        <w:rPr>
          <w:b/>
        </w:rPr>
        <w:t>NORMAL:</w:t>
      </w:r>
      <w:r>
        <w:t xml:space="preserve"> El modo NORMAL de la RCP representa el estado más deseable de la operación del sistema conjunto.</w:t>
      </w:r>
    </w:p>
    <w:p w14:paraId="67E03641" w14:textId="30A58B02" w:rsidR="00775BDF" w:rsidRDefault="00775BDF" w:rsidP="00775BDF">
      <w:pPr>
        <w:pStyle w:val="TextoVieta"/>
        <w:suppressAutoHyphens w:val="0"/>
        <w:spacing w:after="100"/>
        <w:ind w:left="284" w:hanging="284"/>
      </w:pPr>
      <w:r w:rsidRPr="00E83768">
        <w:rPr>
          <w:b/>
        </w:rPr>
        <w:t>FRECUENCIA:</w:t>
      </w:r>
      <w:r>
        <w:t xml:space="preserve"> El modo FRECUENCIA de la RCP es representativo de la situación en la cual el sistema peninsular, bien se ha quedado aislado de Francia, o bien se comporta como si se hubiese producido dicha situación de aislamiento. La función de la RCP toma las medidas apropiadas tendentes a mantener la seguridad del sistema, las cuales se traducen en regular en modo NORMAL suponiendo un </w:t>
      </w:r>
      <w:r w:rsidRPr="0073167A">
        <w:t xml:space="preserve">desvío de </w:t>
      </w:r>
      <w:r w:rsidRPr="00D9764E">
        <w:t>intercambio nulo (NIDR = 0).</w:t>
      </w:r>
    </w:p>
    <w:p w14:paraId="1F8E377A" w14:textId="55D875D9" w:rsidR="00775BDF" w:rsidRDefault="00775BDF" w:rsidP="00775BDF">
      <w:pPr>
        <w:pStyle w:val="TextonormalREE"/>
        <w:ind w:left="284"/>
      </w:pPr>
      <w:r>
        <w:t xml:space="preserve">El modo FRECUENCIA permanece efectivo hasta que se restablece la conexión con Francia, o desaparece la situación que originó el paso a este modo. La sección </w:t>
      </w:r>
      <w:r w:rsidRPr="00E83768">
        <w:rPr>
          <w:b/>
        </w:rPr>
        <w:t>6.2</w:t>
      </w:r>
      <w:r>
        <w:t xml:space="preserve"> describe la lógica de paso a modo frecuencia y de </w:t>
      </w:r>
      <w:r w:rsidR="00901F9B">
        <w:t xml:space="preserve">la </w:t>
      </w:r>
      <w:r>
        <w:t>salida del mismo.</w:t>
      </w:r>
    </w:p>
    <w:p w14:paraId="2DF31152" w14:textId="77777777" w:rsidR="00775BDF" w:rsidRDefault="00775BDF" w:rsidP="00775BDF">
      <w:pPr>
        <w:pStyle w:val="TextoVieta"/>
        <w:suppressAutoHyphens w:val="0"/>
        <w:spacing w:after="100"/>
        <w:ind w:left="284" w:hanging="284"/>
      </w:pPr>
      <w:r w:rsidRPr="0073167A">
        <w:rPr>
          <w:b/>
        </w:rPr>
        <w:t>MODO</w:t>
      </w:r>
      <w:r w:rsidRPr="0073167A">
        <w:t xml:space="preserve"> </w:t>
      </w:r>
      <w:r w:rsidRPr="0073167A">
        <w:rPr>
          <w:b/>
        </w:rPr>
        <w:t>CONTROL BLOCK A REGULAR PENÍNSULA:</w:t>
      </w:r>
      <w:r w:rsidRPr="0073167A">
        <w:t xml:space="preserve"> En este modo, la RCP pasa a regular únicamente el desvío con Francia, actuando como si la Península Ibérica fuese un bloque de control único. </w:t>
      </w:r>
    </w:p>
    <w:p w14:paraId="60EC5400" w14:textId="77777777" w:rsidR="00775BDF" w:rsidRPr="0073167A" w:rsidRDefault="00775BDF" w:rsidP="00775BDF">
      <w:pPr>
        <w:pStyle w:val="TextoVieta"/>
        <w:numPr>
          <w:ilvl w:val="0"/>
          <w:numId w:val="0"/>
        </w:numPr>
        <w:ind w:left="284"/>
      </w:pPr>
      <w:r w:rsidRPr="0073167A">
        <w:t>Este modo puede establecerse manualmente, o bien de forma automática cuando la medida del desvío de intercambio con Portugal es inválida durante un tiempo superior a u</w:t>
      </w:r>
      <w:r>
        <w:t xml:space="preserve">n número de ciclos determinado </w:t>
      </w:r>
      <w:r w:rsidRPr="0073167A">
        <w:rPr>
          <w:b/>
        </w:rPr>
        <w:t>CBLIM</w:t>
      </w:r>
      <w:r w:rsidRPr="0073167A">
        <w:t>.</w:t>
      </w:r>
    </w:p>
    <w:p w14:paraId="655F5C57" w14:textId="77777777" w:rsidR="00775BDF" w:rsidRPr="00F8239B" w:rsidRDefault="00775BDF" w:rsidP="00775BDF">
      <w:pPr>
        <w:pStyle w:val="TextoVieta"/>
        <w:suppressAutoHyphens w:val="0"/>
        <w:spacing w:after="100"/>
        <w:ind w:left="284" w:hanging="284"/>
      </w:pPr>
      <w:r w:rsidRPr="00F33642">
        <w:rPr>
          <w:b/>
        </w:rPr>
        <w:t>FROZEN:</w:t>
      </w:r>
      <w:r>
        <w:t xml:space="preserve"> </w:t>
      </w:r>
      <w:r w:rsidRPr="00F8239B">
        <w:t xml:space="preserve">Este modo </w:t>
      </w:r>
      <w:r>
        <w:t xml:space="preserve">de ejecución hace que todas las zonas de regulación en estado Activo o Emergencia pasen a regular en Modo Permisivo. En este modo se </w:t>
      </w:r>
      <w:r w:rsidRPr="00F8239B">
        <w:t xml:space="preserve">modifica el valor de la contribución requerida a cada zona, de forma que su Error de Control de Área sea igual a 0 en cada ciclo de ejecución. De esta forma se congela la respuesta esperada de cada zona. </w:t>
      </w:r>
    </w:p>
    <w:p w14:paraId="1666555E" w14:textId="3CA890F0" w:rsidR="00775BDF" w:rsidRDefault="00775BDF" w:rsidP="00775BDF">
      <w:pPr>
        <w:pStyle w:val="TextonormalREE"/>
        <w:ind w:left="284"/>
      </w:pPr>
      <w:r w:rsidRPr="00F8239B">
        <w:t xml:space="preserve">El modo FROZEN se activa automáticamente ante situaciones de emergencia en el sistema europeo (desvíos de frecuencia mayores de </w:t>
      </w:r>
      <w:r w:rsidRPr="00F8239B">
        <w:rPr>
          <w:b/>
        </w:rPr>
        <w:t>MFF</w:t>
      </w:r>
      <w:r w:rsidRPr="00F8239B">
        <w:t xml:space="preserve"> </w:t>
      </w:r>
      <w:proofErr w:type="spellStart"/>
      <w:r w:rsidRPr="00F8239B">
        <w:t>mHz</w:t>
      </w:r>
      <w:proofErr w:type="spellEnd"/>
      <w:r w:rsidRPr="00F8239B">
        <w:t xml:space="preserve"> con duración superior a </w:t>
      </w:r>
      <w:r w:rsidRPr="00F8239B">
        <w:rPr>
          <w:b/>
        </w:rPr>
        <w:t>MFT</w:t>
      </w:r>
      <w:r w:rsidRPr="00F8239B">
        <w:t xml:space="preserve"> segundos). También se podrá conmutar manualmente a este modo cuando la RCP esté funcionando previamente en modo NORMAL o FRECUENCIA.</w:t>
      </w:r>
    </w:p>
    <w:p w14:paraId="6EE5AFDE" w14:textId="77777777" w:rsidR="00775BDF" w:rsidRDefault="00775BDF" w:rsidP="00775BDF">
      <w:pPr>
        <w:pStyle w:val="TextoVieta"/>
        <w:suppressAutoHyphens w:val="0"/>
        <w:spacing w:after="100"/>
        <w:ind w:left="284" w:hanging="284"/>
      </w:pPr>
      <w:r w:rsidRPr="00E83768">
        <w:rPr>
          <w:b/>
        </w:rPr>
        <w:t>NULO:</w:t>
      </w:r>
      <w:r>
        <w:t xml:space="preserve"> Este modo se establece cuando el modo de la RCP no se puede determinar con certeza como NORMAL, FRECUENCIA, CONTROL BLOCK PENÍNSULA o FROZEN. </w:t>
      </w:r>
    </w:p>
    <w:p w14:paraId="7C98C4BE" w14:textId="77777777" w:rsidR="00775BDF" w:rsidRDefault="00775BDF" w:rsidP="00775BDF">
      <w:pPr>
        <w:pStyle w:val="TextonormalREE"/>
        <w:ind w:left="284"/>
      </w:pPr>
      <w:r>
        <w:t xml:space="preserve">El modo NULO, una vez que se establece, permanece efectivo bien hasta que uno de los otros modos pueda determinarse sin ambigüedad, o bien hasta que, transcurrido un tiempo </w:t>
      </w:r>
      <w:r w:rsidRPr="00E83768">
        <w:rPr>
          <w:b/>
        </w:rPr>
        <w:t>NTOLIM</w:t>
      </w:r>
      <w:r>
        <w:t xml:space="preserve"> dado, la Regulación Compartida pase a modo suspendido automáticamente.</w:t>
      </w:r>
    </w:p>
    <w:p w14:paraId="0BC098D9" w14:textId="77777777" w:rsidR="00775BDF" w:rsidRDefault="00775BDF" w:rsidP="00775BDF">
      <w:pPr>
        <w:pStyle w:val="TextoVieta"/>
        <w:suppressAutoHyphens w:val="0"/>
        <w:spacing w:after="100"/>
        <w:ind w:left="284" w:hanging="284"/>
      </w:pPr>
      <w:r w:rsidRPr="0071667F">
        <w:rPr>
          <w:b/>
        </w:rPr>
        <w:t>SUSPENDIDO</w:t>
      </w:r>
      <w:r>
        <w:t xml:space="preserve">: La RCP se suspende preventivamente al estar en modo NULO más de un tiempo definido </w:t>
      </w:r>
      <w:r>
        <w:rPr>
          <w:b/>
        </w:rPr>
        <w:t>NTOLIM</w:t>
      </w:r>
      <w:r>
        <w:t>.</w:t>
      </w:r>
    </w:p>
    <w:p w14:paraId="76B47EFE" w14:textId="77777777" w:rsidR="00775BDF" w:rsidRDefault="00775BDF" w:rsidP="00775BDF">
      <w:pPr>
        <w:pStyle w:val="SubttuloREE"/>
      </w:pPr>
      <w:bookmarkStart w:id="214" w:name="_Toc516729515"/>
      <w:r>
        <w:t>6.2. Determinación del modo de la RCP</w:t>
      </w:r>
      <w:bookmarkEnd w:id="214"/>
    </w:p>
    <w:p w14:paraId="0578BF07" w14:textId="77777777" w:rsidR="00775BDF" w:rsidRDefault="00775BDF" w:rsidP="00775BDF">
      <w:pPr>
        <w:pStyle w:val="TextonormalREE"/>
      </w:pPr>
      <w:r>
        <w:t>El modo de la RCP se determina tras la asignación de los estados de zona, en el orden y forma siguiente:</w:t>
      </w:r>
    </w:p>
    <w:p w14:paraId="044520A0" w14:textId="77777777" w:rsidR="00775BDF" w:rsidRPr="00F4787F" w:rsidRDefault="00775BDF" w:rsidP="00F4787F">
      <w:pPr>
        <w:pStyle w:val="NumerosPR"/>
        <w:numPr>
          <w:ilvl w:val="0"/>
          <w:numId w:val="62"/>
        </w:numPr>
        <w:rPr>
          <w:color w:val="auto"/>
          <w:sz w:val="20"/>
        </w:rPr>
      </w:pPr>
      <w:r w:rsidRPr="00F4787F">
        <w:rPr>
          <w:color w:val="auto"/>
          <w:szCs w:val="24"/>
        </w:rPr>
        <w:t>Chequeo de modo NULO</w:t>
      </w:r>
    </w:p>
    <w:p w14:paraId="6B014CA0" w14:textId="77777777" w:rsidR="00775BDF" w:rsidRDefault="00775BDF" w:rsidP="00775BDF">
      <w:pPr>
        <w:pStyle w:val="TextonormalREE"/>
      </w:pPr>
      <w:r>
        <w:t>Las condiciones de paso a NULO son cualesquiera de las siguientes:</w:t>
      </w:r>
    </w:p>
    <w:p w14:paraId="2BE5804D" w14:textId="77777777" w:rsidR="00775BDF" w:rsidRDefault="00775BDF" w:rsidP="00775BDF">
      <w:pPr>
        <w:pStyle w:val="TextoVieta"/>
        <w:suppressAutoHyphens w:val="0"/>
        <w:spacing w:after="100"/>
        <w:ind w:left="284" w:hanging="284"/>
      </w:pPr>
      <w:r>
        <w:t>El valor del desvío del intercambio neto entre España y Francia (NID</w:t>
      </w:r>
      <w:r w:rsidRPr="000E09C2">
        <w:rPr>
          <w:vertAlign w:val="subscript"/>
        </w:rPr>
        <w:t>F</w:t>
      </w:r>
      <w:r>
        <w:t>) es inválido (</w:t>
      </w:r>
      <w:proofErr w:type="spellStart"/>
      <w:r>
        <w:t>p.e</w:t>
      </w:r>
      <w:proofErr w:type="spellEnd"/>
      <w:r>
        <w:t>. debido a la pérdida de alguna de las telemedidas que forman este valor) y el Sistema Peninsular no está aislado de Francia.</w:t>
      </w:r>
    </w:p>
    <w:p w14:paraId="1E77CC49" w14:textId="77777777" w:rsidR="00775BDF" w:rsidRDefault="00775BDF" w:rsidP="00775BDF">
      <w:pPr>
        <w:pStyle w:val="TextoVieta"/>
        <w:suppressAutoHyphens w:val="0"/>
        <w:spacing w:after="100"/>
        <w:ind w:left="284" w:hanging="284"/>
      </w:pPr>
      <w:r>
        <w:t>El valor de la frecuencia f</w:t>
      </w:r>
      <w:r w:rsidRPr="000E09C2">
        <w:rPr>
          <w:vertAlign w:val="subscript"/>
        </w:rPr>
        <w:t>a</w:t>
      </w:r>
      <w:r>
        <w:rPr>
          <w:rStyle w:val="FootnoteReference"/>
        </w:rPr>
        <w:footnoteReference w:id="3"/>
      </w:r>
      <w:r>
        <w:t xml:space="preserve">  es inválido.</w:t>
      </w:r>
    </w:p>
    <w:p w14:paraId="0AF91986" w14:textId="77777777" w:rsidR="00775BDF" w:rsidRDefault="00775BDF" w:rsidP="00775BDF">
      <w:pPr>
        <w:pStyle w:val="TextoVieta"/>
        <w:suppressAutoHyphens w:val="0"/>
        <w:spacing w:after="100"/>
        <w:ind w:left="284" w:hanging="284"/>
      </w:pPr>
      <w:r>
        <w:t>No hay capacidad de regulación, es decir, no existen zonas cuyo estado sea ACTIVO o EMERGENCIA.</w:t>
      </w:r>
    </w:p>
    <w:p w14:paraId="1154CF12" w14:textId="77777777" w:rsidR="00775BDF" w:rsidRDefault="00775BDF" w:rsidP="00775BDF">
      <w:pPr>
        <w:pStyle w:val="TextoVieta"/>
        <w:suppressAutoHyphens w:val="0"/>
        <w:spacing w:after="100"/>
        <w:ind w:left="284" w:hanging="284"/>
      </w:pPr>
      <w:r>
        <w:t>No puede detectarse con certeza el estado de conexión con Francia.</w:t>
      </w:r>
    </w:p>
    <w:p w14:paraId="7D98B183" w14:textId="77777777" w:rsidR="00775BDF" w:rsidRPr="00F4787F" w:rsidRDefault="00775BDF" w:rsidP="00775BDF">
      <w:pPr>
        <w:pStyle w:val="NumerosPR"/>
        <w:numPr>
          <w:ilvl w:val="0"/>
          <w:numId w:val="10"/>
        </w:numPr>
        <w:rPr>
          <w:rFonts w:cs="Times New Roman"/>
          <w:color w:val="auto"/>
          <w:szCs w:val="24"/>
        </w:rPr>
      </w:pPr>
      <w:r w:rsidRPr="00F4787F">
        <w:rPr>
          <w:rFonts w:cs="Times New Roman"/>
          <w:color w:val="auto"/>
          <w:szCs w:val="24"/>
        </w:rPr>
        <w:t>Chequeo de modo FRECUENCIA</w:t>
      </w:r>
    </w:p>
    <w:p w14:paraId="65DEF5D5" w14:textId="77777777" w:rsidR="00775BDF" w:rsidRDefault="00775BDF" w:rsidP="00775BDF">
      <w:pPr>
        <w:pStyle w:val="TextonormalREE"/>
      </w:pPr>
      <w:r>
        <w:t>Si el modo no es NULO, se verifica si se cumple alguna de las condiciones de paso a modo FRECUENCIA:</w:t>
      </w:r>
    </w:p>
    <w:p w14:paraId="3589E756" w14:textId="77777777" w:rsidR="00775BDF" w:rsidRDefault="00775BDF" w:rsidP="00775BDF">
      <w:pPr>
        <w:pStyle w:val="TextoVieta"/>
        <w:suppressAutoHyphens w:val="0"/>
        <w:spacing w:after="100"/>
        <w:ind w:left="284" w:hanging="284"/>
      </w:pPr>
      <w:r>
        <w:t>Se ha detectado que el sistema peninsular está aislado de Francia</w:t>
      </w:r>
      <w:r>
        <w:rPr>
          <w:b/>
        </w:rPr>
        <w:t>.</w:t>
      </w:r>
    </w:p>
    <w:p w14:paraId="067CAADB" w14:textId="77777777" w:rsidR="00775BDF" w:rsidRDefault="00775BDF" w:rsidP="00775BDF">
      <w:pPr>
        <w:pStyle w:val="TextoVieta"/>
        <w:suppressAutoHyphens w:val="0"/>
        <w:spacing w:after="100"/>
        <w:ind w:left="284" w:hanging="284"/>
      </w:pPr>
      <w:r>
        <w:t>El sistema se comporta como si estuviese desconectado de Francia. Para ello se deben cumplir las condiciones siguientes:</w:t>
      </w:r>
    </w:p>
    <w:p w14:paraId="77B35A83" w14:textId="77777777" w:rsidR="00775BDF" w:rsidRDefault="00775BDF" w:rsidP="00775BDF">
      <w:pPr>
        <w:pStyle w:val="TextoVieta"/>
        <w:numPr>
          <w:ilvl w:val="1"/>
          <w:numId w:val="2"/>
        </w:numPr>
        <w:suppressAutoHyphens w:val="0"/>
        <w:spacing w:after="100"/>
        <w:ind w:left="426" w:hanging="284"/>
      </w:pPr>
      <w:r>
        <w:t>El desvío de frecuencia</w:t>
      </w:r>
      <w:r>
        <w:rPr>
          <w:rStyle w:val="FootnoteReference"/>
        </w:rPr>
        <w:footnoteReference w:id="4"/>
      </w:r>
      <w:r>
        <w:t xml:space="preserve"> es del mismo signo que el desvío con Francia, es decir </w:t>
      </w:r>
      <w:proofErr w:type="spellStart"/>
      <w:r>
        <w:t>Δf</w:t>
      </w:r>
      <w:proofErr w:type="spellEnd"/>
      <w:r>
        <w:t xml:space="preserve"> · NID</w:t>
      </w:r>
      <w:r w:rsidRPr="000E09C2">
        <w:rPr>
          <w:vertAlign w:val="subscript"/>
        </w:rPr>
        <w:t>F</w:t>
      </w:r>
      <w:r>
        <w:t xml:space="preserve"> &gt; 0.</w:t>
      </w:r>
    </w:p>
    <w:p w14:paraId="594383A9" w14:textId="77777777" w:rsidR="00775BDF" w:rsidRDefault="00775BDF" w:rsidP="00775BDF">
      <w:pPr>
        <w:pStyle w:val="TextoVieta"/>
        <w:numPr>
          <w:ilvl w:val="1"/>
          <w:numId w:val="2"/>
        </w:numPr>
        <w:suppressAutoHyphens w:val="0"/>
        <w:spacing w:after="100"/>
        <w:ind w:left="426" w:hanging="284"/>
      </w:pPr>
      <w:r>
        <w:t xml:space="preserve">El valor absoluto del desvío de frecuencia es superior a un umbral </w:t>
      </w:r>
      <w:r w:rsidRPr="00FE4135">
        <w:rPr>
          <w:b/>
        </w:rPr>
        <w:t>UM</w:t>
      </w:r>
      <w:r>
        <w:t xml:space="preserve">, es decir </w:t>
      </w:r>
      <w:proofErr w:type="spellStart"/>
      <w:r>
        <w:t>Δf</w:t>
      </w:r>
      <w:proofErr w:type="spellEnd"/>
      <w:r>
        <w:t xml:space="preserve"> &gt; </w:t>
      </w:r>
      <w:r w:rsidRPr="00FE4135">
        <w:rPr>
          <w:b/>
        </w:rPr>
        <w:t>UM</w:t>
      </w:r>
      <w:r>
        <w:t xml:space="preserve">. Si en ciclo previo la RCP ya estaba en modo FRECUENCIA, dicho umbral se ve disminuido en una banda muerta </w:t>
      </w:r>
      <w:r w:rsidRPr="00FE4135">
        <w:rPr>
          <w:b/>
        </w:rPr>
        <w:t>BM</w:t>
      </w:r>
      <w:r>
        <w:t xml:space="preserve">, es decir </w:t>
      </w:r>
      <w:proofErr w:type="spellStart"/>
      <w:r>
        <w:t>Δf</w:t>
      </w:r>
      <w:proofErr w:type="spellEnd"/>
      <w:r>
        <w:t xml:space="preserve"> &gt; </w:t>
      </w:r>
      <w:r w:rsidRPr="00FE4135">
        <w:rPr>
          <w:b/>
        </w:rPr>
        <w:t>UM</w:t>
      </w:r>
      <w:r>
        <w:t xml:space="preserve"> - </w:t>
      </w:r>
      <w:r w:rsidRPr="00FE4135">
        <w:rPr>
          <w:b/>
        </w:rPr>
        <w:t>BM</w:t>
      </w:r>
      <w:r>
        <w:t xml:space="preserve"> [Hz].</w:t>
      </w:r>
    </w:p>
    <w:p w14:paraId="0E1EDB3D" w14:textId="77777777" w:rsidR="00775BDF" w:rsidRPr="00F4787F" w:rsidRDefault="00775BDF" w:rsidP="00775BDF">
      <w:pPr>
        <w:pStyle w:val="NumerosPR"/>
        <w:numPr>
          <w:ilvl w:val="0"/>
          <w:numId w:val="10"/>
        </w:numPr>
        <w:rPr>
          <w:color w:val="auto"/>
          <w:szCs w:val="20"/>
        </w:rPr>
      </w:pPr>
      <w:r w:rsidRPr="00F4787F">
        <w:rPr>
          <w:rFonts w:cs="Times New Roman"/>
          <w:color w:val="auto"/>
          <w:szCs w:val="24"/>
        </w:rPr>
        <w:t>Chequeo de modo CONTROL BLOCK PENÍNSULA</w:t>
      </w:r>
    </w:p>
    <w:p w14:paraId="50CD7BC4" w14:textId="77777777" w:rsidR="00775BDF" w:rsidRDefault="00775BDF" w:rsidP="00775BDF">
      <w:pPr>
        <w:pStyle w:val="TextonormalREE"/>
      </w:pPr>
      <w:r>
        <w:t xml:space="preserve">Las </w:t>
      </w:r>
      <w:r w:rsidRPr="00FE4135">
        <w:t>condiciones</w:t>
      </w:r>
      <w:r>
        <w:t xml:space="preserve"> de paso a este modo son las siguientes:</w:t>
      </w:r>
    </w:p>
    <w:p w14:paraId="7611E86A" w14:textId="77777777" w:rsidR="00775BDF" w:rsidRDefault="00775BDF" w:rsidP="00775BDF">
      <w:pPr>
        <w:pStyle w:val="TextoVieta"/>
        <w:suppressAutoHyphens w:val="0"/>
        <w:spacing w:after="100"/>
        <w:ind w:left="284" w:hanging="284"/>
      </w:pPr>
      <w:r>
        <w:t>La medida del desvío de intercambio con Portugal es inválida.</w:t>
      </w:r>
    </w:p>
    <w:p w14:paraId="280E1F06" w14:textId="77777777" w:rsidR="00775BDF" w:rsidRDefault="00775BDF" w:rsidP="00775BDF">
      <w:pPr>
        <w:pStyle w:val="TextoVieta"/>
        <w:suppressAutoHyphens w:val="0"/>
        <w:spacing w:after="100"/>
        <w:ind w:left="284" w:hanging="284"/>
      </w:pPr>
      <w:r>
        <w:t xml:space="preserve">La condición anterior permanece durante un tiempo superior a un número de ciclos determinado </w:t>
      </w:r>
      <w:r w:rsidRPr="00FE4135">
        <w:rPr>
          <w:b/>
        </w:rPr>
        <w:t>CBLIM</w:t>
      </w:r>
      <w:r>
        <w:t>.</w:t>
      </w:r>
    </w:p>
    <w:p w14:paraId="40C8EE0A" w14:textId="77777777" w:rsidR="00775BDF" w:rsidRPr="00F4787F" w:rsidRDefault="00775BDF" w:rsidP="00775BDF">
      <w:pPr>
        <w:pStyle w:val="NumerosPR"/>
        <w:numPr>
          <w:ilvl w:val="0"/>
          <w:numId w:val="10"/>
        </w:numPr>
        <w:rPr>
          <w:color w:val="auto"/>
          <w:szCs w:val="20"/>
        </w:rPr>
      </w:pPr>
      <w:r w:rsidRPr="00F4787F">
        <w:rPr>
          <w:rFonts w:cs="Times New Roman"/>
          <w:color w:val="auto"/>
          <w:szCs w:val="24"/>
        </w:rPr>
        <w:t>Chequeo de modo FROZEN</w:t>
      </w:r>
    </w:p>
    <w:p w14:paraId="7760CCB2" w14:textId="77777777" w:rsidR="00775BDF" w:rsidRDefault="00775BDF" w:rsidP="00775BDF">
      <w:pPr>
        <w:pStyle w:val="TextonormalREE"/>
      </w:pPr>
      <w:r>
        <w:t xml:space="preserve">Las </w:t>
      </w:r>
      <w:r w:rsidRPr="00FE4135">
        <w:t>condiciones</w:t>
      </w:r>
      <w:r>
        <w:t xml:space="preserve"> de paso a este modo son las siguientes:</w:t>
      </w:r>
    </w:p>
    <w:p w14:paraId="5799CB6A" w14:textId="77777777" w:rsidR="00775BDF" w:rsidRDefault="00775BDF" w:rsidP="00775BDF">
      <w:pPr>
        <w:pStyle w:val="TextoVieta"/>
        <w:suppressAutoHyphens w:val="0"/>
        <w:spacing w:after="100"/>
        <w:ind w:left="284" w:hanging="284"/>
      </w:pPr>
      <w:r>
        <w:t xml:space="preserve">La medida del desvío de frecuencia es mayor de </w:t>
      </w:r>
      <w:r>
        <w:rPr>
          <w:b/>
        </w:rPr>
        <w:t>MFF</w:t>
      </w:r>
      <w:r w:rsidRPr="002F785C">
        <w:t xml:space="preserve"> [</w:t>
      </w:r>
      <w:proofErr w:type="spellStart"/>
      <w:r w:rsidRPr="002F785C">
        <w:t>mHz</w:t>
      </w:r>
      <w:proofErr w:type="spellEnd"/>
      <w:r w:rsidRPr="002F785C">
        <w:t>]</w:t>
      </w:r>
      <w:r>
        <w:t>.</w:t>
      </w:r>
    </w:p>
    <w:p w14:paraId="421D7A00" w14:textId="77777777" w:rsidR="00775BDF" w:rsidRDefault="00775BDF" w:rsidP="00775BDF">
      <w:pPr>
        <w:pStyle w:val="TextoVieta"/>
        <w:suppressAutoHyphens w:val="0"/>
        <w:spacing w:after="100"/>
        <w:ind w:left="284" w:hanging="284"/>
      </w:pPr>
      <w:r>
        <w:t xml:space="preserve">La condición anterior permanece durante un tiempo superior a un número de segundos determinado </w:t>
      </w:r>
      <w:r>
        <w:rPr>
          <w:b/>
        </w:rPr>
        <w:t>MFT</w:t>
      </w:r>
      <w:r>
        <w:t>.</w:t>
      </w:r>
    </w:p>
    <w:p w14:paraId="7FDE1954" w14:textId="77777777" w:rsidR="00775BDF" w:rsidRPr="00F4787F" w:rsidRDefault="00775BDF" w:rsidP="00775BDF">
      <w:pPr>
        <w:pStyle w:val="NumerosPR"/>
        <w:numPr>
          <w:ilvl w:val="0"/>
          <w:numId w:val="10"/>
        </w:numPr>
        <w:rPr>
          <w:rFonts w:cs="Times New Roman"/>
          <w:color w:val="auto"/>
          <w:szCs w:val="24"/>
        </w:rPr>
      </w:pPr>
      <w:r w:rsidRPr="00F4787F">
        <w:rPr>
          <w:rFonts w:cs="Times New Roman"/>
          <w:color w:val="auto"/>
          <w:szCs w:val="24"/>
        </w:rPr>
        <w:t>Chequeo de modo NORMAL</w:t>
      </w:r>
    </w:p>
    <w:p w14:paraId="067EA8BA" w14:textId="77777777" w:rsidR="00775BDF" w:rsidRDefault="00775BDF" w:rsidP="00775BDF">
      <w:pPr>
        <w:pStyle w:val="TextonormalREE"/>
      </w:pPr>
      <w:r>
        <w:t>Si tras las comprobaciones anteriores se determina que el modo actual no es NULO, FRECUENCIA, CONTROL BLOCK PENÍNSULA o FROZEN, entonces se deduce que el modo actual es NORMAL.</w:t>
      </w:r>
    </w:p>
    <w:p w14:paraId="441B88C3" w14:textId="77777777" w:rsidR="00775BDF" w:rsidRDefault="00775BDF" w:rsidP="00775BDF">
      <w:pPr>
        <w:pStyle w:val="SubttuloREE"/>
      </w:pPr>
      <w:bookmarkStart w:id="215" w:name="_Toc516729516"/>
      <w:r>
        <w:t xml:space="preserve">6.3. </w:t>
      </w:r>
      <w:r w:rsidRPr="00D9764E">
        <w:t>Suspensión</w:t>
      </w:r>
      <w:r>
        <w:t xml:space="preserve"> y activación de la RCP</w:t>
      </w:r>
      <w:bookmarkEnd w:id="215"/>
    </w:p>
    <w:p w14:paraId="6F5A8C96" w14:textId="77777777" w:rsidR="00775BDF" w:rsidRDefault="00775BDF" w:rsidP="00775BDF">
      <w:pPr>
        <w:pStyle w:val="TextonormalREE"/>
      </w:pPr>
      <w:r>
        <w:t xml:space="preserve">La RCP puede ser activada o suspendida por el operador a través de la pantalla por medio de un punto sensible. </w:t>
      </w:r>
    </w:p>
    <w:p w14:paraId="7FD037F8" w14:textId="77777777" w:rsidR="00775BDF" w:rsidRDefault="00775BDF" w:rsidP="00775BDF">
      <w:pPr>
        <w:pStyle w:val="TextonormalREE"/>
      </w:pPr>
      <w:r>
        <w:t xml:space="preserve">Como se indica en la sección </w:t>
      </w:r>
      <w:r w:rsidRPr="00E67930">
        <w:rPr>
          <w:b/>
        </w:rPr>
        <w:t>6.1</w:t>
      </w:r>
      <w:r>
        <w:t xml:space="preserve">, la RCP puede también ser suspendida automáticamente si el tiempo de funcionamiento en modo NULO supera un umbral </w:t>
      </w:r>
      <w:r w:rsidRPr="00E67930">
        <w:rPr>
          <w:b/>
        </w:rPr>
        <w:t>NTOLIM</w:t>
      </w:r>
      <w:r>
        <w:t xml:space="preserve">. </w:t>
      </w:r>
    </w:p>
    <w:p w14:paraId="7200316F" w14:textId="77777777" w:rsidR="00775BDF" w:rsidRDefault="00775BDF" w:rsidP="00775BDF">
      <w:pPr>
        <w:pStyle w:val="TextonormalREE"/>
      </w:pPr>
      <w:r>
        <w:t xml:space="preserve">Transcurrido un tiempo </w:t>
      </w:r>
      <w:r w:rsidRPr="00E67930">
        <w:rPr>
          <w:b/>
        </w:rPr>
        <w:t>OTOLIM</w:t>
      </w:r>
      <w:r>
        <w:t xml:space="preserve"> tras la suspensión, la situación de las zonas pasa automáticamente a OFF. La situación de las zonas deberá ser pasada manualmente a ON tras la activación.</w:t>
      </w:r>
    </w:p>
    <w:p w14:paraId="0C755169" w14:textId="77777777" w:rsidR="00775BDF" w:rsidRDefault="00775BDF" w:rsidP="00775BDF">
      <w:pPr>
        <w:pStyle w:val="TtuloREE"/>
        <w:numPr>
          <w:ilvl w:val="0"/>
          <w:numId w:val="8"/>
        </w:numPr>
      </w:pPr>
      <w:bookmarkStart w:id="216" w:name="_Toc516729517"/>
      <w:r w:rsidRPr="00D9764E">
        <w:t>Algoritmo</w:t>
      </w:r>
      <w:r>
        <w:t xml:space="preserve"> de la RCP</w:t>
      </w:r>
      <w:bookmarkEnd w:id="216"/>
    </w:p>
    <w:p w14:paraId="0BC0D3C8" w14:textId="77777777" w:rsidR="00775BDF" w:rsidRDefault="00775BDF" w:rsidP="00775BDF">
      <w:pPr>
        <w:pStyle w:val="SubttuloREE"/>
      </w:pPr>
      <w:bookmarkStart w:id="217" w:name="_Toc516729518"/>
      <w:r>
        <w:t xml:space="preserve">7.1. </w:t>
      </w:r>
      <w:r w:rsidRPr="00D9764E">
        <w:t>Requerimiento</w:t>
      </w:r>
      <w:r>
        <w:t xml:space="preserve"> total de la regulación peninsular PRR</w:t>
      </w:r>
      <w:bookmarkEnd w:id="217"/>
    </w:p>
    <w:p w14:paraId="7F8960B1" w14:textId="77777777" w:rsidR="00775BDF" w:rsidRDefault="00775BDF" w:rsidP="00775BDF">
      <w:pPr>
        <w:pStyle w:val="TextonormalREE"/>
      </w:pPr>
      <w:r w:rsidRPr="001D53C3">
        <w:t>El requerimiento total de la regulación peninsular se calcula siempre como sigue:</w:t>
      </w:r>
    </w:p>
    <w:p w14:paraId="032DCADC" w14:textId="2408E45F" w:rsidR="00775BDF" w:rsidRDefault="00775BDF" w:rsidP="00775BDF">
      <w:pPr>
        <w:pStyle w:val="TextonormalREE"/>
        <w:spacing w:line="360" w:lineRule="auto"/>
        <w:rPr>
          <w:i/>
        </w:rPr>
      </w:pPr>
      <m:oMath>
        <m:r>
          <w:rPr>
            <w:rFonts w:ascii="Cambria Math" w:hAnsi="Cambria Math"/>
            <w:sz w:val="24"/>
          </w:rPr>
          <m:t>PRR=</m:t>
        </m:r>
        <m:sSub>
          <m:sSubPr>
            <m:ctrlPr>
              <w:rPr>
                <w:rFonts w:ascii="Cambria Math" w:hAnsi="Cambria Math"/>
                <w:i/>
                <w:sz w:val="24"/>
              </w:rPr>
            </m:ctrlPr>
          </m:sSubPr>
          <m:e>
            <m:r>
              <w:rPr>
                <w:rFonts w:ascii="Cambria Math" w:hAnsi="Cambria Math"/>
                <w:sz w:val="24"/>
              </w:rPr>
              <m:t>F(CNID</m:t>
            </m:r>
          </m:e>
          <m:sub>
            <m:r>
              <w:rPr>
                <w:rFonts w:ascii="Cambria Math" w:hAnsi="Cambria Math"/>
                <w:sz w:val="24"/>
              </w:rPr>
              <m:t>R</m:t>
            </m:r>
          </m:sub>
        </m:sSub>
        <m:r>
          <w:rPr>
            <w:rFonts w:ascii="Cambria Math" w:hAnsi="Cambria Math"/>
            <w:sz w:val="24"/>
          </w:rPr>
          <m:t>+ESTIGCC·</m:t>
        </m:r>
        <m:sSub>
          <m:sSubPr>
            <m:ctrlPr>
              <w:rPr>
                <w:rFonts w:ascii="Cambria Math" w:hAnsi="Cambria Math"/>
                <w:i/>
                <w:sz w:val="24"/>
              </w:rPr>
            </m:ctrlPr>
          </m:sSubPr>
          <m:e>
            <m:r>
              <w:rPr>
                <w:rFonts w:ascii="Cambria Math" w:hAnsi="Cambria Math"/>
                <w:sz w:val="24"/>
              </w:rPr>
              <m:t>P</m:t>
            </m:r>
          </m:e>
          <m:sub>
            <m:r>
              <w:rPr>
                <w:rFonts w:ascii="Cambria Math" w:hAnsi="Cambria Math"/>
                <w:sz w:val="24"/>
              </w:rPr>
              <m:t>corr</m:t>
            </m:r>
          </m:sub>
        </m:sSub>
        <m:r>
          <w:rPr>
            <w:rFonts w:ascii="Cambria Math" w:hAnsi="Cambria Math"/>
            <w:sz w:val="24"/>
          </w:rPr>
          <m:t>)-</m:t>
        </m:r>
        <m:nary>
          <m:naryPr>
            <m:chr m:val="∑"/>
            <m:limLoc m:val="undOvr"/>
            <m:ctrlPr>
              <w:rPr>
                <w:rFonts w:ascii="Cambria Math" w:hAnsi="Cambria Math"/>
                <w:i/>
                <w:sz w:val="24"/>
              </w:rPr>
            </m:ctrlPr>
          </m:naryPr>
          <m:sub>
            <m:r>
              <w:rPr>
                <w:rFonts w:ascii="Cambria Math" w:hAnsi="Cambria Math"/>
                <w:sz w:val="24"/>
              </w:rPr>
              <m:t>i=1</m:t>
            </m:r>
          </m:sub>
          <m:sup>
            <m:r>
              <w:rPr>
                <w:rFonts w:ascii="Cambria Math" w:hAnsi="Cambria Math"/>
                <w:sz w:val="24"/>
              </w:rPr>
              <m:t>N</m:t>
            </m:r>
          </m:sup>
          <m:e>
            <m:f>
              <m:fPr>
                <m:ctrlPr>
                  <w:rPr>
                    <w:rFonts w:ascii="Cambria Math" w:hAnsi="Cambria Math"/>
                    <w:i/>
                    <w:sz w:val="24"/>
                  </w:rPr>
                </m:ctrlPr>
              </m:fPr>
              <m:num>
                <m:r>
                  <w:rPr>
                    <w:rFonts w:ascii="Cambria Math" w:hAnsi="Cambria Math"/>
                    <w:sz w:val="24"/>
                  </w:rPr>
                  <m:t>1</m:t>
                </m:r>
              </m:num>
              <m:den>
                <m:r>
                  <w:rPr>
                    <w:rFonts w:ascii="Cambria Math" w:hAnsi="Cambria Math"/>
                    <w:sz w:val="24"/>
                  </w:rPr>
                  <m:t>G</m:t>
                </m:r>
              </m:den>
            </m:f>
          </m:e>
        </m:nary>
        <m:r>
          <w:rPr>
            <w:rFonts w:ascii="Cambria Math" w:hAnsi="Cambria Math" w:hint="eastAsia"/>
            <w:sz w:val="24"/>
          </w:rPr>
          <m:t>·</m:t>
        </m:r>
        <m:sSub>
          <m:sSubPr>
            <m:ctrlPr>
              <w:rPr>
                <w:rFonts w:ascii="Cambria Math" w:hAnsi="Cambria Math"/>
                <w:i/>
                <w:sz w:val="24"/>
              </w:rPr>
            </m:ctrlPr>
          </m:sSubPr>
          <m:e>
            <m:r>
              <w:rPr>
                <w:rFonts w:ascii="Cambria Math" w:hAnsi="Cambria Math"/>
                <w:sz w:val="24"/>
              </w:rPr>
              <m:t>X</m:t>
            </m:r>
          </m:e>
          <m:sub>
            <m:r>
              <w:rPr>
                <w:rFonts w:ascii="Cambria Math" w:hAnsi="Cambria Math"/>
                <w:sz w:val="24"/>
              </w:rPr>
              <m:t>i</m:t>
            </m:r>
          </m:sub>
        </m:sSub>
        <m:r>
          <w:rPr>
            <w:rFonts w:ascii="Cambria Math" w:hAnsi="Cambria Math" w:hint="eastAsia"/>
            <w:sz w:val="24"/>
          </w:rPr>
          <m:t>·</m:t>
        </m:r>
        <m:sSub>
          <m:sSubPr>
            <m:ctrlPr>
              <w:rPr>
                <w:rFonts w:ascii="Cambria Math" w:hAnsi="Cambria Math"/>
                <w:i/>
                <w:sz w:val="24"/>
              </w:rPr>
            </m:ctrlPr>
          </m:sSubPr>
          <m:e>
            <m:r>
              <w:rPr>
                <w:rFonts w:ascii="Cambria Math" w:hAnsi="Cambria Math"/>
                <w:sz w:val="24"/>
              </w:rPr>
              <m:t>NID</m:t>
            </m:r>
          </m:e>
          <m:sub>
            <m:r>
              <w:rPr>
                <w:rFonts w:ascii="Cambria Math" w:hAnsi="Cambria Math"/>
                <w:sz w:val="24"/>
              </w:rPr>
              <m:t>i</m:t>
            </m:r>
          </m:sub>
        </m:sSub>
      </m:oMath>
      <w:r w:rsidRPr="00F36C77">
        <w:t>si</w:t>
      </w:r>
      <w:r>
        <w:rPr>
          <w:i/>
        </w:rPr>
        <w:t xml:space="preserve"> </w:t>
      </w:r>
      <m:oMath>
        <m:d>
          <m:dPr>
            <m:begChr m:val="|"/>
            <m:endChr m:val="|"/>
            <m:ctrlPr>
              <w:rPr>
                <w:rFonts w:ascii="Cambria Math" w:hAnsi="Cambria Math"/>
                <w:i/>
                <w:sz w:val="24"/>
              </w:rPr>
            </m:ctrlPr>
          </m:dPr>
          <m:e>
            <m:r>
              <w:rPr>
                <w:rFonts w:ascii="Cambria Math" w:hAnsi="Cambria Math"/>
                <w:sz w:val="24"/>
              </w:rPr>
              <m:t>PRR</m:t>
            </m:r>
          </m:e>
        </m:d>
        <m:r>
          <w:rPr>
            <w:rFonts w:ascii="Cambria Math" w:hAnsi="Cambria Math"/>
            <w:sz w:val="24"/>
          </w:rPr>
          <m:t>≥DBPRR</m:t>
        </m:r>
      </m:oMath>
      <w:r>
        <w:rPr>
          <w:i/>
        </w:rPr>
        <w:tab/>
      </w:r>
      <w:r>
        <w:rPr>
          <w:i/>
        </w:rPr>
        <w:tab/>
        <w:t>(4a)</w:t>
      </w:r>
    </w:p>
    <w:p w14:paraId="7CEDC1D4" w14:textId="77777777" w:rsidR="00775BDF" w:rsidRDefault="00775BDF" w:rsidP="00775BDF">
      <w:pPr>
        <w:pStyle w:val="TextonormalREE"/>
      </w:pPr>
      <w:r>
        <w:t>o</w:t>
      </w:r>
      <w:r w:rsidRPr="00F36C77">
        <w:t xml:space="preserve"> bien</w:t>
      </w:r>
      <w:r>
        <w:t>:</w:t>
      </w:r>
    </w:p>
    <w:p w14:paraId="4831D28F" w14:textId="77777777" w:rsidR="00775BDF" w:rsidRDefault="00775BDF" w:rsidP="00775BDF">
      <w:pPr>
        <w:pStyle w:val="TextonormalREE"/>
        <w:spacing w:line="360" w:lineRule="auto"/>
        <w:rPr>
          <w:i/>
        </w:rPr>
      </w:pPr>
      <m:oMath>
        <m:r>
          <w:rPr>
            <w:rFonts w:ascii="Cambria Math" w:hAnsi="Cambria Math"/>
          </w:rPr>
          <m:t>PRR=0</m:t>
        </m:r>
      </m:oMath>
      <w:r>
        <w:rPr>
          <w:i/>
        </w:rPr>
        <w:tab/>
      </w:r>
      <w:r w:rsidRPr="00F36C77">
        <w:t>si</w:t>
      </w:r>
      <w:r>
        <w:rPr>
          <w:i/>
        </w:rPr>
        <w:tab/>
        <w:t xml:space="preserve"> </w:t>
      </w:r>
      <m:oMath>
        <m:d>
          <m:dPr>
            <m:begChr m:val="|"/>
            <m:endChr m:val="|"/>
            <m:ctrlPr>
              <w:rPr>
                <w:rFonts w:ascii="Cambria Math" w:hAnsi="Cambria Math"/>
                <w:i/>
              </w:rPr>
            </m:ctrlPr>
          </m:dPr>
          <m:e>
            <m:r>
              <w:rPr>
                <w:rFonts w:ascii="Cambria Math" w:hAnsi="Cambria Math"/>
              </w:rPr>
              <m:t>PRR</m:t>
            </m:r>
          </m:e>
        </m:d>
        <m:r>
          <w:rPr>
            <w:rFonts w:ascii="Cambria Math" w:hAnsi="Cambria Math"/>
          </w:rPr>
          <m:t>&lt;DBPRR</m:t>
        </m:r>
      </m:oMath>
      <w:r>
        <w:rPr>
          <w:i/>
        </w:rPr>
        <w:tab/>
      </w:r>
      <w:r>
        <w:rPr>
          <w:i/>
        </w:rPr>
        <w:tab/>
      </w:r>
      <w:r>
        <w:rPr>
          <w:i/>
        </w:rPr>
        <w:tab/>
      </w:r>
      <w:r>
        <w:rPr>
          <w:i/>
        </w:rPr>
        <w:tab/>
        <w:t>(4b)</w:t>
      </w:r>
    </w:p>
    <w:p w14:paraId="635B52B3" w14:textId="6161EF67" w:rsidR="00775BDF" w:rsidRDefault="00775BDF" w:rsidP="00775BDF">
      <w:pPr>
        <w:pStyle w:val="TextonormalREE"/>
        <w:spacing w:line="360" w:lineRule="auto"/>
      </w:pPr>
      <w:r>
        <w:t>donde</w:t>
      </w:r>
      <w:r w:rsidR="009A707B">
        <w:t>:</w:t>
      </w:r>
      <w:r>
        <w:t xml:space="preserve"> </w:t>
      </w:r>
    </w:p>
    <w:p w14:paraId="41809224" w14:textId="77777777" w:rsidR="00C07CFB" w:rsidRDefault="00C07CFB" w:rsidP="007113A3">
      <w:pPr>
        <w:pStyle w:val="TextonormalREE"/>
        <w:tabs>
          <w:tab w:val="left" w:pos="1560"/>
        </w:tabs>
        <w:spacing w:line="360" w:lineRule="auto"/>
        <w:ind w:left="1985" w:hanging="1985"/>
      </w:pPr>
      <w:r>
        <w:t>F(C</w:t>
      </w:r>
      <w:r w:rsidRPr="00044438">
        <w:t>NID</w:t>
      </w:r>
      <w:r w:rsidRPr="009A707B">
        <w:rPr>
          <w:vertAlign w:val="subscript"/>
        </w:rPr>
        <w:t>R</w:t>
      </w:r>
      <w:r>
        <w:t>)</w:t>
      </w:r>
      <w:r>
        <w:tab/>
        <w:t>=</w:t>
      </w:r>
      <w:r>
        <w:tab/>
        <w:t>valor filtrado del desvío del intercambio neto de regulación NID</w:t>
      </w:r>
      <w:r w:rsidRPr="00F02C1E">
        <w:t>R</w:t>
      </w:r>
      <w:r>
        <w:t xml:space="preserve">, compensado en su caso (véase filtro no lineal en sección </w:t>
      </w:r>
      <w:r w:rsidRPr="009A707B">
        <w:rPr>
          <w:b/>
        </w:rPr>
        <w:t>7.2</w:t>
      </w:r>
      <w:r>
        <w:t>)</w:t>
      </w:r>
    </w:p>
    <w:p w14:paraId="7C73453E" w14:textId="120A128C" w:rsidR="00C07CFB" w:rsidRPr="00C07CFB" w:rsidRDefault="00C07CFB" w:rsidP="007113A3">
      <w:pPr>
        <w:pStyle w:val="TextonormalREE"/>
        <w:tabs>
          <w:tab w:val="left" w:pos="1560"/>
        </w:tabs>
        <w:spacing w:line="360" w:lineRule="auto"/>
        <w:ind w:left="1985" w:hanging="1985"/>
      </w:pPr>
      <w:r>
        <w:t>CNID</w:t>
      </w:r>
      <w:r w:rsidRPr="00EA2F74">
        <w:rPr>
          <w:vertAlign w:val="subscript"/>
        </w:rPr>
        <w:t>R</w:t>
      </w:r>
      <w:r w:rsidR="009A707B">
        <w:rPr>
          <w:vertAlign w:val="subscript"/>
        </w:rPr>
        <w:tab/>
      </w:r>
      <w:r>
        <w:t>=</w:t>
      </w:r>
      <w:r w:rsidR="009A707B">
        <w:tab/>
      </w:r>
      <w:proofErr w:type="spellStart"/>
      <w:r>
        <w:t>NID</w:t>
      </w:r>
      <w:r w:rsidRPr="00EA2F74">
        <w:rPr>
          <w:vertAlign w:val="subscript"/>
        </w:rPr>
        <w:t>R</w:t>
      </w:r>
      <w:r>
        <w:t>+ESTIGCC·P</w:t>
      </w:r>
      <w:r w:rsidRPr="009F1618">
        <w:rPr>
          <w:vertAlign w:val="subscript"/>
        </w:rPr>
        <w:t>corr</w:t>
      </w:r>
      <w:proofErr w:type="spellEnd"/>
    </w:p>
    <w:p w14:paraId="0C0907D2" w14:textId="2776417A" w:rsidR="00C07CFB" w:rsidRDefault="00C07CFB" w:rsidP="007113A3">
      <w:pPr>
        <w:pStyle w:val="TextonormalREE"/>
        <w:tabs>
          <w:tab w:val="left" w:pos="1560"/>
        </w:tabs>
        <w:spacing w:line="360" w:lineRule="auto"/>
        <w:ind w:left="1985" w:hanging="1985"/>
      </w:pPr>
      <w:r>
        <w:t xml:space="preserve">ESTIGCC </w:t>
      </w:r>
      <w:r w:rsidR="009A707B">
        <w:tab/>
      </w:r>
      <w:r>
        <w:t xml:space="preserve">= </w:t>
      </w:r>
      <w:r>
        <w:tab/>
        <w:t xml:space="preserve">estado de participación </w:t>
      </w:r>
      <w:r w:rsidRPr="0032524F">
        <w:t>de España en IGCC</w:t>
      </w:r>
      <w:r>
        <w:t xml:space="preserve"> (plataforma europea de compensación de desequilibrios; tomará valor 0 en caso de no participar y 1 en caso de que España esté participando en el proceso)</w:t>
      </w:r>
    </w:p>
    <w:p w14:paraId="517DC633" w14:textId="77777777" w:rsidR="00C07CFB" w:rsidRPr="009F1287" w:rsidRDefault="00C07CFB" w:rsidP="007113A3">
      <w:pPr>
        <w:pStyle w:val="TextonormalREE"/>
        <w:tabs>
          <w:tab w:val="left" w:pos="1560"/>
        </w:tabs>
        <w:spacing w:line="360" w:lineRule="auto"/>
        <w:ind w:left="1985" w:hanging="1985"/>
        <w:rPr>
          <w:i/>
        </w:rPr>
      </w:pPr>
      <w:proofErr w:type="spellStart"/>
      <w:r>
        <w:t>P</w:t>
      </w:r>
      <w:r w:rsidRPr="009F1618">
        <w:rPr>
          <w:vertAlign w:val="subscript"/>
        </w:rPr>
        <w:t>corr</w:t>
      </w:r>
      <w:proofErr w:type="spellEnd"/>
      <w:r>
        <w:tab/>
        <w:t>=</w:t>
      </w:r>
      <w:r>
        <w:tab/>
      </w:r>
      <w:r w:rsidRPr="00E54295">
        <w:t xml:space="preserve">Potencia de corrección del desvío </w:t>
      </w:r>
      <w:r>
        <w:t xml:space="preserve">recibida de la plataforma europea de compensación de desequilibrios </w:t>
      </w:r>
      <w:proofErr w:type="spellStart"/>
      <w:r w:rsidRPr="009F1287">
        <w:rPr>
          <w:i/>
        </w:rPr>
        <w:t>Imbalance</w:t>
      </w:r>
      <w:proofErr w:type="spellEnd"/>
      <w:r w:rsidRPr="009F1287">
        <w:rPr>
          <w:i/>
        </w:rPr>
        <w:t xml:space="preserve"> </w:t>
      </w:r>
      <w:proofErr w:type="spellStart"/>
      <w:r w:rsidRPr="009F1287">
        <w:rPr>
          <w:i/>
        </w:rPr>
        <w:t>Netting</w:t>
      </w:r>
      <w:proofErr w:type="spellEnd"/>
      <w:r w:rsidRPr="009F1287">
        <w:rPr>
          <w:i/>
        </w:rPr>
        <w:t>.</w:t>
      </w:r>
    </w:p>
    <w:p w14:paraId="6129743B" w14:textId="77777777" w:rsidR="00775BDF" w:rsidRDefault="00775BDF" w:rsidP="007113A3">
      <w:pPr>
        <w:pStyle w:val="TextonormalREE"/>
        <w:tabs>
          <w:tab w:val="left" w:pos="1560"/>
        </w:tabs>
        <w:spacing w:line="360" w:lineRule="auto"/>
        <w:ind w:left="1985" w:hanging="1985"/>
      </w:pPr>
      <w:r>
        <w:t>G</w:t>
      </w:r>
      <w:r>
        <w:tab/>
        <w:t>=</w:t>
      </w:r>
      <w:r>
        <w:tab/>
        <w:t xml:space="preserve">factor de atenuación del desvío de zona </w:t>
      </w:r>
    </w:p>
    <w:p w14:paraId="0E5CF63F" w14:textId="77777777" w:rsidR="00775BDF" w:rsidRDefault="00775BDF" w:rsidP="007113A3">
      <w:pPr>
        <w:pStyle w:val="TextonormalREE"/>
        <w:tabs>
          <w:tab w:val="left" w:pos="1560"/>
        </w:tabs>
        <w:spacing w:line="360" w:lineRule="auto"/>
        <w:ind w:left="1985" w:hanging="1985"/>
      </w:pPr>
      <w:r>
        <w:t>N</w:t>
      </w:r>
      <w:r>
        <w:tab/>
        <w:t>=</w:t>
      </w:r>
      <w:r>
        <w:tab/>
        <w:t>número de zonas de la Regulación Compartida</w:t>
      </w:r>
    </w:p>
    <w:p w14:paraId="1F5F7733" w14:textId="77777777" w:rsidR="00775BDF" w:rsidRDefault="00775BDF" w:rsidP="007113A3">
      <w:pPr>
        <w:pStyle w:val="TextonormalREE"/>
        <w:tabs>
          <w:tab w:val="left" w:pos="1560"/>
        </w:tabs>
        <w:spacing w:line="360" w:lineRule="auto"/>
        <w:ind w:left="1985" w:hanging="1985"/>
      </w:pPr>
      <w:r>
        <w:t>X</w:t>
      </w:r>
      <w:r w:rsidRPr="009F1618">
        <w:rPr>
          <w:vertAlign w:val="subscript"/>
        </w:rPr>
        <w:t>i</w:t>
      </w:r>
      <w:r>
        <w:tab/>
        <w:t>=</w:t>
      </w:r>
      <w:r>
        <w:tab/>
        <w:t>1 si el estado de la zona i es ACTIVO</w:t>
      </w:r>
    </w:p>
    <w:p w14:paraId="2C6CAEBA" w14:textId="77777777" w:rsidR="00775BDF" w:rsidRDefault="00775BDF" w:rsidP="007113A3">
      <w:pPr>
        <w:pStyle w:val="TextonormalREE"/>
        <w:tabs>
          <w:tab w:val="left" w:pos="1560"/>
        </w:tabs>
        <w:spacing w:line="360" w:lineRule="auto"/>
        <w:ind w:left="1985" w:hanging="1985"/>
      </w:pPr>
      <w:r>
        <w:tab/>
      </w:r>
      <w:r>
        <w:tab/>
        <w:t>0 si el estado de la zona i no es ACTIVO</w:t>
      </w:r>
    </w:p>
    <w:p w14:paraId="6077EF2F" w14:textId="59D29DC6" w:rsidR="00775BDF" w:rsidRDefault="00775BDF" w:rsidP="007113A3">
      <w:pPr>
        <w:pStyle w:val="TextonormalREE"/>
        <w:tabs>
          <w:tab w:val="left" w:pos="1560"/>
        </w:tabs>
        <w:spacing w:line="360" w:lineRule="auto"/>
        <w:ind w:left="1985" w:hanging="1985"/>
      </w:pPr>
      <w:proofErr w:type="spellStart"/>
      <w:r>
        <w:t>NID</w:t>
      </w:r>
      <w:r w:rsidRPr="009F1618">
        <w:rPr>
          <w:vertAlign w:val="subscript"/>
        </w:rPr>
        <w:t>i</w:t>
      </w:r>
      <w:proofErr w:type="spellEnd"/>
      <w:r>
        <w:tab/>
        <w:t>=</w:t>
      </w:r>
      <w:r>
        <w:tab/>
        <w:t xml:space="preserve">desvío de generación </w:t>
      </w:r>
      <w:r w:rsidR="00406DEE">
        <w:t xml:space="preserve">o consumo </w:t>
      </w:r>
      <w:r>
        <w:t>de la zona i</w:t>
      </w:r>
    </w:p>
    <w:p w14:paraId="741FC134" w14:textId="77777777" w:rsidR="00775BDF" w:rsidRDefault="00775BDF" w:rsidP="007113A3">
      <w:pPr>
        <w:pStyle w:val="TextonormalREE"/>
        <w:tabs>
          <w:tab w:val="left" w:pos="1560"/>
        </w:tabs>
        <w:spacing w:line="360" w:lineRule="auto"/>
        <w:ind w:left="1985" w:hanging="1985"/>
      </w:pPr>
      <w:r w:rsidRPr="009F1287">
        <w:rPr>
          <w:b/>
        </w:rPr>
        <w:t>DBPRR</w:t>
      </w:r>
      <w:r>
        <w:tab/>
        <w:t>=</w:t>
      </w:r>
      <w:r>
        <w:tab/>
        <w:t>banda muerta por debajo de la cual se hará PRR = 0</w:t>
      </w:r>
    </w:p>
    <w:p w14:paraId="21350032" w14:textId="77777777" w:rsidR="00775BDF" w:rsidRDefault="00775BDF" w:rsidP="007113A3">
      <w:pPr>
        <w:pStyle w:val="TextonormalREE"/>
        <w:tabs>
          <w:tab w:val="left" w:pos="1560"/>
        </w:tabs>
        <w:spacing w:line="360" w:lineRule="auto"/>
        <w:ind w:left="1985" w:hanging="1985"/>
      </w:pPr>
      <w:r>
        <w:t>El cálculo de intercambio neto de regulación NID</w:t>
      </w:r>
      <w:r w:rsidRPr="009B2780">
        <w:rPr>
          <w:vertAlign w:val="subscript"/>
        </w:rPr>
        <w:t>R</w:t>
      </w:r>
      <w:r>
        <w:t xml:space="preserve"> se realiza como sigue:</w:t>
      </w:r>
    </w:p>
    <w:p w14:paraId="09553C0F" w14:textId="77777777" w:rsidR="00775BDF" w:rsidRDefault="007A71E8" w:rsidP="007113A3">
      <w:pPr>
        <w:pStyle w:val="TextonormalREE"/>
        <w:tabs>
          <w:tab w:val="left" w:pos="1560"/>
        </w:tabs>
        <w:spacing w:line="360" w:lineRule="auto"/>
        <w:ind w:left="1985" w:hanging="1985"/>
        <w:rPr>
          <w:i/>
        </w:rPr>
      </w:pPr>
      <m:oMath>
        <m:sSub>
          <m:sSubPr>
            <m:ctrlPr>
              <w:rPr>
                <w:rFonts w:ascii="Cambria Math" w:hAnsi="Cambria Math"/>
                <w:i/>
                <w:kern w:val="28"/>
              </w:rPr>
            </m:ctrlPr>
          </m:sSubPr>
          <m:e>
            <m:r>
              <w:rPr>
                <w:rFonts w:ascii="Cambria Math" w:hAnsi="Cambria Math"/>
              </w:rPr>
              <m:t>NID</m:t>
            </m:r>
          </m:e>
          <m:sub>
            <m:r>
              <w:rPr>
                <w:rFonts w:ascii="Cambria Math" w:hAnsi="Cambria Math"/>
              </w:rPr>
              <m:t>R</m:t>
            </m:r>
          </m:sub>
        </m:sSub>
        <m:r>
          <w:rPr>
            <w:rFonts w:ascii="Cambria Math" w:hAnsi="Cambria Math"/>
          </w:rPr>
          <m:t>=</m:t>
        </m:r>
        <m:sSub>
          <m:sSubPr>
            <m:ctrlPr>
              <w:rPr>
                <w:rFonts w:ascii="Cambria Math" w:hAnsi="Cambria Math"/>
                <w:i/>
                <w:kern w:val="28"/>
              </w:rPr>
            </m:ctrlPr>
          </m:sSubPr>
          <m:e>
            <m:r>
              <w:rPr>
                <w:rFonts w:ascii="Cambria Math" w:hAnsi="Cambria Math"/>
              </w:rPr>
              <m:t>NID</m:t>
            </m:r>
          </m:e>
          <m:sub>
            <m:r>
              <w:rPr>
                <w:rFonts w:ascii="Cambria Math" w:hAnsi="Cambria Math"/>
              </w:rPr>
              <m:t>F</m:t>
            </m:r>
          </m:sub>
        </m:sSub>
        <m:r>
          <w:rPr>
            <w:rFonts w:ascii="Cambria Math" w:hAnsi="Cambria Math"/>
          </w:rPr>
          <m:t>-</m:t>
        </m:r>
        <m:sSub>
          <m:sSubPr>
            <m:ctrlPr>
              <w:rPr>
                <w:rFonts w:ascii="Cambria Math" w:hAnsi="Cambria Math"/>
                <w:i/>
                <w:kern w:val="28"/>
              </w:rPr>
            </m:ctrlPr>
          </m:sSubPr>
          <m:e>
            <m:r>
              <w:rPr>
                <w:rFonts w:ascii="Cambria Math" w:hAnsi="Cambria Math"/>
              </w:rPr>
              <m:t>NID</m:t>
            </m:r>
          </m:e>
          <m:sub>
            <m:r>
              <w:rPr>
                <w:rFonts w:ascii="Cambria Math" w:hAnsi="Cambria Math"/>
              </w:rPr>
              <m:t>P</m:t>
            </m:r>
          </m:sub>
        </m:sSub>
      </m:oMath>
      <w:r w:rsidR="00775BDF">
        <w:tab/>
      </w:r>
      <w:r w:rsidR="00775BDF">
        <w:tab/>
      </w:r>
      <w:r w:rsidR="00775BDF" w:rsidRPr="009B2780">
        <w:rPr>
          <w:i/>
        </w:rPr>
        <w:t>(5)</w:t>
      </w:r>
    </w:p>
    <w:p w14:paraId="34BA2937" w14:textId="7FFB8ACB" w:rsidR="00775BDF" w:rsidRDefault="007A71E8" w:rsidP="007113A3">
      <w:pPr>
        <w:pStyle w:val="TextonormalREE"/>
        <w:tabs>
          <w:tab w:val="left" w:pos="1560"/>
        </w:tabs>
        <w:spacing w:line="360" w:lineRule="auto"/>
        <w:ind w:left="1985" w:hanging="1985"/>
        <w:jc w:val="left"/>
        <w:rPr>
          <w:i/>
        </w:rPr>
      </w:pPr>
      <m:oMath>
        <m:sSub>
          <m:sSubPr>
            <m:ctrlPr>
              <w:rPr>
                <w:rFonts w:ascii="Cambria Math" w:hAnsi="Cambria Math"/>
                <w:i/>
                <w:kern w:val="28"/>
              </w:rPr>
            </m:ctrlPr>
          </m:sSubPr>
          <m:e>
            <m:r>
              <w:rPr>
                <w:rFonts w:ascii="Cambria Math" w:hAnsi="Cambria Math"/>
              </w:rPr>
              <m:t>NID</m:t>
            </m:r>
          </m:e>
          <m:sub>
            <m:r>
              <w:rPr>
                <w:rFonts w:ascii="Cambria Math" w:hAnsi="Cambria Math"/>
              </w:rPr>
              <m:t>R</m:t>
            </m:r>
          </m:sub>
        </m:sSub>
        <m:r>
          <w:rPr>
            <w:rFonts w:ascii="Cambria Math" w:hAnsi="Cambria Math"/>
          </w:rPr>
          <m:t>=</m:t>
        </m:r>
        <m:sSub>
          <m:sSubPr>
            <m:ctrlPr>
              <w:rPr>
                <w:rFonts w:ascii="Cambria Math" w:hAnsi="Cambria Math"/>
                <w:i/>
                <w:kern w:val="28"/>
              </w:rPr>
            </m:ctrlPr>
          </m:sSubPr>
          <m:e>
            <m:r>
              <w:rPr>
                <w:rFonts w:ascii="Cambria Math" w:hAnsi="Cambria Math"/>
              </w:rPr>
              <m:t>NID</m:t>
            </m:r>
          </m:e>
          <m:sub>
            <m:r>
              <w:rPr>
                <w:rFonts w:ascii="Cambria Math" w:hAnsi="Cambria Math"/>
              </w:rPr>
              <m:t>F</m:t>
            </m:r>
          </m:sub>
        </m:sSub>
      </m:oMath>
      <w:r w:rsidR="00775BDF">
        <w:tab/>
      </w:r>
      <w:proofErr w:type="spellStart"/>
      <w:r w:rsidR="00775BDF">
        <w:t>si</w:t>
      </w:r>
      <w:proofErr w:type="spellEnd"/>
      <w:r w:rsidR="00775BDF">
        <w:t xml:space="preserve"> RCP en </w:t>
      </w:r>
      <w:r w:rsidR="00775BDF" w:rsidRPr="0073167A">
        <w:rPr>
          <w:b/>
        </w:rPr>
        <w:t>MODO</w:t>
      </w:r>
      <w:r w:rsidR="00775BDF" w:rsidRPr="0073167A">
        <w:t xml:space="preserve"> </w:t>
      </w:r>
      <w:r w:rsidR="00775BDF" w:rsidRPr="0073167A">
        <w:rPr>
          <w:b/>
        </w:rPr>
        <w:t>CONTROL BLOCK A REGULAR PENÍNSULA</w:t>
      </w:r>
      <w:r w:rsidR="00775BDF">
        <w:rPr>
          <w:b/>
        </w:rPr>
        <w:tab/>
      </w:r>
      <w:r w:rsidR="00775BDF" w:rsidRPr="009B2780">
        <w:rPr>
          <w:i/>
        </w:rPr>
        <w:t xml:space="preserve"> (5</w:t>
      </w:r>
      <w:r w:rsidR="00775BDF">
        <w:rPr>
          <w:i/>
        </w:rPr>
        <w:t>b</w:t>
      </w:r>
      <w:r w:rsidR="00775BDF" w:rsidRPr="009B2780">
        <w:rPr>
          <w:i/>
        </w:rPr>
        <w:t>)</w:t>
      </w:r>
      <w:r w:rsidR="00775BDF">
        <w:rPr>
          <w:i/>
        </w:rPr>
        <w:t>”</w:t>
      </w:r>
    </w:p>
    <w:p w14:paraId="73F50160" w14:textId="1A107203" w:rsidR="00775BDF" w:rsidRDefault="00C37D11" w:rsidP="007113A3">
      <w:pPr>
        <w:pStyle w:val="TextonormalREE"/>
        <w:tabs>
          <w:tab w:val="left" w:pos="1560"/>
        </w:tabs>
        <w:spacing w:line="360" w:lineRule="auto"/>
        <w:ind w:left="1985" w:hanging="1985"/>
      </w:pPr>
      <w:r>
        <w:t>S</w:t>
      </w:r>
      <w:r w:rsidR="00775BDF">
        <w:t>iendo</w:t>
      </w:r>
    </w:p>
    <w:p w14:paraId="1942B4B1" w14:textId="77777777" w:rsidR="00775BDF" w:rsidRDefault="00775BDF" w:rsidP="007113A3">
      <w:pPr>
        <w:pStyle w:val="TextonormalREE"/>
        <w:tabs>
          <w:tab w:val="left" w:pos="1560"/>
        </w:tabs>
        <w:spacing w:line="360" w:lineRule="auto"/>
        <w:ind w:left="1985" w:hanging="1985"/>
      </w:pPr>
      <w:r>
        <w:t>NID</w:t>
      </w:r>
      <w:r w:rsidRPr="009F1618">
        <w:rPr>
          <w:vertAlign w:val="subscript"/>
        </w:rPr>
        <w:t>R</w:t>
      </w:r>
      <w:r>
        <w:tab/>
        <w:t>=</w:t>
      </w:r>
      <w:r>
        <w:tab/>
        <w:t>desvío del intercambio neto de regulación</w:t>
      </w:r>
    </w:p>
    <w:p w14:paraId="2F1AA4AC" w14:textId="77777777" w:rsidR="00775BDF" w:rsidRDefault="00775BDF" w:rsidP="007113A3">
      <w:pPr>
        <w:pStyle w:val="TextonormalREE"/>
        <w:tabs>
          <w:tab w:val="left" w:pos="1560"/>
        </w:tabs>
        <w:spacing w:line="360" w:lineRule="auto"/>
        <w:ind w:left="1985" w:hanging="1985"/>
      </w:pPr>
      <w:r>
        <w:t>NID</w:t>
      </w:r>
      <w:r w:rsidRPr="009F1618">
        <w:rPr>
          <w:vertAlign w:val="subscript"/>
        </w:rPr>
        <w:t>F</w:t>
      </w:r>
      <w:r>
        <w:tab/>
        <w:t>=</w:t>
      </w:r>
      <w:r>
        <w:tab/>
        <w:t>desvío del intercambio neto de España con Francia</w:t>
      </w:r>
    </w:p>
    <w:p w14:paraId="2C2C2112" w14:textId="77777777" w:rsidR="00775BDF" w:rsidRPr="00044438" w:rsidRDefault="00775BDF" w:rsidP="007113A3">
      <w:pPr>
        <w:pStyle w:val="TextonormalREE"/>
        <w:tabs>
          <w:tab w:val="left" w:pos="1560"/>
        </w:tabs>
        <w:spacing w:line="360" w:lineRule="auto"/>
        <w:ind w:left="1985" w:hanging="1985"/>
      </w:pPr>
      <w:r>
        <w:t>NID</w:t>
      </w:r>
      <w:r w:rsidRPr="009F1618">
        <w:rPr>
          <w:vertAlign w:val="subscript"/>
        </w:rPr>
        <w:t>P</w:t>
      </w:r>
      <w:r>
        <w:tab/>
        <w:t>=</w:t>
      </w:r>
      <w:r>
        <w:tab/>
        <w:t>desvío del intercambio neto de España con Portugal</w:t>
      </w:r>
      <w:r w:rsidRPr="009B2780">
        <w:rPr>
          <w:strike/>
        </w:rPr>
        <w:t xml:space="preserve"> </w:t>
      </w:r>
    </w:p>
    <w:p w14:paraId="33FD6710" w14:textId="77777777" w:rsidR="00775BDF" w:rsidRDefault="00775BDF" w:rsidP="007113A3">
      <w:pPr>
        <w:pStyle w:val="TextonormalREE"/>
        <w:tabs>
          <w:tab w:val="left" w:pos="1560"/>
        </w:tabs>
        <w:ind w:left="1985" w:hanging="1985"/>
      </w:pPr>
      <w:r>
        <w:t>El desvío de intercambio neto con Francia NID</w:t>
      </w:r>
      <w:r w:rsidRPr="009B2780">
        <w:rPr>
          <w:vertAlign w:val="subscript"/>
        </w:rPr>
        <w:t>F</w:t>
      </w:r>
      <w:r>
        <w:rPr>
          <w:rStyle w:val="FootnoteReference"/>
        </w:rPr>
        <w:footnoteReference w:id="5"/>
      </w:r>
      <w:r>
        <w:t>, se calcula como sigue:</w:t>
      </w:r>
    </w:p>
    <w:p w14:paraId="70B7951C" w14:textId="77777777" w:rsidR="00775BDF" w:rsidRDefault="007A71E8" w:rsidP="007113A3">
      <w:pPr>
        <w:pStyle w:val="TextonormalREE"/>
        <w:tabs>
          <w:tab w:val="left" w:pos="1560"/>
        </w:tabs>
        <w:ind w:left="1985" w:hanging="1985"/>
        <w:rPr>
          <w:i/>
        </w:rPr>
      </w:pPr>
      <m:oMath>
        <m:sSub>
          <m:sSubPr>
            <m:ctrlPr>
              <w:rPr>
                <w:rFonts w:ascii="Cambria Math" w:hAnsi="Cambria Math"/>
                <w:i/>
              </w:rPr>
            </m:ctrlPr>
          </m:sSubPr>
          <m:e>
            <m:r>
              <w:rPr>
                <w:rFonts w:ascii="Cambria Math" w:hAnsi="Cambria Math"/>
              </w:rPr>
              <m:t>NID</m:t>
            </m:r>
          </m:e>
          <m:sub>
            <m:r>
              <w:rPr>
                <w:rFonts w:ascii="Cambria Math" w:hAnsi="Cambria Math"/>
              </w:rPr>
              <m:t>F</m:t>
            </m:r>
          </m:sub>
        </m:sSub>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M</m:t>
            </m:r>
          </m:sup>
          <m:e>
            <m:sSub>
              <m:sSubPr>
                <m:ctrlPr>
                  <w:rPr>
                    <w:rFonts w:ascii="Cambria Math" w:hAnsi="Cambria Math"/>
                    <w:i/>
                  </w:rPr>
                </m:ctrlPr>
              </m:sSubPr>
              <m:e>
                <m:r>
                  <w:rPr>
                    <w:rFonts w:ascii="Cambria Math" w:hAnsi="Cambria Math"/>
                  </w:rPr>
                  <m:t>PI</m:t>
                </m:r>
              </m:e>
              <m:sub>
                <m:r>
                  <w:rPr>
                    <w:rFonts w:ascii="Cambria Math" w:hAnsi="Cambria Math"/>
                  </w:rPr>
                  <m:t>k</m:t>
                </m:r>
              </m:sub>
            </m:sSub>
          </m:e>
        </m:nary>
        <m:r>
          <w:rPr>
            <w:rFonts w:ascii="Cambria Math" w:hAnsi="Cambria Math"/>
          </w:rPr>
          <m:t>-</m:t>
        </m:r>
        <m:sSub>
          <m:sSubPr>
            <m:ctrlPr>
              <w:rPr>
                <w:rFonts w:ascii="Cambria Math" w:hAnsi="Cambria Math"/>
                <w:i/>
              </w:rPr>
            </m:ctrlPr>
          </m:sSubPr>
          <m:e>
            <m:r>
              <w:rPr>
                <w:rFonts w:ascii="Cambria Math" w:hAnsi="Cambria Math"/>
              </w:rPr>
              <m:t>NSI</m:t>
            </m:r>
          </m:e>
          <m:sub>
            <m:r>
              <w:rPr>
                <w:rFonts w:ascii="Cambria Math" w:hAnsi="Cambria Math"/>
              </w:rPr>
              <m:t>F</m:t>
            </m:r>
          </m:sub>
        </m:sSub>
      </m:oMath>
      <w:r w:rsidR="00775BDF">
        <w:tab/>
      </w:r>
      <w:r w:rsidR="00775BDF">
        <w:tab/>
      </w:r>
      <w:r w:rsidR="00775BDF" w:rsidRPr="009B2780">
        <w:rPr>
          <w:i/>
        </w:rPr>
        <w:t>(</w:t>
      </w:r>
      <w:r w:rsidR="00775BDF">
        <w:rPr>
          <w:i/>
        </w:rPr>
        <w:t>6</w:t>
      </w:r>
      <w:r w:rsidR="00775BDF" w:rsidRPr="009B2780">
        <w:rPr>
          <w:i/>
        </w:rPr>
        <w:t>)</w:t>
      </w:r>
    </w:p>
    <w:p w14:paraId="31A7E7F2" w14:textId="77777777" w:rsidR="00775BDF" w:rsidRDefault="00775BDF" w:rsidP="007113A3">
      <w:pPr>
        <w:pStyle w:val="TextonormalREE"/>
        <w:tabs>
          <w:tab w:val="left" w:pos="1560"/>
        </w:tabs>
        <w:ind w:left="1985" w:hanging="1985"/>
      </w:pPr>
      <w:r>
        <w:t>donde:</w:t>
      </w:r>
    </w:p>
    <w:p w14:paraId="1179FA85" w14:textId="77777777" w:rsidR="00775BDF" w:rsidRDefault="00775BDF" w:rsidP="007113A3">
      <w:pPr>
        <w:pStyle w:val="TextonormalREE"/>
        <w:tabs>
          <w:tab w:val="left" w:pos="1560"/>
        </w:tabs>
        <w:ind w:left="1985" w:hanging="1985"/>
      </w:pPr>
      <w:r>
        <w:t>NSI</w:t>
      </w:r>
      <w:r w:rsidRPr="008119A0">
        <w:rPr>
          <w:vertAlign w:val="subscript"/>
        </w:rPr>
        <w:t>F</w:t>
      </w:r>
      <w:r>
        <w:t xml:space="preserve"> </w:t>
      </w:r>
      <w:r>
        <w:tab/>
        <w:t>=</w:t>
      </w:r>
      <w:r>
        <w:tab/>
        <w:t xml:space="preserve">intercambio neto programado de la Península Ibérica con Francia (positivo es una compra de España a Francia) </w:t>
      </w:r>
    </w:p>
    <w:p w14:paraId="0F8C7E5C" w14:textId="77777777" w:rsidR="00775BDF" w:rsidRDefault="00775BDF" w:rsidP="007113A3">
      <w:pPr>
        <w:pStyle w:val="TextonormalREE"/>
        <w:tabs>
          <w:tab w:val="left" w:pos="1560"/>
        </w:tabs>
        <w:ind w:left="1985" w:hanging="1985"/>
      </w:pPr>
      <w:r>
        <w:t>M</w:t>
      </w:r>
      <w:r>
        <w:tab/>
        <w:t>=</w:t>
      </w:r>
      <w:r>
        <w:tab/>
        <w:t xml:space="preserve">número de interconexiones entre España y Francia </w:t>
      </w:r>
    </w:p>
    <w:p w14:paraId="1BD8522F" w14:textId="77777777" w:rsidR="00775BDF" w:rsidRDefault="00775BDF" w:rsidP="007113A3">
      <w:pPr>
        <w:pStyle w:val="TextonormalREE"/>
        <w:tabs>
          <w:tab w:val="left" w:pos="1560"/>
        </w:tabs>
        <w:ind w:left="1985" w:hanging="1985"/>
      </w:pPr>
      <w:r>
        <w:t>PI</w:t>
      </w:r>
      <w:r w:rsidRPr="008119A0">
        <w:rPr>
          <w:vertAlign w:val="subscript"/>
        </w:rPr>
        <w:t>K</w:t>
      </w:r>
      <w:r>
        <w:t xml:space="preserve"> </w:t>
      </w:r>
      <w:r>
        <w:tab/>
        <w:t>=</w:t>
      </w:r>
      <w:r>
        <w:tab/>
        <w:t>intercambio neto filtrado por la interconexión k que cruza la frontera entre España y Francia</w:t>
      </w:r>
      <w:r>
        <w:rPr>
          <w:rStyle w:val="FootnoteReference"/>
        </w:rPr>
        <w:footnoteReference w:id="6"/>
      </w:r>
      <w:r>
        <w:t xml:space="preserve"> (la dirección positiva es de Francia hacia España)</w:t>
      </w:r>
    </w:p>
    <w:p w14:paraId="23BB4328" w14:textId="77777777" w:rsidR="00775BDF" w:rsidRDefault="00775BDF" w:rsidP="007113A3">
      <w:pPr>
        <w:pStyle w:val="TextonormalREE"/>
        <w:tabs>
          <w:tab w:val="left" w:pos="1560"/>
        </w:tabs>
        <w:ind w:left="1985" w:hanging="1985"/>
      </w:pPr>
      <w:r>
        <w:t>El desvío del intercambio neto con Portugal NID</w:t>
      </w:r>
      <w:r>
        <w:rPr>
          <w:vertAlign w:val="subscript"/>
        </w:rPr>
        <w:t>P</w:t>
      </w:r>
      <w:r>
        <w:t>, se calcula como sigue:</w:t>
      </w:r>
    </w:p>
    <w:p w14:paraId="620C2374" w14:textId="77777777" w:rsidR="00775BDF" w:rsidRDefault="007A71E8" w:rsidP="007113A3">
      <w:pPr>
        <w:pStyle w:val="TextonormalREE"/>
        <w:tabs>
          <w:tab w:val="left" w:pos="1560"/>
        </w:tabs>
        <w:ind w:left="1985" w:hanging="1985"/>
        <w:rPr>
          <w:i/>
        </w:rPr>
      </w:pPr>
      <m:oMath>
        <m:sSub>
          <m:sSubPr>
            <m:ctrlPr>
              <w:rPr>
                <w:rFonts w:ascii="Cambria Math" w:hAnsi="Cambria Math"/>
                <w:i/>
              </w:rPr>
            </m:ctrlPr>
          </m:sSubPr>
          <m:e>
            <m:r>
              <w:rPr>
                <w:rFonts w:ascii="Cambria Math" w:hAnsi="Cambria Math"/>
              </w:rPr>
              <m:t>NID</m:t>
            </m:r>
          </m:e>
          <m:sub>
            <m:r>
              <w:rPr>
                <w:rFonts w:ascii="Cambria Math" w:hAnsi="Cambria Math"/>
              </w:rPr>
              <m:t>P</m:t>
            </m:r>
          </m:sub>
        </m:sSub>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M</m:t>
            </m:r>
          </m:sup>
          <m:e>
            <m:sSub>
              <m:sSubPr>
                <m:ctrlPr>
                  <w:rPr>
                    <w:rFonts w:ascii="Cambria Math" w:hAnsi="Cambria Math"/>
                    <w:i/>
                  </w:rPr>
                </m:ctrlPr>
              </m:sSubPr>
              <m:e>
                <m:r>
                  <w:rPr>
                    <w:rFonts w:ascii="Cambria Math" w:hAnsi="Cambria Math"/>
                  </w:rPr>
                  <m:t>PI</m:t>
                </m:r>
              </m:e>
              <m:sub>
                <m:r>
                  <w:rPr>
                    <w:rFonts w:ascii="Cambria Math" w:hAnsi="Cambria Math"/>
                  </w:rPr>
                  <m:t>k</m:t>
                </m:r>
              </m:sub>
            </m:sSub>
          </m:e>
        </m:nary>
        <m:r>
          <w:rPr>
            <w:rFonts w:ascii="Cambria Math" w:hAnsi="Cambria Math"/>
          </w:rPr>
          <m:t>-</m:t>
        </m:r>
        <m:sSub>
          <m:sSubPr>
            <m:ctrlPr>
              <w:rPr>
                <w:rFonts w:ascii="Cambria Math" w:hAnsi="Cambria Math"/>
                <w:i/>
              </w:rPr>
            </m:ctrlPr>
          </m:sSubPr>
          <m:e>
            <m:r>
              <w:rPr>
                <w:rFonts w:ascii="Cambria Math" w:hAnsi="Cambria Math"/>
              </w:rPr>
              <m:t>NSI</m:t>
            </m:r>
          </m:e>
          <m:sub>
            <m:r>
              <w:rPr>
                <w:rFonts w:ascii="Cambria Math" w:hAnsi="Cambria Math"/>
              </w:rPr>
              <m:t>P</m:t>
            </m:r>
          </m:sub>
        </m:sSub>
      </m:oMath>
      <w:r w:rsidR="00775BDF">
        <w:tab/>
      </w:r>
      <w:r w:rsidR="00775BDF">
        <w:tab/>
      </w:r>
      <w:r w:rsidR="00775BDF" w:rsidRPr="009B2780">
        <w:rPr>
          <w:i/>
        </w:rPr>
        <w:t>(</w:t>
      </w:r>
      <w:r w:rsidR="00775BDF">
        <w:rPr>
          <w:i/>
        </w:rPr>
        <w:t>7</w:t>
      </w:r>
      <w:r w:rsidR="00775BDF" w:rsidRPr="009B2780">
        <w:rPr>
          <w:i/>
        </w:rPr>
        <w:t>)</w:t>
      </w:r>
    </w:p>
    <w:p w14:paraId="23871599" w14:textId="77777777" w:rsidR="00775BDF" w:rsidRDefault="00775BDF" w:rsidP="007113A3">
      <w:pPr>
        <w:pStyle w:val="TextonormalREE"/>
        <w:tabs>
          <w:tab w:val="left" w:pos="1560"/>
        </w:tabs>
        <w:ind w:left="1985" w:hanging="1985"/>
      </w:pPr>
      <w:r>
        <w:t>donde:</w:t>
      </w:r>
    </w:p>
    <w:p w14:paraId="105461FB" w14:textId="77777777" w:rsidR="00775BDF" w:rsidRDefault="00775BDF" w:rsidP="007113A3">
      <w:pPr>
        <w:pStyle w:val="TextonormalREE"/>
        <w:tabs>
          <w:tab w:val="left" w:pos="1560"/>
        </w:tabs>
        <w:ind w:left="1985" w:hanging="1985"/>
      </w:pPr>
      <w:r>
        <w:t>NSI</w:t>
      </w:r>
      <w:r w:rsidRPr="008119A0">
        <w:rPr>
          <w:vertAlign w:val="subscript"/>
        </w:rPr>
        <w:t xml:space="preserve">P </w:t>
      </w:r>
      <w:r>
        <w:tab/>
        <w:t>=</w:t>
      </w:r>
      <w:r>
        <w:tab/>
        <w:t xml:space="preserve">intercambio neto programado entre España y Portugal (positivo es una compra de Portugal a España) </w:t>
      </w:r>
    </w:p>
    <w:p w14:paraId="103F9408" w14:textId="77777777" w:rsidR="00775BDF" w:rsidRDefault="00775BDF" w:rsidP="007113A3">
      <w:pPr>
        <w:pStyle w:val="TextonormalREE"/>
        <w:tabs>
          <w:tab w:val="left" w:pos="1560"/>
        </w:tabs>
        <w:ind w:left="1985" w:hanging="1985"/>
      </w:pPr>
      <w:r>
        <w:t>M</w:t>
      </w:r>
      <w:r>
        <w:tab/>
        <w:t>=</w:t>
      </w:r>
      <w:r>
        <w:tab/>
        <w:t xml:space="preserve">número de interconexiones entre España y Portugal </w:t>
      </w:r>
    </w:p>
    <w:p w14:paraId="721EB312" w14:textId="77777777" w:rsidR="00775BDF" w:rsidRDefault="00775BDF" w:rsidP="007113A3">
      <w:pPr>
        <w:pStyle w:val="TextonormalREE"/>
        <w:tabs>
          <w:tab w:val="left" w:pos="1560"/>
        </w:tabs>
        <w:ind w:left="1985" w:hanging="1985"/>
      </w:pPr>
      <w:r>
        <w:t>PI</w:t>
      </w:r>
      <w:r w:rsidRPr="008119A0">
        <w:rPr>
          <w:vertAlign w:val="subscript"/>
        </w:rPr>
        <w:t>K</w:t>
      </w:r>
      <w:r>
        <w:t xml:space="preserve"> </w:t>
      </w:r>
      <w:r>
        <w:tab/>
        <w:t>=</w:t>
      </w:r>
      <w:r>
        <w:tab/>
        <w:t>intercambio neto filtrado por la interconexión k que cruza la frontera entre España y Portugal</w:t>
      </w:r>
      <w:r>
        <w:rPr>
          <w:vertAlign w:val="superscript"/>
        </w:rPr>
        <w:t>6</w:t>
      </w:r>
      <w:r>
        <w:t xml:space="preserve"> (la dirección positiva es de España hacia Portugal)</w:t>
      </w:r>
    </w:p>
    <w:p w14:paraId="1EC8B446" w14:textId="77777777" w:rsidR="00C07CFB" w:rsidRDefault="00C07CFB" w:rsidP="00775BDF">
      <w:pPr>
        <w:pStyle w:val="TextonormalREE"/>
      </w:pPr>
    </w:p>
    <w:p w14:paraId="14B8A94A" w14:textId="77777777" w:rsidR="00775BDF" w:rsidRDefault="00775BDF" w:rsidP="00775BDF">
      <w:pPr>
        <w:pStyle w:val="SubttuloREE"/>
        <w:rPr>
          <w:vertAlign w:val="subscript"/>
        </w:rPr>
      </w:pPr>
      <w:bookmarkStart w:id="219" w:name="_Toc516729519"/>
      <w:r>
        <w:t xml:space="preserve">7.2. </w:t>
      </w:r>
      <w:r w:rsidRPr="00D9764E">
        <w:t>Filtrado</w:t>
      </w:r>
      <w:r>
        <w:t xml:space="preserve"> del desvío de intercambio neto de regulación </w:t>
      </w:r>
      <w:r w:rsidR="00C07CFB">
        <w:t>compensado C</w:t>
      </w:r>
      <w:r>
        <w:t>NID</w:t>
      </w:r>
      <w:r>
        <w:rPr>
          <w:vertAlign w:val="subscript"/>
        </w:rPr>
        <w:t>R</w:t>
      </w:r>
      <w:bookmarkEnd w:id="219"/>
    </w:p>
    <w:p w14:paraId="0B4336C8" w14:textId="77777777" w:rsidR="00775BDF" w:rsidRDefault="00775BDF" w:rsidP="00775BDF">
      <w:pPr>
        <w:pStyle w:val="TextonormalREE"/>
      </w:pPr>
      <w:r>
        <w:t xml:space="preserve">El valor de la magnitud </w:t>
      </w:r>
      <w:r w:rsidR="00C07CFB">
        <w:t>C</w:t>
      </w:r>
      <w:r>
        <w:t>NID</w:t>
      </w:r>
      <w:r w:rsidRPr="00F26059">
        <w:rPr>
          <w:vertAlign w:val="subscript"/>
        </w:rPr>
        <w:t>R</w:t>
      </w:r>
      <w:r>
        <w:t xml:space="preserve"> puede contener perturbaciones, a menudo pequeñas, de carácter aleatorio. La función de la RCP incluye un filtro no lineal cuyo objeto es aprovechar la ventaja que supone el procesar la entrada básica o primaria (en este caso el NID</w:t>
      </w:r>
      <w:r w:rsidRPr="00036702">
        <w:rPr>
          <w:vertAlign w:val="subscript"/>
        </w:rPr>
        <w:t>R</w:t>
      </w:r>
      <w:r>
        <w:t xml:space="preserve">) de un sistema de control a través de una lógica de filtrado diseñada para eliminar acciones de control innecesarias y sin efecto práctico y alcanzar, por añadidura, objetivos adicionales tales como la minimización de la integral del desvío </w:t>
      </w:r>
      <w:r w:rsidR="001962A2">
        <w:t xml:space="preserve">compensado </w:t>
      </w:r>
      <w:r>
        <w:t>con Francia y Portugal (mejor dicho el valor de NID</w:t>
      </w:r>
      <w:r w:rsidRPr="00036702">
        <w:rPr>
          <w:vertAlign w:val="subscript"/>
        </w:rPr>
        <w:t>R</w:t>
      </w:r>
      <w:r>
        <w:t xml:space="preserve">), lo cual supone, con una buena aproximación, la minimización del desvío de intercambio inadvertido. La lógica del filtro no lineal reduce la integral de </w:t>
      </w:r>
      <w:r w:rsidR="00C07CFB">
        <w:t>C</w:t>
      </w:r>
      <w:r>
        <w:t>NID</w:t>
      </w:r>
      <w:r w:rsidRPr="00036702">
        <w:rPr>
          <w:vertAlign w:val="subscript"/>
        </w:rPr>
        <w:t>R</w:t>
      </w:r>
      <w:r>
        <w:t xml:space="preserve"> sin utilizar control integral.</w:t>
      </w:r>
      <w:r w:rsidR="001962A2">
        <w:t xml:space="preserve"> </w:t>
      </w:r>
    </w:p>
    <w:p w14:paraId="2C99414B" w14:textId="77777777" w:rsidR="00775BDF" w:rsidRPr="00044438" w:rsidRDefault="00775BDF" w:rsidP="00775BDF">
      <w:pPr>
        <w:pStyle w:val="TextonormalREE"/>
      </w:pPr>
      <w:r>
        <w:t xml:space="preserve">El </w:t>
      </w:r>
      <w:r w:rsidRPr="00044438">
        <w:t>funcionamiento del filtro no lineal se resume como sigue:</w:t>
      </w:r>
    </w:p>
    <w:p w14:paraId="0E6A9B4A" w14:textId="77777777" w:rsidR="001962A2" w:rsidRDefault="00775BDF" w:rsidP="00775BDF">
      <w:pPr>
        <w:pStyle w:val="TextonormalREE"/>
      </w:pPr>
      <w:r w:rsidRPr="00044438">
        <w:t>F</w:t>
      </w:r>
      <w:r w:rsidR="00C07CFB">
        <w:t>C</w:t>
      </w:r>
      <w:r w:rsidRPr="00044438">
        <w:t>NID</w:t>
      </w:r>
      <w:r w:rsidRPr="00044438">
        <w:rPr>
          <w:vertAlign w:val="subscript"/>
        </w:rPr>
        <w:t>R</w:t>
      </w:r>
      <w:r w:rsidRPr="00044438">
        <w:t xml:space="preserve"> = </w:t>
      </w:r>
      <w:r w:rsidR="00C07CFB">
        <w:t>C</w:t>
      </w:r>
      <w:r w:rsidRPr="00044438">
        <w:t>NID</w:t>
      </w:r>
      <w:r w:rsidRPr="00044438">
        <w:rPr>
          <w:vertAlign w:val="subscript"/>
        </w:rPr>
        <w:t>R</w:t>
      </w:r>
      <w:r w:rsidRPr="00044438">
        <w:t xml:space="preserve"> </w:t>
      </w:r>
      <w:r w:rsidRPr="00044438">
        <w:tab/>
      </w:r>
      <w:r w:rsidRPr="00044438">
        <w:tab/>
      </w:r>
      <w:r w:rsidRPr="00044438">
        <w:rPr>
          <w:i/>
        </w:rPr>
        <w:t>(8 a)</w:t>
      </w:r>
      <w:r w:rsidRPr="00044438">
        <w:tab/>
      </w:r>
    </w:p>
    <w:p w14:paraId="2AD40C79" w14:textId="426339F7" w:rsidR="00775BDF" w:rsidRPr="00044438" w:rsidRDefault="00775BDF" w:rsidP="00775BDF">
      <w:pPr>
        <w:pStyle w:val="TextonormalREE"/>
      </w:pPr>
      <w:r w:rsidRPr="00044438">
        <w:t xml:space="preserve">si el valor absoluto de </w:t>
      </w:r>
      <w:r w:rsidR="00C07CFB">
        <w:t>C</w:t>
      </w:r>
      <w:r w:rsidRPr="00044438">
        <w:t xml:space="preserve">NIDR supera el umbral </w:t>
      </w:r>
      <w:r w:rsidRPr="00044438">
        <w:rPr>
          <w:b/>
        </w:rPr>
        <w:t>NFK</w:t>
      </w:r>
      <w:r w:rsidRPr="00044438">
        <w:rPr>
          <w:b/>
          <w:vertAlign w:val="subscript"/>
        </w:rPr>
        <w:t>2</w:t>
      </w:r>
      <w:r w:rsidR="006970EE">
        <w:t xml:space="preserve"> o</w:t>
      </w:r>
      <w:r w:rsidR="008500AA">
        <w:t xml:space="preserve"> </w:t>
      </w:r>
      <w:r w:rsidR="006970EE">
        <w:t>se inhibe el filtrado del desvío de intercambio con objeto de mantener la seguridad del sistema</w:t>
      </w:r>
      <w:r w:rsidR="00C40EF8" w:rsidRPr="00044438">
        <w:t>.</w:t>
      </w:r>
    </w:p>
    <w:p w14:paraId="23EF4657" w14:textId="77777777" w:rsidR="00775BDF" w:rsidRPr="00044438" w:rsidRDefault="00775BDF" w:rsidP="00775BDF">
      <w:pPr>
        <w:pStyle w:val="TextonormalREE"/>
      </w:pPr>
      <w:r w:rsidRPr="00044438">
        <w:t xml:space="preserve">Un valor de </w:t>
      </w:r>
      <w:r w:rsidR="00C07CFB">
        <w:t>C</w:t>
      </w:r>
      <w:r w:rsidRPr="00044438">
        <w:t>NID</w:t>
      </w:r>
      <w:r w:rsidRPr="00044438">
        <w:rPr>
          <w:vertAlign w:val="subscript"/>
        </w:rPr>
        <w:t>R</w:t>
      </w:r>
      <w:r w:rsidRPr="00044438">
        <w:t xml:space="preserve"> grande debe ser corregido sin mayores consideraciones.</w:t>
      </w:r>
    </w:p>
    <w:p w14:paraId="2D6A3CEA" w14:textId="03F2A70C" w:rsidR="00775BDF" w:rsidRPr="00044438" w:rsidRDefault="00775BDF" w:rsidP="00775BDF">
      <w:pPr>
        <w:pStyle w:val="TextonormalREE"/>
      </w:pPr>
      <w:r w:rsidRPr="00044438">
        <w:t>F</w:t>
      </w:r>
      <w:r w:rsidR="00C07CFB">
        <w:t>C</w:t>
      </w:r>
      <w:r w:rsidR="00C07CFB" w:rsidRPr="00044438">
        <w:t>NID</w:t>
      </w:r>
      <w:r w:rsidR="00C07CFB" w:rsidRPr="00044438">
        <w:rPr>
          <w:vertAlign w:val="subscript"/>
        </w:rPr>
        <w:t>R</w:t>
      </w:r>
      <w:r w:rsidRPr="00044438">
        <w:t xml:space="preserve">= 0 </w:t>
      </w:r>
      <w:r w:rsidRPr="00044438">
        <w:tab/>
      </w:r>
      <w:r w:rsidRPr="00044438">
        <w:tab/>
      </w:r>
      <w:r w:rsidRPr="00044438">
        <w:rPr>
          <w:i/>
        </w:rPr>
        <w:t>(8 b)</w:t>
      </w:r>
      <w:r w:rsidRPr="00044438">
        <w:tab/>
        <w:t xml:space="preserve">cuando el valor absoluto del acumulador A es inferior al umbral </w:t>
      </w:r>
      <w:r w:rsidRPr="00044438">
        <w:rPr>
          <w:b/>
        </w:rPr>
        <w:t>NFK</w:t>
      </w:r>
      <w:r w:rsidRPr="00044438">
        <w:rPr>
          <w:b/>
          <w:vertAlign w:val="subscript"/>
        </w:rPr>
        <w:t>1</w:t>
      </w:r>
      <w:r w:rsidRPr="00044438">
        <w:t>.</w:t>
      </w:r>
    </w:p>
    <w:p w14:paraId="5FAFB785" w14:textId="77777777" w:rsidR="00775BDF" w:rsidRPr="00044438" w:rsidRDefault="00775BDF" w:rsidP="00775BDF">
      <w:pPr>
        <w:pStyle w:val="TextonormalREE"/>
      </w:pPr>
      <w:r w:rsidRPr="00044438">
        <w:t xml:space="preserve">El acumulador A se calcula como el último valor de </w:t>
      </w:r>
      <w:r w:rsidR="00C07CFB">
        <w:t>C</w:t>
      </w:r>
      <w:r w:rsidRPr="00044438">
        <w:t>NID</w:t>
      </w:r>
      <w:r w:rsidRPr="00044438">
        <w:rPr>
          <w:vertAlign w:val="subscript"/>
        </w:rPr>
        <w:t>R</w:t>
      </w:r>
      <w:r w:rsidRPr="00044438">
        <w:t xml:space="preserve"> más el valor de la integral de </w:t>
      </w:r>
      <w:r w:rsidR="00C07CFB">
        <w:t>C</w:t>
      </w:r>
      <w:r w:rsidRPr="00044438">
        <w:t>NID</w:t>
      </w:r>
      <w:r w:rsidRPr="00044438">
        <w:rPr>
          <w:vertAlign w:val="subscript"/>
        </w:rPr>
        <w:t>R</w:t>
      </w:r>
      <w:r w:rsidRPr="00044438">
        <w:t xml:space="preserve"> (B</w:t>
      </w:r>
      <w:r w:rsidRPr="00044438">
        <w:rPr>
          <w:rStyle w:val="FootnoteReference"/>
        </w:rPr>
        <w:footnoteReference w:id="7"/>
      </w:r>
      <w:r w:rsidRPr="00044438">
        <w:t xml:space="preserve">) multiplicado por una ganancia </w:t>
      </w:r>
      <w:r w:rsidRPr="00044438">
        <w:rPr>
          <w:b/>
        </w:rPr>
        <w:t>NFK</w:t>
      </w:r>
      <w:r w:rsidRPr="00044438">
        <w:rPr>
          <w:b/>
          <w:vertAlign w:val="subscript"/>
        </w:rPr>
        <w:t>3</w:t>
      </w:r>
      <w:r w:rsidRPr="00044438">
        <w:t>. Un valor pequeño de A implica que tanto el valor del NID</w:t>
      </w:r>
      <w:r w:rsidRPr="00044438">
        <w:rPr>
          <w:vertAlign w:val="subscript"/>
        </w:rPr>
        <w:t>R</w:t>
      </w:r>
      <w:r w:rsidRPr="00044438">
        <w:t xml:space="preserve"> como el valor de su integral es pequeño, por lo que no precisa acción alguna de control, pudiendo considerarse el F</w:t>
      </w:r>
      <w:r w:rsidR="00C07CFB">
        <w:t>C</w:t>
      </w:r>
      <w:r w:rsidRPr="00044438">
        <w:t>NID</w:t>
      </w:r>
      <w:r w:rsidRPr="00044438">
        <w:rPr>
          <w:vertAlign w:val="subscript"/>
        </w:rPr>
        <w:t>R</w:t>
      </w:r>
      <w:r w:rsidRPr="00044438">
        <w:t xml:space="preserve"> nulo.</w:t>
      </w:r>
    </w:p>
    <w:p w14:paraId="3A2A0B45" w14:textId="77777777" w:rsidR="00775BDF" w:rsidRDefault="00775BDF" w:rsidP="00775BDF">
      <w:pPr>
        <w:pStyle w:val="TextonormalREE"/>
      </w:pPr>
      <w:r w:rsidRPr="00044438">
        <w:t>F</w:t>
      </w:r>
      <w:r w:rsidR="00C07CFB">
        <w:t>C</w:t>
      </w:r>
      <w:r w:rsidR="00C07CFB" w:rsidRPr="00044438">
        <w:t>NID</w:t>
      </w:r>
      <w:r w:rsidR="00C07CFB" w:rsidRPr="00044438">
        <w:rPr>
          <w:vertAlign w:val="subscript"/>
        </w:rPr>
        <w:t>R</w:t>
      </w:r>
      <w:r w:rsidRPr="00044438">
        <w:t xml:space="preserve"> = 0</w:t>
      </w:r>
      <w:r w:rsidRPr="00044438">
        <w:tab/>
      </w:r>
      <w:r w:rsidRPr="00044438">
        <w:tab/>
      </w:r>
      <w:r w:rsidRPr="00044438">
        <w:rPr>
          <w:i/>
        </w:rPr>
        <w:t>(8 c)</w:t>
      </w:r>
      <w:r w:rsidRPr="00044438">
        <w:tab/>
        <w:t xml:space="preserve">cuando siendo el valor absoluto del acumulador A superior al umbral </w:t>
      </w:r>
      <w:r w:rsidRPr="00044438">
        <w:rPr>
          <w:b/>
        </w:rPr>
        <w:t>NFK</w:t>
      </w:r>
      <w:r w:rsidRPr="00044438">
        <w:rPr>
          <w:b/>
          <w:vertAlign w:val="subscript"/>
        </w:rPr>
        <w:t>1</w:t>
      </w:r>
      <w:r w:rsidRPr="00044438">
        <w:t xml:space="preserve">, el signo del </w:t>
      </w:r>
      <w:r w:rsidR="00C07CFB">
        <w:t>C</w:t>
      </w:r>
      <w:r w:rsidRPr="00044438">
        <w:t>NIDR es opuesto</w:t>
      </w:r>
      <w:r>
        <w:t xml:space="preserve"> al signo de su integral.</w:t>
      </w:r>
    </w:p>
    <w:p w14:paraId="79FF27CF" w14:textId="77777777" w:rsidR="00775BDF" w:rsidRDefault="00775BDF" w:rsidP="00775BDF">
      <w:pPr>
        <w:pStyle w:val="TextonormalREE"/>
      </w:pPr>
      <w:r>
        <w:t xml:space="preserve">En esta situación el propio </w:t>
      </w:r>
      <w:r w:rsidR="00C07CFB">
        <w:t>C</w:t>
      </w:r>
      <w:r>
        <w:t>NID</w:t>
      </w:r>
      <w:r w:rsidRPr="00CA5D4C">
        <w:rPr>
          <w:vertAlign w:val="subscript"/>
        </w:rPr>
        <w:t>R</w:t>
      </w:r>
      <w:r>
        <w:t xml:space="preserve"> tiende a reducir el valor de la integral, y no se ejerce acción de control alguna, forzando el valor de F</w:t>
      </w:r>
      <w:r w:rsidR="00C07CFB">
        <w:t>C</w:t>
      </w:r>
      <w:r>
        <w:t>NID</w:t>
      </w:r>
      <w:r w:rsidRPr="00CA5D4C">
        <w:rPr>
          <w:vertAlign w:val="subscript"/>
        </w:rPr>
        <w:t>R</w:t>
      </w:r>
      <w:r>
        <w:t xml:space="preserve"> a cero.</w:t>
      </w:r>
    </w:p>
    <w:p w14:paraId="4CA736EB" w14:textId="77777777" w:rsidR="00775BDF" w:rsidRDefault="00775BDF" w:rsidP="00775BDF">
      <w:pPr>
        <w:pStyle w:val="TextonormalREE"/>
      </w:pPr>
      <w:r>
        <w:t>FNID</w:t>
      </w:r>
      <w:r w:rsidRPr="00CA5D4C">
        <w:rPr>
          <w:vertAlign w:val="subscript"/>
        </w:rPr>
        <w:t>R</w:t>
      </w:r>
      <w:r>
        <w:t xml:space="preserve"> = </w:t>
      </w:r>
      <w:r w:rsidR="00C07CFB">
        <w:t>C</w:t>
      </w:r>
      <w:r w:rsidRPr="00044438">
        <w:t>NID</w:t>
      </w:r>
      <w:r w:rsidRPr="00044438">
        <w:rPr>
          <w:vertAlign w:val="subscript"/>
        </w:rPr>
        <w:t>R</w:t>
      </w:r>
      <w:r w:rsidRPr="00044438">
        <w:t>·</w:t>
      </w:r>
      <w:r w:rsidRPr="00044438">
        <w:rPr>
          <w:b/>
        </w:rPr>
        <w:t>NFK</w:t>
      </w:r>
      <w:r w:rsidRPr="00044438">
        <w:rPr>
          <w:b/>
          <w:vertAlign w:val="subscript"/>
        </w:rPr>
        <w:t>4</w:t>
      </w:r>
      <w:r w:rsidRPr="00044438">
        <w:tab/>
      </w:r>
      <w:r w:rsidRPr="00044438">
        <w:rPr>
          <w:i/>
        </w:rPr>
        <w:t>(8 d)</w:t>
      </w:r>
      <w:r w:rsidRPr="00044438">
        <w:tab/>
        <w:t xml:space="preserve">cuando el valor absoluto del acumulador A es superior al umbral </w:t>
      </w:r>
      <w:r w:rsidRPr="00044438">
        <w:rPr>
          <w:b/>
        </w:rPr>
        <w:t>NFK</w:t>
      </w:r>
      <w:r w:rsidRPr="00044438">
        <w:rPr>
          <w:b/>
          <w:vertAlign w:val="subscript"/>
        </w:rPr>
        <w:t>1</w:t>
      </w:r>
      <w:r>
        <w:t xml:space="preserve"> y el signo del NID</w:t>
      </w:r>
      <w:r w:rsidRPr="00CA5D4C">
        <w:rPr>
          <w:vertAlign w:val="subscript"/>
        </w:rPr>
        <w:t>R</w:t>
      </w:r>
      <w:r>
        <w:t xml:space="preserve"> coincide con el de su integral.</w:t>
      </w:r>
    </w:p>
    <w:p w14:paraId="45F2C5FD" w14:textId="77777777" w:rsidR="00775BDF" w:rsidRPr="00A72128" w:rsidRDefault="00775BDF" w:rsidP="00775BDF">
      <w:pPr>
        <w:pStyle w:val="TextonormalREE"/>
      </w:pPr>
      <w:r w:rsidRPr="00A72128">
        <w:t xml:space="preserve">La integral de </w:t>
      </w:r>
      <w:r w:rsidR="00C07CFB">
        <w:t>C</w:t>
      </w:r>
      <w:r w:rsidRPr="00A72128">
        <w:t>NID</w:t>
      </w:r>
      <w:r w:rsidRPr="00CA5D4C">
        <w:rPr>
          <w:vertAlign w:val="subscript"/>
        </w:rPr>
        <w:t>R</w:t>
      </w:r>
      <w:r w:rsidRPr="00A72128">
        <w:t xml:space="preserve"> tiende a crecer, por lo que se precisa una acción de control que tienda a reducir dicha integral, por lo que al valor de </w:t>
      </w:r>
      <w:r w:rsidR="00C07CFB">
        <w:t>C</w:t>
      </w:r>
      <w:r w:rsidRPr="00A72128">
        <w:t>NID</w:t>
      </w:r>
      <w:r w:rsidRPr="00C07CFB">
        <w:rPr>
          <w:vertAlign w:val="subscript"/>
        </w:rPr>
        <w:t>R</w:t>
      </w:r>
      <w:r w:rsidRPr="00A72128">
        <w:t xml:space="preserve"> se le aplica una ganancia </w:t>
      </w:r>
      <w:r w:rsidRPr="00481C79">
        <w:rPr>
          <w:b/>
        </w:rPr>
        <w:t>NFK</w:t>
      </w:r>
      <w:r w:rsidRPr="00481C79">
        <w:rPr>
          <w:b/>
          <w:vertAlign w:val="subscript"/>
        </w:rPr>
        <w:t>4</w:t>
      </w:r>
      <w:r w:rsidRPr="00A72128">
        <w:t>.</w:t>
      </w:r>
    </w:p>
    <w:p w14:paraId="0DA254FA" w14:textId="77777777" w:rsidR="00775BDF" w:rsidRDefault="00775BDF" w:rsidP="00775BDF">
      <w:pPr>
        <w:pStyle w:val="SubttuloREE"/>
      </w:pPr>
      <w:bookmarkStart w:id="221" w:name="_Toc516729520"/>
      <w:r>
        <w:t xml:space="preserve">7.3. </w:t>
      </w:r>
      <w:r w:rsidRPr="005C3559">
        <w:t xml:space="preserve">Cálculo de </w:t>
      </w:r>
      <w:r>
        <w:t xml:space="preserve">la contribución requerida a la </w:t>
      </w:r>
      <w:r w:rsidRPr="00D9764E">
        <w:t>regulación</w:t>
      </w:r>
      <w:r>
        <w:t xml:space="preserve"> </w:t>
      </w:r>
      <w:proofErr w:type="spellStart"/>
      <w:r>
        <w:t>CRR</w:t>
      </w:r>
      <w:r>
        <w:rPr>
          <w:vertAlign w:val="subscript"/>
        </w:rPr>
        <w:t>i</w:t>
      </w:r>
      <w:bookmarkEnd w:id="221"/>
      <w:proofErr w:type="spellEnd"/>
    </w:p>
    <w:p w14:paraId="27A2BB09" w14:textId="77777777" w:rsidR="00775BDF" w:rsidRDefault="00775BDF" w:rsidP="00775BDF">
      <w:pPr>
        <w:pStyle w:val="TextonormalREE"/>
      </w:pPr>
      <w:r>
        <w:t xml:space="preserve">El cálculo del </w:t>
      </w:r>
      <w:proofErr w:type="spellStart"/>
      <w:r>
        <w:t>CRR</w:t>
      </w:r>
      <w:r>
        <w:rPr>
          <w:vertAlign w:val="subscript"/>
        </w:rPr>
        <w:t>i</w:t>
      </w:r>
      <w:proofErr w:type="spellEnd"/>
      <w:r>
        <w:t xml:space="preserve"> depende de diversos factores: </w:t>
      </w:r>
    </w:p>
    <w:p w14:paraId="28EE154C" w14:textId="77777777" w:rsidR="00775BDF" w:rsidRDefault="00775BDF" w:rsidP="00775BDF">
      <w:pPr>
        <w:pStyle w:val="TextoVieta"/>
        <w:suppressAutoHyphens w:val="0"/>
        <w:spacing w:after="100"/>
        <w:ind w:left="284" w:hanging="284"/>
      </w:pPr>
      <w:r>
        <w:t>modo de la RCP.</w:t>
      </w:r>
    </w:p>
    <w:p w14:paraId="50B3D3F5" w14:textId="77777777" w:rsidR="00775BDF" w:rsidRDefault="00775BDF" w:rsidP="00775BDF">
      <w:pPr>
        <w:pStyle w:val="TextoVieta"/>
        <w:suppressAutoHyphens w:val="0"/>
        <w:spacing w:after="100"/>
        <w:ind w:left="284" w:hanging="284"/>
      </w:pPr>
      <w:r>
        <w:t>estado de las zonas.</w:t>
      </w:r>
    </w:p>
    <w:p w14:paraId="1DD7458F" w14:textId="77777777" w:rsidR="00775BDF" w:rsidRDefault="00775BDF" w:rsidP="00775BDF">
      <w:pPr>
        <w:pStyle w:val="TextoVieta"/>
        <w:suppressAutoHyphens w:val="0"/>
        <w:spacing w:after="100"/>
        <w:ind w:left="284" w:hanging="284"/>
      </w:pPr>
      <w:r>
        <w:t xml:space="preserve">si se cumplen o no las condiciones del </w:t>
      </w:r>
      <w:r>
        <w:rPr>
          <w:i/>
        </w:rPr>
        <w:t>modo permisivo de regulación.</w:t>
      </w:r>
    </w:p>
    <w:p w14:paraId="66943379" w14:textId="77777777" w:rsidR="00775BDF" w:rsidRDefault="00775BDF" w:rsidP="00775BDF">
      <w:pPr>
        <w:pStyle w:val="TextonormalREE"/>
      </w:pPr>
      <w:r>
        <w:t xml:space="preserve">Según lo anterior, el valor del </w:t>
      </w:r>
      <w:proofErr w:type="spellStart"/>
      <w:r>
        <w:t>CRR</w:t>
      </w:r>
      <w:r>
        <w:rPr>
          <w:vertAlign w:val="subscript"/>
        </w:rPr>
        <w:t>i</w:t>
      </w:r>
      <w:proofErr w:type="spellEnd"/>
      <w:r>
        <w:t xml:space="preserve"> se calcula de las formas que se detallan a continuación:</w:t>
      </w:r>
    </w:p>
    <w:p w14:paraId="5E878F75" w14:textId="77777777" w:rsidR="00775BDF" w:rsidRDefault="00775BDF" w:rsidP="00493391">
      <w:pPr>
        <w:pStyle w:val="NumerosPR"/>
        <w:numPr>
          <w:ilvl w:val="0"/>
          <w:numId w:val="47"/>
        </w:numPr>
      </w:pPr>
      <w:r>
        <w:t xml:space="preserve">Para el modo de la RCP NORMAL o FRECUENCIA, los </w:t>
      </w:r>
      <w:proofErr w:type="spellStart"/>
      <w:r>
        <w:t>CRR</w:t>
      </w:r>
      <w:r w:rsidRPr="00EB3143">
        <w:rPr>
          <w:vertAlign w:val="subscript"/>
        </w:rPr>
        <w:t>i</w:t>
      </w:r>
      <w:proofErr w:type="spellEnd"/>
      <w:r>
        <w:t xml:space="preserve"> se calculan repartiendo el PRR entre los reguladores de zona que están en servicio, es decir, entre aquellos cuyo estado no es OFF ni INACTIVO:</w:t>
      </w:r>
    </w:p>
    <w:p w14:paraId="119767EE" w14:textId="77777777" w:rsidR="00775BDF" w:rsidRDefault="00775BDF" w:rsidP="00775BDF">
      <w:pPr>
        <w:pStyle w:val="TextoVieta"/>
        <w:suppressAutoHyphens w:val="0"/>
        <w:spacing w:after="100"/>
      </w:pPr>
      <w:r>
        <w:t>Si el estado de la zona es ACTIVO:</w:t>
      </w:r>
    </w:p>
    <w:p w14:paraId="787AC291" w14:textId="77777777" w:rsidR="00775BDF" w:rsidRPr="003E0E9F" w:rsidRDefault="007A71E8" w:rsidP="00775BDF">
      <w:pPr>
        <w:pStyle w:val="punto1"/>
        <w:numPr>
          <w:ilvl w:val="0"/>
          <w:numId w:val="0"/>
        </w:numPr>
        <w:spacing w:line="360" w:lineRule="auto"/>
        <w:ind w:left="567"/>
        <w:jc w:val="center"/>
        <w:rPr>
          <w:rFonts w:asciiTheme="minorHAnsi" w:hAnsiTheme="minorHAnsi"/>
          <w:i/>
        </w:rPr>
      </w:pPr>
      <m:oMath>
        <m:sSub>
          <m:sSubPr>
            <m:ctrlPr>
              <w:rPr>
                <w:rFonts w:ascii="Cambria Math" w:hAnsi="Cambria Math"/>
                <w:i/>
              </w:rPr>
            </m:ctrlPr>
          </m:sSubPr>
          <m:e>
            <m:r>
              <w:rPr>
                <w:rFonts w:ascii="Cambria Math" w:hAnsi="Cambria Math"/>
              </w:rPr>
              <m:t>CRR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hint="eastAsia"/>
          </w:rPr>
          <m:t>·</m:t>
        </m:r>
        <m:r>
          <w:rPr>
            <w:rFonts w:ascii="Cambria Math" w:hAnsi="Cambria Math"/>
          </w:rPr>
          <m:t>PRR</m:t>
        </m:r>
      </m:oMath>
      <w:r w:rsidR="00775BDF" w:rsidRPr="003E0E9F">
        <w:t xml:space="preserve">  </w:t>
      </w:r>
      <w:r w:rsidR="00775BDF" w:rsidRPr="003E0E9F">
        <w:tab/>
      </w:r>
      <w:r w:rsidR="00775BDF" w:rsidRPr="003E0E9F">
        <w:tab/>
      </w:r>
      <w:r w:rsidR="00775BDF" w:rsidRPr="003E0E9F">
        <w:tab/>
      </w:r>
      <w:r w:rsidR="00775BDF" w:rsidRPr="003E0E9F">
        <w:rPr>
          <w:rFonts w:asciiTheme="minorHAnsi" w:hAnsiTheme="minorHAnsi"/>
          <w:i/>
        </w:rPr>
        <w:t>(9)</w:t>
      </w:r>
    </w:p>
    <w:p w14:paraId="12C5C5D8" w14:textId="77777777" w:rsidR="00775BDF" w:rsidRDefault="00775BDF" w:rsidP="00775BDF">
      <w:pPr>
        <w:pStyle w:val="TextoVieta"/>
        <w:suppressAutoHyphens w:val="0"/>
        <w:spacing w:after="100"/>
      </w:pPr>
      <w:r>
        <w:t>Si el estado de la zona es EMERGENCIA:</w:t>
      </w:r>
    </w:p>
    <w:p w14:paraId="4843A9C3" w14:textId="77777777" w:rsidR="00775BDF" w:rsidRDefault="007A71E8" w:rsidP="00775BDF">
      <w:pPr>
        <w:pStyle w:val="punto1"/>
        <w:numPr>
          <w:ilvl w:val="0"/>
          <w:numId w:val="0"/>
        </w:numPr>
        <w:ind w:left="1276"/>
        <w:jc w:val="center"/>
        <w:rPr>
          <w:i/>
        </w:rPr>
      </w:pPr>
      <m:oMath>
        <m:sSub>
          <m:sSubPr>
            <m:ctrlPr>
              <w:rPr>
                <w:rFonts w:ascii="Cambria Math" w:hAnsi="Cambria Math"/>
                <w:i/>
              </w:rPr>
            </m:ctrlPr>
          </m:sSubPr>
          <m:e>
            <m:r>
              <w:rPr>
                <w:rFonts w:ascii="Cambria Math" w:hAnsi="Cambria Math"/>
              </w:rPr>
              <m:t>CRR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d>
          <m:dPr>
            <m:ctrlPr>
              <w:rPr>
                <w:rFonts w:ascii="Cambria Math" w:hAnsi="Cambria Math"/>
                <w:i/>
              </w:rPr>
            </m:ctrlPr>
          </m:dPr>
          <m:e>
            <m:r>
              <w:rPr>
                <w:rFonts w:ascii="Cambria Math" w:hAnsi="Cambria Math"/>
              </w:rPr>
              <m:t>PRR-</m:t>
            </m:r>
            <m:f>
              <m:fPr>
                <m:ctrlPr>
                  <w:rPr>
                    <w:rFonts w:ascii="Cambria Math" w:hAnsi="Cambria Math"/>
                    <w:i/>
                  </w:rPr>
                </m:ctrlPr>
              </m:fPr>
              <m:num>
                <m:r>
                  <w:rPr>
                    <w:rFonts w:ascii="Cambria Math" w:hAnsi="Cambria Math"/>
                  </w:rPr>
                  <m:t>1</m:t>
                </m:r>
              </m:num>
              <m:den>
                <m:r>
                  <w:rPr>
                    <w:rFonts w:ascii="Cambria Math" w:hAnsi="Cambria Math"/>
                  </w:rPr>
                  <m:t>G</m:t>
                </m:r>
              </m:den>
            </m:f>
            <m:r>
              <w:rPr>
                <w:rFonts w:ascii="Cambria Math" w:hAnsi="Cambria Math"/>
              </w:rPr>
              <m:t>·</m:t>
            </m:r>
            <m:sSub>
              <m:sSubPr>
                <m:ctrlPr>
                  <w:rPr>
                    <w:rFonts w:ascii="Cambria Math" w:hAnsi="Cambria Math"/>
                    <w:i/>
                  </w:rPr>
                </m:ctrlPr>
              </m:sSubPr>
              <m:e>
                <m:r>
                  <w:rPr>
                    <w:rFonts w:ascii="Cambria Math" w:hAnsi="Cambria Math"/>
                  </w:rPr>
                  <m:t>NID</m:t>
                </m:r>
              </m:e>
              <m:sub>
                <m:r>
                  <w:rPr>
                    <w:rFonts w:ascii="Cambria Math" w:hAnsi="Cambria Math"/>
                  </w:rPr>
                  <m:t>i</m:t>
                </m:r>
              </m:sub>
            </m:sSub>
          </m:e>
        </m:d>
      </m:oMath>
      <w:r w:rsidR="00775BDF">
        <w:t xml:space="preserve">  </w:t>
      </w:r>
      <w:r w:rsidR="00775BDF">
        <w:tab/>
      </w:r>
      <w:r w:rsidR="00775BDF">
        <w:tab/>
      </w:r>
      <w:r w:rsidR="00775BDF" w:rsidRPr="003E0E9F">
        <w:rPr>
          <w:rFonts w:asciiTheme="minorHAnsi" w:hAnsiTheme="minorHAnsi"/>
          <w:i/>
        </w:rPr>
        <w:t>(10)</w:t>
      </w:r>
    </w:p>
    <w:p w14:paraId="5B2954D2" w14:textId="3F788432" w:rsidR="00775BDF" w:rsidRPr="003E0E9F" w:rsidRDefault="00775BDF" w:rsidP="00775BDF">
      <w:pPr>
        <w:pStyle w:val="TextonormalREE"/>
        <w:ind w:left="284"/>
      </w:pPr>
      <w:r>
        <w:t>En ambos casos, K</w:t>
      </w:r>
      <w:r>
        <w:rPr>
          <w:vertAlign w:val="subscript"/>
        </w:rPr>
        <w:t>i</w:t>
      </w:r>
      <w:r>
        <w:t xml:space="preserve"> es el factor de participación </w:t>
      </w:r>
      <w:r w:rsidR="00236E18">
        <w:t xml:space="preserve">enviado </w:t>
      </w:r>
      <w:r>
        <w:t xml:space="preserve">a la zona i, según se detalla en la </w:t>
      </w:r>
      <w:r w:rsidRPr="003E0E9F">
        <w:t>sección</w:t>
      </w:r>
      <w:r w:rsidRPr="003E0E9F">
        <w:rPr>
          <w:sz w:val="28"/>
        </w:rPr>
        <w:t xml:space="preserve"> </w:t>
      </w:r>
      <w:hyperlink w:anchor="_Cálculo_de_los" w:history="1">
        <w:r w:rsidRPr="003E0E9F">
          <w:rPr>
            <w:rStyle w:val="Hyperlink"/>
            <w:b/>
            <w:color w:val="auto"/>
            <w:u w:val="none"/>
          </w:rPr>
          <w:t>8.3</w:t>
        </w:r>
        <w:r w:rsidRPr="003E0E9F">
          <w:rPr>
            <w:rStyle w:val="Hyperlink"/>
            <w:color w:val="auto"/>
            <w:u w:val="none"/>
          </w:rPr>
          <w:t>.</w:t>
        </w:r>
      </w:hyperlink>
    </w:p>
    <w:p w14:paraId="5BA7F064" w14:textId="77777777" w:rsidR="00775BDF" w:rsidRDefault="00775BDF" w:rsidP="00775BDF">
      <w:pPr>
        <w:pStyle w:val="NumerosPR"/>
        <w:numPr>
          <w:ilvl w:val="0"/>
          <w:numId w:val="12"/>
        </w:numPr>
      </w:pPr>
      <w:r>
        <w:t xml:space="preserve">En el modo NORMAL o FRECUENCIA de la RCP una zona puede regular en </w:t>
      </w:r>
      <w:r w:rsidRPr="00221131">
        <w:rPr>
          <w:b/>
        </w:rPr>
        <w:t>modo permisivo</w:t>
      </w:r>
      <w:r>
        <w:t>. Las condiciones que se deben dar para que esto se produzca son:</w:t>
      </w:r>
    </w:p>
    <w:p w14:paraId="54BE044B" w14:textId="77777777" w:rsidR="00775BDF" w:rsidRDefault="00775BDF" w:rsidP="00775BDF">
      <w:pPr>
        <w:pStyle w:val="TextoVieta"/>
        <w:suppressAutoHyphens w:val="0"/>
        <w:spacing w:after="100"/>
        <w:rPr>
          <w:b/>
          <w:bCs/>
        </w:rPr>
      </w:pPr>
      <w:r>
        <w:rPr>
          <w:b/>
          <w:bCs/>
        </w:rPr>
        <w:t>El error de control de área de la zona es de signo contrario al error de control de área de la Península.</w:t>
      </w:r>
    </w:p>
    <w:p w14:paraId="18B79487" w14:textId="77777777" w:rsidR="00775BDF" w:rsidRDefault="00775BDF" w:rsidP="00775BDF">
      <w:pPr>
        <w:pStyle w:val="TextonormalREE"/>
        <w:ind w:left="709"/>
      </w:pPr>
      <w:r>
        <w:t xml:space="preserve">El error de área de la zona se calcula suponiendo que el </w:t>
      </w:r>
      <w:proofErr w:type="spellStart"/>
      <w:r>
        <w:t>CRR</w:t>
      </w:r>
      <w:r>
        <w:rPr>
          <w:vertAlign w:val="subscript"/>
        </w:rPr>
        <w:t>i</w:t>
      </w:r>
      <w:proofErr w:type="spellEnd"/>
      <w:r>
        <w:t xml:space="preserve"> está dado por las ecuaciones (9) o (10) según sea el estado de la zona. Así pues:</w:t>
      </w:r>
    </w:p>
    <w:p w14:paraId="55C9CC5E" w14:textId="77777777" w:rsidR="00775BDF" w:rsidRDefault="007A71E8" w:rsidP="00775BDF">
      <w:pPr>
        <w:tabs>
          <w:tab w:val="left" w:pos="1276"/>
          <w:tab w:val="left" w:pos="3119"/>
          <w:tab w:val="left" w:pos="3828"/>
          <w:tab w:val="left" w:pos="4111"/>
          <w:tab w:val="left" w:pos="4536"/>
          <w:tab w:val="left" w:pos="4962"/>
          <w:tab w:val="left" w:pos="5529"/>
        </w:tabs>
        <w:spacing w:after="120"/>
        <w:ind w:left="1560" w:right="45"/>
        <w:jc w:val="center"/>
        <w:rPr>
          <w:rFonts w:ascii="Helvetica" w:hAnsi="Helvetica"/>
          <w:i/>
        </w:rPr>
      </w:pPr>
      <m:oMathPara>
        <m:oMath>
          <m:sSub>
            <m:sSubPr>
              <m:ctrlPr>
                <w:rPr>
                  <w:rFonts w:ascii="Cambria Math" w:hAnsi="Cambria Math"/>
                  <w:i/>
                </w:rPr>
              </m:ctrlPr>
            </m:sSubPr>
            <m:e>
              <m:r>
                <w:rPr>
                  <w:rFonts w:ascii="Cambria Math" w:hAnsi="Cambria Math"/>
                </w:rPr>
                <m:t>ACE</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CRR</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G</m:t>
              </m:r>
            </m:den>
          </m:f>
          <m:r>
            <w:rPr>
              <w:rFonts w:ascii="Cambria Math" w:hAnsi="Cambria Math"/>
            </w:rPr>
            <m:t>·</m:t>
          </m:r>
          <m:sSub>
            <m:sSubPr>
              <m:ctrlPr>
                <w:rPr>
                  <w:rFonts w:ascii="Cambria Math" w:hAnsi="Cambria Math"/>
                  <w:i/>
                </w:rPr>
              </m:ctrlPr>
            </m:sSubPr>
            <m:e>
              <m:r>
                <w:rPr>
                  <w:rFonts w:ascii="Cambria Math" w:hAnsi="Cambria Math"/>
                </w:rPr>
                <m:t>NID</m:t>
              </m:r>
            </m:e>
            <m:sub>
              <m:r>
                <w:rPr>
                  <w:rFonts w:ascii="Cambria Math" w:hAnsi="Cambria Math"/>
                </w:rPr>
                <m:t>i</m:t>
              </m:r>
            </m:sub>
          </m:sSub>
          <m:r>
            <w:rPr>
              <w:rFonts w:ascii="Cambria Math" w:hAnsi="Cambria Math"/>
            </w:rPr>
            <m:t>-10·</m:t>
          </m:r>
          <m:sSub>
            <m:sSubPr>
              <m:ctrlPr>
                <w:rPr>
                  <w:rFonts w:ascii="Cambria Math" w:hAnsi="Cambria Math"/>
                  <w:i/>
                </w:rPr>
              </m:ctrlPr>
            </m:sSubPr>
            <m:e>
              <m:r>
                <w:rPr>
                  <w:rFonts w:ascii="Cambria Math" w:hAnsi="Cambria Math"/>
                </w:rPr>
                <m:t>B</m:t>
              </m:r>
            </m:e>
            <m:sub>
              <m:r>
                <w:rPr>
                  <w:rFonts w:ascii="Cambria Math" w:hAnsi="Cambria Math"/>
                </w:rPr>
                <m:t>i</m:t>
              </m:r>
            </m:sub>
          </m:sSub>
          <m:r>
            <w:rPr>
              <w:rFonts w:ascii="Cambria Math" w:hAnsi="Cambria Math"/>
            </w:rPr>
            <m:t>·∆f</m:t>
          </m:r>
        </m:oMath>
      </m:oMathPara>
    </w:p>
    <w:p w14:paraId="6ECC3002" w14:textId="77777777" w:rsidR="00775BDF" w:rsidRDefault="00775BDF" w:rsidP="00775BDF">
      <w:pPr>
        <w:pStyle w:val="TextonormalREE"/>
        <w:ind w:left="709"/>
      </w:pPr>
      <w:r>
        <w:t xml:space="preserve">Para determinar el error de control de área de cada zona, se utiliza el valor del desvío de frecuencia </w:t>
      </w:r>
      <w:r>
        <w:rPr>
          <w:rFonts w:ascii="Symbol" w:hAnsi="Symbol"/>
        </w:rPr>
        <w:t></w:t>
      </w:r>
      <w:r>
        <w:t xml:space="preserve">f disponible en el regulador maestro. </w:t>
      </w:r>
    </w:p>
    <w:p w14:paraId="2A5AA567" w14:textId="77777777" w:rsidR="00775BDF" w:rsidRDefault="00775BDF" w:rsidP="00775BDF">
      <w:pPr>
        <w:pStyle w:val="TextonormalREE"/>
        <w:ind w:left="709"/>
      </w:pPr>
      <w:r>
        <w:t>El error de área global de la península, ACE</w:t>
      </w:r>
      <w:r>
        <w:rPr>
          <w:vertAlign w:val="subscript"/>
        </w:rPr>
        <w:t>R</w:t>
      </w:r>
      <w:r>
        <w:t>, se calcula como:</w:t>
      </w:r>
    </w:p>
    <w:p w14:paraId="728830D0" w14:textId="77777777" w:rsidR="00775BDF" w:rsidRPr="008F1193" w:rsidRDefault="007A71E8" w:rsidP="00775BDF">
      <w:pPr>
        <w:pStyle w:val="Normal1"/>
        <w:tabs>
          <w:tab w:val="clear" w:pos="360"/>
          <w:tab w:val="left" w:pos="1276"/>
          <w:tab w:val="left" w:pos="4536"/>
        </w:tabs>
        <w:ind w:left="1560" w:firstLine="0"/>
        <w:jc w:val="center"/>
        <w:rPr>
          <w:i/>
          <w:lang w:val="es-ES"/>
        </w:rPr>
      </w:pPr>
      <m:oMath>
        <m:sSub>
          <m:sSubPr>
            <m:ctrlPr>
              <w:rPr>
                <w:rFonts w:ascii="Cambria Math" w:hAnsi="Cambria Math"/>
                <w:i/>
                <w:kern w:val="0"/>
                <w:lang w:val="es-ES"/>
              </w:rPr>
            </m:ctrlPr>
          </m:sSubPr>
          <m:e>
            <m:r>
              <w:rPr>
                <w:rFonts w:ascii="Cambria Math" w:hAnsi="Cambria Math"/>
                <w:lang w:val="es-ES"/>
              </w:rPr>
              <m:t>ACE</m:t>
            </m:r>
          </m:e>
          <m:sub>
            <m:r>
              <w:rPr>
                <w:rFonts w:ascii="Cambria Math" w:hAnsi="Cambria Math"/>
                <w:lang w:val="es-ES"/>
              </w:rPr>
              <m:t>R</m:t>
            </m:r>
          </m:sub>
        </m:sSub>
        <m:r>
          <w:rPr>
            <w:rFonts w:ascii="Cambria Math" w:hAnsi="Cambria Math"/>
            <w:lang w:val="es-ES"/>
          </w:rPr>
          <m:t>=</m:t>
        </m:r>
        <m:sSub>
          <m:sSubPr>
            <m:ctrlPr>
              <w:rPr>
                <w:rFonts w:ascii="Cambria Math" w:hAnsi="Cambria Math"/>
                <w:i/>
                <w:kern w:val="0"/>
                <w:lang w:val="es-ES"/>
              </w:rPr>
            </m:ctrlPr>
          </m:sSubPr>
          <m:e>
            <m:r>
              <w:rPr>
                <w:rFonts w:ascii="Cambria Math" w:hAnsi="Cambria Math"/>
                <w:lang w:val="es-ES"/>
              </w:rPr>
              <m:t>CNID</m:t>
            </m:r>
          </m:e>
          <m:sub>
            <m:r>
              <w:rPr>
                <w:rFonts w:ascii="Cambria Math" w:hAnsi="Cambria Math"/>
                <w:lang w:val="es-ES"/>
              </w:rPr>
              <m:t>R</m:t>
            </m:r>
          </m:sub>
        </m:sSub>
        <m:r>
          <w:rPr>
            <w:rFonts w:ascii="Cambria Math" w:hAnsi="Cambria Math"/>
            <w:lang w:val="es-ES"/>
          </w:rPr>
          <m:t>-10·</m:t>
        </m:r>
        <m:r>
          <w:rPr>
            <w:rFonts w:ascii="Cambria Math" w:hAnsi="Cambria Math"/>
            <w:kern w:val="0"/>
            <w:lang w:val="es-ES"/>
          </w:rPr>
          <m:t>B</m:t>
        </m:r>
        <m:r>
          <w:rPr>
            <w:rFonts w:ascii="Cambria Math" w:hAnsi="Cambria Math"/>
            <w:lang w:val="es-ES"/>
          </w:rPr>
          <m:t>·∆f</m:t>
        </m:r>
      </m:oMath>
      <w:r w:rsidR="00775BDF">
        <w:rPr>
          <w:lang w:val="es-ES"/>
        </w:rPr>
        <w:t xml:space="preserve">  </w:t>
      </w:r>
      <w:r w:rsidR="00775BDF">
        <w:rPr>
          <w:lang w:val="es-ES"/>
        </w:rPr>
        <w:tab/>
      </w:r>
      <w:r w:rsidR="00775BDF">
        <w:rPr>
          <w:lang w:val="es-ES"/>
        </w:rPr>
        <w:tab/>
      </w:r>
      <w:r w:rsidR="00775BDF" w:rsidRPr="008F1193">
        <w:rPr>
          <w:rFonts w:asciiTheme="minorHAnsi" w:hAnsiTheme="minorHAnsi"/>
          <w:i/>
          <w:lang w:val="es-ES"/>
        </w:rPr>
        <w:t>(11)</w:t>
      </w:r>
    </w:p>
    <w:p w14:paraId="43B7C1E5" w14:textId="77777777" w:rsidR="00775BDF" w:rsidRDefault="00775BDF" w:rsidP="00775BDF">
      <w:pPr>
        <w:pStyle w:val="TextoVieta"/>
        <w:suppressAutoHyphens w:val="0"/>
        <w:spacing w:after="100"/>
        <w:rPr>
          <w:b/>
          <w:bCs/>
        </w:rPr>
      </w:pPr>
      <w:r>
        <w:rPr>
          <w:b/>
          <w:bCs/>
        </w:rPr>
        <w:t>El valor absoluto de ACE</w:t>
      </w:r>
      <w:r w:rsidRPr="008F1193">
        <w:rPr>
          <w:b/>
          <w:bCs/>
          <w:vertAlign w:val="subscript"/>
        </w:rPr>
        <w:t>R</w:t>
      </w:r>
      <w:r>
        <w:rPr>
          <w:b/>
          <w:bCs/>
        </w:rPr>
        <w:t xml:space="preserve"> supera un determinado umbral.</w:t>
      </w:r>
    </w:p>
    <w:p w14:paraId="7B9639F1" w14:textId="77777777" w:rsidR="00775BDF" w:rsidRDefault="00775BDF" w:rsidP="00775BDF">
      <w:pPr>
        <w:pStyle w:val="TextonormalREE"/>
        <w:ind w:left="709"/>
      </w:pPr>
      <w:r>
        <w:t>Una vez iniciada la regulación en modo permisivo, se mantiene mientras el valor absoluto del ACE</w:t>
      </w:r>
      <w:r>
        <w:rPr>
          <w:vertAlign w:val="subscript"/>
        </w:rPr>
        <w:t>R</w:t>
      </w:r>
      <w:r>
        <w:t xml:space="preserve"> sea superior al umbral </w:t>
      </w:r>
      <w:bookmarkStart w:id="222" w:name="Cte_UMP"/>
      <w:r w:rsidRPr="008F1193">
        <w:rPr>
          <w:b/>
        </w:rPr>
        <w:t>UMACE</w:t>
      </w:r>
      <w:bookmarkEnd w:id="222"/>
      <w:r>
        <w:t xml:space="preserve"> menos una banda muerta </w:t>
      </w:r>
      <w:bookmarkStart w:id="223" w:name="Cte_UMPDB"/>
      <w:r w:rsidRPr="008F1193">
        <w:rPr>
          <w:b/>
        </w:rPr>
        <w:t>DBACE</w:t>
      </w:r>
      <w:bookmarkEnd w:id="223"/>
      <w:r>
        <w:t>.</w:t>
      </w:r>
    </w:p>
    <w:p w14:paraId="4D39C4E4" w14:textId="77777777" w:rsidR="00775BDF" w:rsidRDefault="00775BDF" w:rsidP="00775BDF">
      <w:pPr>
        <w:pStyle w:val="TextonormalREE"/>
        <w:ind w:left="284"/>
      </w:pPr>
      <w:r>
        <w:t>Cuando se cumplen ambas condiciones, la acción de control de la zona tendería a incrementar el valor del ACE</w:t>
      </w:r>
      <w:r>
        <w:rPr>
          <w:vertAlign w:val="subscript"/>
        </w:rPr>
        <w:t>R</w:t>
      </w:r>
      <w:r>
        <w:t xml:space="preserve"> en lugar de a disminuirlo, aun cuando para el conjunto de las zonas la acción total sea correcta y tienda a disminuir dicho error de área global. Cuando el valor del ACE</w:t>
      </w:r>
      <w:r>
        <w:rPr>
          <w:vertAlign w:val="subscript"/>
        </w:rPr>
        <w:t>R</w:t>
      </w:r>
      <w:r>
        <w:t xml:space="preserve"> es grande, esta forma de actuar no es apropiada, por lo que, para evitarla, el </w:t>
      </w:r>
      <w:proofErr w:type="spellStart"/>
      <w:r>
        <w:t>CRR</w:t>
      </w:r>
      <w:r>
        <w:rPr>
          <w:vertAlign w:val="subscript"/>
        </w:rPr>
        <w:t>i</w:t>
      </w:r>
      <w:proofErr w:type="spellEnd"/>
      <w:r>
        <w:t xml:space="preserve"> de la zona se calcula como: </w:t>
      </w:r>
    </w:p>
    <w:p w14:paraId="3C433FDC" w14:textId="77777777" w:rsidR="00775BDF" w:rsidRDefault="007A71E8" w:rsidP="00775BDF">
      <w:pPr>
        <w:pStyle w:val="Normal1"/>
        <w:tabs>
          <w:tab w:val="clear" w:pos="360"/>
        </w:tabs>
        <w:ind w:left="1560" w:firstLine="0"/>
        <w:jc w:val="center"/>
        <w:rPr>
          <w:lang w:val="es-ES"/>
        </w:rPr>
      </w:pPr>
      <m:oMath>
        <m:sSub>
          <m:sSubPr>
            <m:ctrlPr>
              <w:rPr>
                <w:rFonts w:ascii="Cambria Math" w:hAnsi="Cambria Math"/>
                <w:i/>
                <w:lang w:val="es-ES"/>
              </w:rPr>
            </m:ctrlPr>
          </m:sSubPr>
          <m:e>
            <m:r>
              <w:rPr>
                <w:rFonts w:ascii="Cambria Math" w:hAnsi="Cambria Math"/>
                <w:lang w:val="es-ES"/>
              </w:rPr>
              <m:t>CRR</m:t>
            </m:r>
          </m:e>
          <m:sub>
            <m:r>
              <w:rPr>
                <w:rFonts w:ascii="Cambria Math" w:hAnsi="Cambria Math"/>
                <w:lang w:val="es-ES"/>
              </w:rPr>
              <m:t>i</m:t>
            </m:r>
          </m:sub>
        </m:sSub>
        <m:r>
          <w:rPr>
            <w:rFonts w:ascii="Cambria Math" w:hAnsi="Cambria Math"/>
            <w:lang w:val="es-ES"/>
          </w:rPr>
          <m:t>=-</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G</m:t>
            </m:r>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NID</m:t>
            </m:r>
          </m:e>
          <m:sub>
            <m:r>
              <w:rPr>
                <w:rFonts w:ascii="Cambria Math" w:hAnsi="Cambria Math"/>
                <w:lang w:val="es-ES"/>
              </w:rPr>
              <m:t>i</m:t>
            </m:r>
          </m:sub>
        </m:sSub>
        <m:r>
          <w:rPr>
            <w:rFonts w:ascii="Cambria Math" w:hAnsi="Cambria Math"/>
            <w:lang w:val="es-ES"/>
          </w:rPr>
          <m:t>+10·</m:t>
        </m:r>
        <m:sSub>
          <m:sSubPr>
            <m:ctrlPr>
              <w:rPr>
                <w:rFonts w:ascii="Cambria Math" w:hAnsi="Cambria Math"/>
                <w:i/>
                <w:lang w:val="es-ES"/>
              </w:rPr>
            </m:ctrlPr>
          </m:sSubPr>
          <m:e>
            <m:r>
              <w:rPr>
                <w:rFonts w:ascii="Cambria Math" w:hAnsi="Cambria Math"/>
                <w:lang w:val="es-ES"/>
              </w:rPr>
              <m:t>B</m:t>
            </m:r>
          </m:e>
          <m:sub>
            <m:r>
              <w:rPr>
                <w:rFonts w:ascii="Cambria Math" w:hAnsi="Cambria Math"/>
                <w:lang w:val="es-ES"/>
              </w:rPr>
              <m:t>i</m:t>
            </m:r>
          </m:sub>
        </m:sSub>
        <m:r>
          <w:rPr>
            <w:rFonts w:ascii="Cambria Math" w:hAnsi="Cambria Math"/>
            <w:lang w:val="es-ES"/>
          </w:rPr>
          <m:t>·∆f</m:t>
        </m:r>
      </m:oMath>
      <w:r w:rsidR="00775BDF">
        <w:rPr>
          <w:lang w:val="es-ES"/>
        </w:rPr>
        <w:t xml:space="preserve">  </w:t>
      </w:r>
      <w:r w:rsidR="00775BDF">
        <w:rPr>
          <w:lang w:val="es-ES"/>
        </w:rPr>
        <w:tab/>
      </w:r>
      <w:r w:rsidR="00775BDF">
        <w:rPr>
          <w:lang w:val="es-ES"/>
        </w:rPr>
        <w:tab/>
      </w:r>
      <w:r w:rsidR="00775BDF" w:rsidRPr="004B647E">
        <w:rPr>
          <w:rFonts w:asciiTheme="minorHAnsi" w:hAnsiTheme="minorHAnsi"/>
          <w:i/>
          <w:lang w:val="es-ES"/>
        </w:rPr>
        <w:t>(12)</w:t>
      </w:r>
    </w:p>
    <w:p w14:paraId="6A1E0E47" w14:textId="70089417" w:rsidR="00775BDF" w:rsidRDefault="00775BDF" w:rsidP="00775BDF">
      <w:pPr>
        <w:pStyle w:val="TextonormalREE"/>
        <w:ind w:left="284"/>
      </w:pPr>
      <w:r>
        <w:t xml:space="preserve">Esto equivale a anular el </w:t>
      </w:r>
      <w:proofErr w:type="spellStart"/>
      <w:r>
        <w:t>ACE</w:t>
      </w:r>
      <w:r>
        <w:rPr>
          <w:vertAlign w:val="subscript"/>
        </w:rPr>
        <w:t>i</w:t>
      </w:r>
      <w:proofErr w:type="spellEnd"/>
      <w:r>
        <w:t>,  con lo que se anula la acción de control durante el ciclo para la zona i. Sustituyendo</w:t>
      </w:r>
      <w:r>
        <w:rPr>
          <w:i/>
        </w:rPr>
        <w:t xml:space="preserve"> </w:t>
      </w:r>
      <w:r>
        <w:t>en las ecuaciones anteriores:</w:t>
      </w:r>
    </w:p>
    <w:p w14:paraId="1E169FD9" w14:textId="77777777" w:rsidR="00775BDF" w:rsidRDefault="007A71E8" w:rsidP="00775BDF">
      <w:pPr>
        <w:pStyle w:val="Normal1"/>
        <w:tabs>
          <w:tab w:val="clear" w:pos="360"/>
        </w:tabs>
        <w:ind w:left="284" w:firstLine="0"/>
        <w:rPr>
          <w:lang w:val="es-ES"/>
        </w:rPr>
      </w:pPr>
      <m:oMathPara>
        <m:oMath>
          <m:sSub>
            <m:sSubPr>
              <m:ctrlPr>
                <w:rPr>
                  <w:rFonts w:ascii="Cambria Math" w:hAnsi="Cambria Math"/>
                  <w:i/>
                  <w:lang w:val="es-ES"/>
                </w:rPr>
              </m:ctrlPr>
            </m:sSubPr>
            <m:e>
              <m:r>
                <w:rPr>
                  <w:rFonts w:ascii="Cambria Math" w:hAnsi="Cambria Math"/>
                  <w:lang w:val="es-ES"/>
                </w:rPr>
                <m:t>ACE</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CRR</m:t>
              </m:r>
            </m:e>
            <m:sub>
              <m:r>
                <w:rPr>
                  <w:rFonts w:ascii="Cambria Math" w:hAnsi="Cambria Math"/>
                  <w:lang w:val="es-ES"/>
                </w:rPr>
                <m:t>i</m:t>
              </m:r>
            </m:sub>
          </m:sSub>
          <m:r>
            <w:rPr>
              <w:rFonts w:ascii="Cambria Math" w:hAnsi="Cambria Math"/>
              <w:lang w:val="es-ES"/>
            </w:rPr>
            <m:t>+</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G</m:t>
              </m:r>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NID</m:t>
              </m:r>
            </m:e>
            <m:sub>
              <m:r>
                <w:rPr>
                  <w:rFonts w:ascii="Cambria Math" w:hAnsi="Cambria Math"/>
                  <w:lang w:val="es-ES"/>
                </w:rPr>
                <m:t>i</m:t>
              </m:r>
            </m:sub>
          </m:sSub>
          <m:r>
            <w:rPr>
              <w:rFonts w:ascii="Cambria Math" w:hAnsi="Cambria Math"/>
              <w:lang w:val="es-ES"/>
            </w:rPr>
            <m:t>-10·</m:t>
          </m:r>
          <m:sSub>
            <m:sSubPr>
              <m:ctrlPr>
                <w:rPr>
                  <w:rFonts w:ascii="Cambria Math" w:hAnsi="Cambria Math"/>
                  <w:i/>
                  <w:lang w:val="es-ES"/>
                </w:rPr>
              </m:ctrlPr>
            </m:sSubPr>
            <m:e>
              <m:r>
                <w:rPr>
                  <w:rFonts w:ascii="Cambria Math" w:hAnsi="Cambria Math"/>
                  <w:lang w:val="es-ES"/>
                </w:rPr>
                <m:t>B</m:t>
              </m:r>
            </m:e>
            <m:sub>
              <m:r>
                <w:rPr>
                  <w:rFonts w:ascii="Cambria Math" w:hAnsi="Cambria Math"/>
                  <w:lang w:val="es-ES"/>
                </w:rPr>
                <m:t>i</m:t>
              </m:r>
            </m:sub>
          </m:sSub>
          <m:r>
            <w:rPr>
              <w:rFonts w:ascii="Cambria Math" w:hAnsi="Cambria Math"/>
              <w:lang w:val="es-ES"/>
            </w:rPr>
            <m:t>·∆f=-</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G</m:t>
              </m:r>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NID</m:t>
              </m:r>
            </m:e>
            <m:sub>
              <m:r>
                <w:rPr>
                  <w:rFonts w:ascii="Cambria Math" w:hAnsi="Cambria Math"/>
                  <w:lang w:val="es-ES"/>
                </w:rPr>
                <m:t>i</m:t>
              </m:r>
            </m:sub>
          </m:sSub>
          <m:r>
            <w:rPr>
              <w:rFonts w:ascii="Cambria Math" w:hAnsi="Cambria Math"/>
              <w:lang w:val="es-ES"/>
            </w:rPr>
            <m:t>+10·</m:t>
          </m:r>
          <m:sSub>
            <m:sSubPr>
              <m:ctrlPr>
                <w:rPr>
                  <w:rFonts w:ascii="Cambria Math" w:hAnsi="Cambria Math"/>
                  <w:i/>
                  <w:lang w:val="es-ES"/>
                </w:rPr>
              </m:ctrlPr>
            </m:sSubPr>
            <m:e>
              <m:r>
                <w:rPr>
                  <w:rFonts w:ascii="Cambria Math" w:hAnsi="Cambria Math"/>
                  <w:lang w:val="es-ES"/>
                </w:rPr>
                <m:t>B</m:t>
              </m:r>
            </m:e>
            <m:sub>
              <m:r>
                <w:rPr>
                  <w:rFonts w:ascii="Cambria Math" w:hAnsi="Cambria Math"/>
                  <w:lang w:val="es-ES"/>
                </w:rPr>
                <m:t>i</m:t>
              </m:r>
            </m:sub>
          </m:sSub>
          <m:r>
            <w:rPr>
              <w:rFonts w:ascii="Cambria Math" w:hAnsi="Cambria Math"/>
              <w:lang w:val="es-ES"/>
            </w:rPr>
            <m:t>·∆f+</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G</m:t>
              </m:r>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NID</m:t>
              </m:r>
            </m:e>
            <m:sub>
              <m:r>
                <w:rPr>
                  <w:rFonts w:ascii="Cambria Math" w:hAnsi="Cambria Math"/>
                  <w:lang w:val="es-ES"/>
                </w:rPr>
                <m:t>i</m:t>
              </m:r>
            </m:sub>
          </m:sSub>
          <m:r>
            <w:rPr>
              <w:rFonts w:ascii="Cambria Math" w:hAnsi="Cambria Math"/>
              <w:lang w:val="es-ES"/>
            </w:rPr>
            <m:t>-10·</m:t>
          </m:r>
          <m:sSub>
            <m:sSubPr>
              <m:ctrlPr>
                <w:rPr>
                  <w:rFonts w:ascii="Cambria Math" w:hAnsi="Cambria Math"/>
                  <w:i/>
                  <w:lang w:val="es-ES"/>
                </w:rPr>
              </m:ctrlPr>
            </m:sSubPr>
            <m:e>
              <m:r>
                <w:rPr>
                  <w:rFonts w:ascii="Cambria Math" w:hAnsi="Cambria Math"/>
                  <w:lang w:val="es-ES"/>
                </w:rPr>
                <m:t>B</m:t>
              </m:r>
            </m:e>
            <m:sub>
              <m:r>
                <w:rPr>
                  <w:rFonts w:ascii="Cambria Math" w:hAnsi="Cambria Math"/>
                  <w:lang w:val="es-ES"/>
                </w:rPr>
                <m:t>i</m:t>
              </m:r>
            </m:sub>
          </m:sSub>
          <m:r>
            <w:rPr>
              <w:rFonts w:ascii="Cambria Math" w:hAnsi="Cambria Math"/>
              <w:lang w:val="es-ES"/>
            </w:rPr>
            <m:t>·∆f=0</m:t>
          </m:r>
        </m:oMath>
      </m:oMathPara>
    </w:p>
    <w:p w14:paraId="2EC5AA12" w14:textId="77777777" w:rsidR="00775BDF" w:rsidRDefault="00775BDF" w:rsidP="00775BDF">
      <w:pPr>
        <w:pStyle w:val="NumerosPR"/>
        <w:numPr>
          <w:ilvl w:val="0"/>
          <w:numId w:val="12"/>
        </w:numPr>
      </w:pPr>
      <w:r>
        <w:t xml:space="preserve">En el modo NULO de la RCP los </w:t>
      </w:r>
      <w:proofErr w:type="spellStart"/>
      <w:r>
        <w:t>CRR</w:t>
      </w:r>
      <w:r w:rsidRPr="004B647E">
        <w:rPr>
          <w:vertAlign w:val="subscript"/>
        </w:rPr>
        <w:t>i</w:t>
      </w:r>
      <w:proofErr w:type="spellEnd"/>
      <w:r>
        <w:t xml:space="preserve"> de cada zona se mantienen constantes en el último valor válido que tuviese en el modo anterior. Si el modo NULO se mantiene suficiente tiempo como para que la RCP se suspenda automáticamente, los </w:t>
      </w:r>
      <w:proofErr w:type="spellStart"/>
      <w:r>
        <w:t>CRR</w:t>
      </w:r>
      <w:r w:rsidRPr="004B647E">
        <w:rPr>
          <w:vertAlign w:val="subscript"/>
        </w:rPr>
        <w:t>i</w:t>
      </w:r>
      <w:proofErr w:type="spellEnd"/>
      <w:r>
        <w:t xml:space="preserve"> dejarán de enviarse a los reguladores de zona.</w:t>
      </w:r>
    </w:p>
    <w:p w14:paraId="701A4D5D" w14:textId="77777777" w:rsidR="00775BDF" w:rsidRPr="00326F3B" w:rsidRDefault="00775BDF" w:rsidP="00775BDF">
      <w:pPr>
        <w:pStyle w:val="NumerosPR"/>
        <w:numPr>
          <w:ilvl w:val="0"/>
          <w:numId w:val="12"/>
        </w:numPr>
      </w:pPr>
      <w:r>
        <w:t xml:space="preserve">En el modo FROZEN de la RCP todas las zonas de regulación en estado Activo o Emergencia pasan a regular en </w:t>
      </w:r>
      <w:r w:rsidRPr="00221131">
        <w:rPr>
          <w:b/>
        </w:rPr>
        <w:t>modo permisivo</w:t>
      </w:r>
      <w:r>
        <w:t xml:space="preserve">. </w:t>
      </w:r>
    </w:p>
    <w:p w14:paraId="3C16E2A8" w14:textId="77777777" w:rsidR="00775BDF" w:rsidRDefault="00775BDF" w:rsidP="00775BDF">
      <w:pPr>
        <w:pStyle w:val="NumerosPR"/>
        <w:numPr>
          <w:ilvl w:val="0"/>
          <w:numId w:val="0"/>
        </w:numPr>
        <w:ind w:left="284"/>
      </w:pPr>
      <w:r w:rsidRPr="00326F3B">
        <w:t>En este modo se modifica el valor de la contribución requerida a cada zona, de forma que su Error de Control de Área sea igual a 0 en cada ciclo de ejecución.</w:t>
      </w:r>
      <w:r>
        <w:t xml:space="preserve"> El </w:t>
      </w:r>
      <w:proofErr w:type="spellStart"/>
      <w:r>
        <w:t>CRRi</w:t>
      </w:r>
      <w:proofErr w:type="spellEnd"/>
      <w:r>
        <w:t xml:space="preserve"> de cada zona se calcula como:</w:t>
      </w:r>
    </w:p>
    <w:p w14:paraId="55021E9F" w14:textId="77777777" w:rsidR="00775BDF" w:rsidRDefault="007A71E8" w:rsidP="00775BDF">
      <w:pPr>
        <w:pStyle w:val="Normal1"/>
        <w:tabs>
          <w:tab w:val="clear" w:pos="360"/>
        </w:tabs>
        <w:ind w:left="1560" w:firstLine="0"/>
        <w:jc w:val="center"/>
        <w:rPr>
          <w:lang w:val="es-ES"/>
        </w:rPr>
      </w:pPr>
      <m:oMath>
        <m:sSub>
          <m:sSubPr>
            <m:ctrlPr>
              <w:rPr>
                <w:rFonts w:ascii="Cambria Math" w:hAnsi="Cambria Math"/>
                <w:i/>
                <w:lang w:val="es-ES"/>
              </w:rPr>
            </m:ctrlPr>
          </m:sSubPr>
          <m:e>
            <m:r>
              <w:rPr>
                <w:rFonts w:ascii="Cambria Math" w:hAnsi="Cambria Math"/>
                <w:lang w:val="es-ES"/>
              </w:rPr>
              <m:t>CRR</m:t>
            </m:r>
          </m:e>
          <m:sub>
            <m:r>
              <w:rPr>
                <w:rFonts w:ascii="Cambria Math" w:hAnsi="Cambria Math"/>
                <w:lang w:val="es-ES"/>
              </w:rPr>
              <m:t>i</m:t>
            </m:r>
          </m:sub>
        </m:sSub>
        <m:r>
          <w:rPr>
            <w:rFonts w:ascii="Cambria Math" w:hAnsi="Cambria Math"/>
            <w:lang w:val="es-ES"/>
          </w:rPr>
          <m:t>=-</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G</m:t>
            </m:r>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NID</m:t>
            </m:r>
          </m:e>
          <m:sub>
            <m:r>
              <w:rPr>
                <w:rFonts w:ascii="Cambria Math" w:hAnsi="Cambria Math"/>
                <w:lang w:val="es-ES"/>
              </w:rPr>
              <m:t>i</m:t>
            </m:r>
          </m:sub>
        </m:sSub>
        <m:r>
          <w:rPr>
            <w:rFonts w:ascii="Cambria Math" w:hAnsi="Cambria Math"/>
            <w:lang w:val="es-ES"/>
          </w:rPr>
          <m:t>+10·</m:t>
        </m:r>
        <m:sSub>
          <m:sSubPr>
            <m:ctrlPr>
              <w:rPr>
                <w:rFonts w:ascii="Cambria Math" w:hAnsi="Cambria Math"/>
                <w:i/>
                <w:lang w:val="es-ES"/>
              </w:rPr>
            </m:ctrlPr>
          </m:sSubPr>
          <m:e>
            <m:r>
              <w:rPr>
                <w:rFonts w:ascii="Cambria Math" w:hAnsi="Cambria Math"/>
                <w:lang w:val="es-ES"/>
              </w:rPr>
              <m:t>B</m:t>
            </m:r>
          </m:e>
          <m:sub>
            <m:r>
              <w:rPr>
                <w:rFonts w:ascii="Cambria Math" w:hAnsi="Cambria Math"/>
                <w:lang w:val="es-ES"/>
              </w:rPr>
              <m:t>i</m:t>
            </m:r>
          </m:sub>
        </m:sSub>
        <m:r>
          <w:rPr>
            <w:rFonts w:ascii="Cambria Math" w:hAnsi="Cambria Math"/>
            <w:lang w:val="es-ES"/>
          </w:rPr>
          <m:t>·∆f</m:t>
        </m:r>
      </m:oMath>
      <w:r w:rsidR="00775BDF">
        <w:rPr>
          <w:lang w:val="es-ES"/>
        </w:rPr>
        <w:t xml:space="preserve">  </w:t>
      </w:r>
      <w:r w:rsidR="00775BDF">
        <w:rPr>
          <w:lang w:val="es-ES"/>
        </w:rPr>
        <w:tab/>
      </w:r>
      <w:r w:rsidR="00775BDF">
        <w:rPr>
          <w:lang w:val="es-ES"/>
        </w:rPr>
        <w:tab/>
      </w:r>
      <w:r w:rsidR="00775BDF" w:rsidRPr="004B647E">
        <w:rPr>
          <w:rFonts w:asciiTheme="minorHAnsi" w:hAnsiTheme="minorHAnsi"/>
          <w:i/>
          <w:lang w:val="es-ES"/>
        </w:rPr>
        <w:t>(12)</w:t>
      </w:r>
    </w:p>
    <w:p w14:paraId="08D6AA78" w14:textId="77777777" w:rsidR="00775BDF" w:rsidRDefault="00775BDF" w:rsidP="00775BDF">
      <w:pPr>
        <w:pStyle w:val="TtuloREE"/>
        <w:numPr>
          <w:ilvl w:val="0"/>
          <w:numId w:val="8"/>
        </w:numPr>
      </w:pPr>
      <w:r>
        <w:t>Supervisión de la Respuesta de una Zona</w:t>
      </w:r>
    </w:p>
    <w:p w14:paraId="2E568587" w14:textId="77777777" w:rsidR="00775BDF" w:rsidRDefault="00775BDF" w:rsidP="00775BDF">
      <w:pPr>
        <w:pStyle w:val="TextonormalREE"/>
      </w:pPr>
      <w:r>
        <w:t xml:space="preserve">Con el fin de garantizar que se alcanzan los objetivos de la función RCP, resulta necesario incorporar una lógica que supervise el funcionamiento de cada zona y que determine si cada una de ellas responde razonablemente dentro de las condiciones que la Regulación Compartida atraviesa en cada momento. </w:t>
      </w:r>
    </w:p>
    <w:p w14:paraId="484D5968" w14:textId="40D11CD4" w:rsidR="00775BDF" w:rsidRPr="004B647E" w:rsidRDefault="00775BDF" w:rsidP="00775BDF">
      <w:pPr>
        <w:pStyle w:val="TextonormalREE"/>
      </w:pPr>
      <w:r>
        <w:t xml:space="preserve">Para ello se utiliza una lógica de control de respuesta al principio de la lógica general, para ver si la magnitud de estos valores es consistente con el </w:t>
      </w:r>
      <w:proofErr w:type="spellStart"/>
      <w:r>
        <w:t>CRR</w:t>
      </w:r>
      <w:r>
        <w:rPr>
          <w:vertAlign w:val="subscript"/>
        </w:rPr>
        <w:t>i</w:t>
      </w:r>
      <w:proofErr w:type="spellEnd"/>
      <w:r>
        <w:t xml:space="preserve"> que se les envió en la ejecución anterior de la RCP.</w:t>
      </w:r>
      <w:r w:rsidR="009D7B43">
        <w:t xml:space="preserve"> L</w:t>
      </w:r>
      <w:r w:rsidRPr="009E46D9">
        <w:t>a</w:t>
      </w:r>
      <w:r>
        <w:t xml:space="preserve"> lógica de supervisión de respuesta de zona es la responsable de determinar si una zona determinada cumple el criterio de emergencia. E</w:t>
      </w:r>
      <w:r w:rsidRPr="009E46D9">
        <w:t>l</w:t>
      </w:r>
      <w:r>
        <w:t xml:space="preserve"> estado de cada zona se determina por medio de esta lógica en cada ciclo de ejecución de la RCP.</w:t>
      </w:r>
    </w:p>
    <w:p w14:paraId="5A6BC64E" w14:textId="314BD618" w:rsidR="00775BDF" w:rsidRDefault="00775BDF" w:rsidP="00775BDF">
      <w:pPr>
        <w:pStyle w:val="SubttuloREE"/>
      </w:pPr>
      <w:bookmarkStart w:id="224" w:name="_Toc516729522"/>
      <w:r>
        <w:t xml:space="preserve">8.1. </w:t>
      </w:r>
      <w:r w:rsidRPr="00E001A7">
        <w:t>Supervisión</w:t>
      </w:r>
      <w:r>
        <w:t xml:space="preserve"> de la respuesta </w:t>
      </w:r>
      <w:r w:rsidR="00D26027">
        <w:t>de potencia</w:t>
      </w:r>
      <w:r>
        <w:t xml:space="preserve"> en control</w:t>
      </w:r>
      <w:bookmarkEnd w:id="224"/>
    </w:p>
    <w:p w14:paraId="73A3867C" w14:textId="456131D5" w:rsidR="00775BDF" w:rsidRPr="00F4787F" w:rsidRDefault="00775BDF" w:rsidP="00775BDF">
      <w:pPr>
        <w:pStyle w:val="TextoVieta"/>
        <w:suppressAutoHyphens w:val="0"/>
        <w:spacing w:after="100"/>
        <w:ind w:left="284" w:hanging="284"/>
        <w:rPr>
          <w:bCs/>
          <w:color w:val="auto"/>
        </w:rPr>
      </w:pPr>
      <w:r w:rsidRPr="00F4787F">
        <w:rPr>
          <w:color w:val="auto"/>
          <w:szCs w:val="24"/>
        </w:rPr>
        <w:t>Potencia en control deseada de la zona i</w:t>
      </w:r>
    </w:p>
    <w:p w14:paraId="636B2F51" w14:textId="3CC18D6C" w:rsidR="00775BDF" w:rsidRDefault="00775BDF" w:rsidP="00775BDF">
      <w:pPr>
        <w:pStyle w:val="TextonormalREE"/>
      </w:pPr>
      <w:r>
        <w:t xml:space="preserve">En primer lugar se determina la potencia en control deseada para que la zona i anule su error de control de área. Se calcula como la potencia de generación </w:t>
      </w:r>
      <w:r w:rsidR="0072012F">
        <w:t xml:space="preserve">o consumo </w:t>
      </w:r>
      <w:r>
        <w:t xml:space="preserve">en control </w:t>
      </w:r>
      <w:r w:rsidRPr="009E46D9">
        <w:t>PGC</w:t>
      </w:r>
      <w:r w:rsidRPr="009E46D9">
        <w:rPr>
          <w:rStyle w:val="FootnoteReference"/>
        </w:rPr>
        <w:footnoteReference w:id="8"/>
      </w:r>
      <w:r>
        <w:t xml:space="preserve"> del ciclo anterior incrementada por el error de control de área de dicho ciclo:</w:t>
      </w:r>
    </w:p>
    <w:p w14:paraId="6D4B7313" w14:textId="77777777" w:rsidR="00775BDF" w:rsidRDefault="007A71E8" w:rsidP="00775BDF">
      <w:pPr>
        <w:pStyle w:val="Normal1"/>
        <w:tabs>
          <w:tab w:val="clear" w:pos="360"/>
        </w:tabs>
        <w:ind w:left="709" w:firstLine="0"/>
        <w:jc w:val="left"/>
        <w:rPr>
          <w:lang w:val="es-ES"/>
        </w:rPr>
      </w:pPr>
      <m:oMath>
        <m:sSub>
          <m:sSubPr>
            <m:ctrlPr>
              <w:rPr>
                <w:rFonts w:ascii="Cambria Math" w:hAnsi="Cambria Math"/>
                <w:i/>
                <w:sz w:val="20"/>
                <w:lang w:val="es-ES"/>
              </w:rPr>
            </m:ctrlPr>
          </m:sSubPr>
          <m:e>
            <m:r>
              <w:rPr>
                <w:rFonts w:ascii="Cambria Math" w:hAnsi="Cambria Math"/>
                <w:sz w:val="20"/>
                <w:lang w:val="es-ES"/>
              </w:rPr>
              <m:t>PGCD</m:t>
            </m:r>
          </m:e>
          <m:sub>
            <m:r>
              <w:rPr>
                <w:rFonts w:ascii="Cambria Math" w:hAnsi="Cambria Math"/>
                <w:sz w:val="20"/>
                <w:lang w:val="es-ES"/>
              </w:rPr>
              <m:t>i</m:t>
            </m:r>
          </m:sub>
        </m:sSub>
        <m:r>
          <w:rPr>
            <w:rFonts w:ascii="Cambria Math" w:hAnsi="Cambria Math"/>
            <w:sz w:val="20"/>
            <w:lang w:val="es-ES"/>
          </w:rPr>
          <m:t>(t)=</m:t>
        </m:r>
        <m:sSub>
          <m:sSubPr>
            <m:ctrlPr>
              <w:rPr>
                <w:rFonts w:ascii="Cambria Math" w:hAnsi="Cambria Math"/>
                <w:i/>
                <w:sz w:val="20"/>
                <w:lang w:val="es-ES"/>
              </w:rPr>
            </m:ctrlPr>
          </m:sSubPr>
          <m:e>
            <m:r>
              <w:rPr>
                <w:rFonts w:ascii="Cambria Math" w:hAnsi="Cambria Math"/>
                <w:sz w:val="20"/>
                <w:lang w:val="es-ES"/>
              </w:rPr>
              <m:t>PGC</m:t>
            </m:r>
          </m:e>
          <m:sub>
            <m:r>
              <w:rPr>
                <w:rFonts w:ascii="Cambria Math" w:hAnsi="Cambria Math"/>
                <w:sz w:val="20"/>
                <w:lang w:val="es-ES"/>
              </w:rPr>
              <m:t>i</m:t>
            </m:r>
          </m:sub>
        </m:sSub>
        <m:r>
          <w:rPr>
            <w:rFonts w:ascii="Cambria Math" w:hAnsi="Cambria Math"/>
            <w:sz w:val="20"/>
            <w:lang w:val="es-ES"/>
          </w:rPr>
          <m:t>(t-1)+</m:t>
        </m:r>
        <m:f>
          <m:fPr>
            <m:ctrlPr>
              <w:rPr>
                <w:rFonts w:ascii="Cambria Math" w:hAnsi="Cambria Math"/>
                <w:i/>
                <w:sz w:val="20"/>
                <w:lang w:val="es-ES"/>
              </w:rPr>
            </m:ctrlPr>
          </m:fPr>
          <m:num>
            <m:r>
              <w:rPr>
                <w:rFonts w:ascii="Cambria Math" w:hAnsi="Cambria Math"/>
                <w:sz w:val="20"/>
                <w:lang w:val="es-ES"/>
              </w:rPr>
              <m:t>1</m:t>
            </m:r>
          </m:num>
          <m:den>
            <m:r>
              <w:rPr>
                <w:rFonts w:ascii="Cambria Math" w:hAnsi="Cambria Math"/>
                <w:sz w:val="20"/>
                <w:lang w:val="es-ES"/>
              </w:rPr>
              <m:t>G</m:t>
            </m:r>
          </m:den>
        </m:f>
        <m:r>
          <w:rPr>
            <w:rFonts w:ascii="Cambria Math" w:hAnsi="Cambria Math"/>
            <w:sz w:val="20"/>
            <w:lang w:val="es-ES"/>
          </w:rPr>
          <m:t>·</m:t>
        </m:r>
        <m:sSub>
          <m:sSubPr>
            <m:ctrlPr>
              <w:rPr>
                <w:rFonts w:ascii="Cambria Math" w:hAnsi="Cambria Math"/>
                <w:i/>
                <w:sz w:val="20"/>
                <w:lang w:val="es-ES"/>
              </w:rPr>
            </m:ctrlPr>
          </m:sSubPr>
          <m:e>
            <m:r>
              <w:rPr>
                <w:rFonts w:ascii="Cambria Math" w:hAnsi="Cambria Math"/>
                <w:sz w:val="20"/>
                <w:lang w:val="es-ES"/>
              </w:rPr>
              <m:t>NID</m:t>
            </m:r>
          </m:e>
          <m:sub>
            <m:r>
              <w:rPr>
                <w:rFonts w:ascii="Cambria Math" w:hAnsi="Cambria Math"/>
                <w:sz w:val="20"/>
                <w:lang w:val="es-ES"/>
              </w:rPr>
              <m:t>i</m:t>
            </m:r>
          </m:sub>
        </m:sSub>
        <m:r>
          <w:rPr>
            <w:rFonts w:ascii="Cambria Math" w:hAnsi="Cambria Math"/>
            <w:sz w:val="20"/>
            <w:lang w:val="es-ES"/>
          </w:rPr>
          <m:t>(t-1)+</m:t>
        </m:r>
        <m:sSub>
          <m:sSubPr>
            <m:ctrlPr>
              <w:rPr>
                <w:rFonts w:ascii="Cambria Math" w:hAnsi="Cambria Math"/>
                <w:i/>
                <w:sz w:val="20"/>
                <w:lang w:val="es-ES"/>
              </w:rPr>
            </m:ctrlPr>
          </m:sSubPr>
          <m:e>
            <m:r>
              <w:rPr>
                <w:rFonts w:ascii="Cambria Math" w:hAnsi="Cambria Math"/>
                <w:sz w:val="20"/>
                <w:lang w:val="es-ES"/>
              </w:rPr>
              <m:t>CRR</m:t>
            </m:r>
          </m:e>
          <m:sub>
            <m:r>
              <w:rPr>
                <w:rFonts w:ascii="Cambria Math" w:hAnsi="Cambria Math"/>
                <w:sz w:val="20"/>
                <w:lang w:val="es-ES"/>
              </w:rPr>
              <m:t>i</m:t>
            </m:r>
          </m:sub>
        </m:sSub>
        <m:r>
          <w:rPr>
            <w:rFonts w:ascii="Cambria Math" w:hAnsi="Cambria Math"/>
            <w:sz w:val="20"/>
            <w:lang w:val="es-ES"/>
          </w:rPr>
          <m:t>(t-1)-10·</m:t>
        </m:r>
        <m:sSub>
          <m:sSubPr>
            <m:ctrlPr>
              <w:rPr>
                <w:rFonts w:ascii="Cambria Math" w:hAnsi="Cambria Math"/>
                <w:i/>
                <w:sz w:val="20"/>
                <w:lang w:val="es-ES"/>
              </w:rPr>
            </m:ctrlPr>
          </m:sSubPr>
          <m:e>
            <m:r>
              <w:rPr>
                <w:rFonts w:ascii="Cambria Math" w:hAnsi="Cambria Math"/>
                <w:sz w:val="20"/>
                <w:lang w:val="es-ES"/>
              </w:rPr>
              <m:t>B</m:t>
            </m:r>
          </m:e>
          <m:sub>
            <m:r>
              <w:rPr>
                <w:rFonts w:ascii="Cambria Math" w:hAnsi="Cambria Math"/>
                <w:sz w:val="20"/>
                <w:lang w:val="es-ES"/>
              </w:rPr>
              <m:t>i</m:t>
            </m:r>
          </m:sub>
        </m:sSub>
        <m:r>
          <w:rPr>
            <w:rFonts w:ascii="Cambria Math" w:hAnsi="Cambria Math"/>
            <w:sz w:val="20"/>
            <w:lang w:val="es-ES"/>
          </w:rPr>
          <m:t>·</m:t>
        </m:r>
        <m:sSub>
          <m:sSubPr>
            <m:ctrlPr>
              <w:rPr>
                <w:rFonts w:ascii="Cambria Math" w:hAnsi="Cambria Math"/>
                <w:i/>
                <w:sz w:val="20"/>
                <w:lang w:val="es-ES"/>
              </w:rPr>
            </m:ctrlPr>
          </m:sSubPr>
          <m:e>
            <m:r>
              <w:rPr>
                <w:rFonts w:ascii="Cambria Math" w:hAnsi="Cambria Math"/>
                <w:sz w:val="20"/>
                <w:lang w:val="es-ES"/>
              </w:rPr>
              <m:t>∆f</m:t>
            </m:r>
          </m:e>
          <m:sub>
            <m:r>
              <w:rPr>
                <w:rFonts w:ascii="Cambria Math" w:hAnsi="Cambria Math"/>
                <w:sz w:val="20"/>
                <w:lang w:val="es-ES"/>
              </w:rPr>
              <m:t>i</m:t>
            </m:r>
          </m:sub>
        </m:sSub>
        <m:r>
          <w:rPr>
            <w:rFonts w:ascii="Cambria Math" w:hAnsi="Cambria Math"/>
            <w:sz w:val="20"/>
            <w:lang w:val="es-ES"/>
          </w:rPr>
          <m:t>(t-1)</m:t>
        </m:r>
      </m:oMath>
      <w:r w:rsidR="00775BDF">
        <w:rPr>
          <w:sz w:val="20"/>
          <w:lang w:val="es-ES"/>
        </w:rPr>
        <w:t xml:space="preserve">  </w:t>
      </w:r>
      <w:r w:rsidR="00775BDF">
        <w:rPr>
          <w:sz w:val="20"/>
          <w:lang w:val="es-ES"/>
        </w:rPr>
        <w:tab/>
      </w:r>
      <w:r w:rsidR="00775BDF" w:rsidRPr="009E46D9">
        <w:rPr>
          <w:rFonts w:asciiTheme="minorHAnsi" w:hAnsiTheme="minorHAnsi"/>
          <w:i/>
          <w:sz w:val="20"/>
          <w:lang w:val="es-ES"/>
        </w:rPr>
        <w:t>(13)</w:t>
      </w:r>
    </w:p>
    <w:p w14:paraId="25E0CCEB" w14:textId="77777777" w:rsidR="00775BDF" w:rsidRPr="009E46D9" w:rsidRDefault="00775BDF" w:rsidP="00775BDF">
      <w:pPr>
        <w:pStyle w:val="TextonormalREE"/>
      </w:pPr>
      <w:r w:rsidRPr="009E46D9">
        <w:t>siendo:</w:t>
      </w:r>
    </w:p>
    <w:p w14:paraId="3C22117D" w14:textId="77777777" w:rsidR="00775BDF" w:rsidRPr="009E46D9" w:rsidRDefault="00775BDF" w:rsidP="00775BDF">
      <w:pPr>
        <w:spacing w:after="120"/>
        <w:ind w:left="709" w:right="45"/>
        <w:rPr>
          <w:rFonts w:asciiTheme="minorHAnsi" w:hAnsiTheme="minorHAnsi"/>
        </w:rPr>
      </w:pPr>
      <w:proofErr w:type="spellStart"/>
      <w:r w:rsidRPr="009E46D9">
        <w:rPr>
          <w:rFonts w:asciiTheme="minorHAnsi" w:hAnsiTheme="minorHAnsi"/>
        </w:rPr>
        <w:t>PGC</w:t>
      </w:r>
      <w:r w:rsidRPr="009E46D9">
        <w:rPr>
          <w:rFonts w:asciiTheme="minorHAnsi" w:hAnsiTheme="minorHAnsi"/>
          <w:vertAlign w:val="subscript"/>
        </w:rPr>
        <w:t>i</w:t>
      </w:r>
      <w:proofErr w:type="spellEnd"/>
      <w:r w:rsidRPr="009E46D9">
        <w:rPr>
          <w:rFonts w:asciiTheme="minorHAnsi" w:hAnsiTheme="minorHAnsi"/>
        </w:rPr>
        <w:t xml:space="preserve">(t-1) </w:t>
      </w:r>
      <w:r w:rsidRPr="009E46D9">
        <w:rPr>
          <w:rFonts w:asciiTheme="minorHAnsi" w:hAnsiTheme="minorHAnsi"/>
        </w:rPr>
        <w:tab/>
        <w:t xml:space="preserve">= </w:t>
      </w:r>
      <w:r w:rsidRPr="009E46D9">
        <w:rPr>
          <w:rFonts w:asciiTheme="minorHAnsi" w:hAnsiTheme="minorHAnsi"/>
        </w:rPr>
        <w:tab/>
      </w:r>
      <w:proofErr w:type="spellStart"/>
      <w:r w:rsidRPr="009E46D9">
        <w:rPr>
          <w:rFonts w:asciiTheme="minorHAnsi" w:hAnsiTheme="minorHAnsi"/>
        </w:rPr>
        <w:t>PGC</w:t>
      </w:r>
      <w:r w:rsidRPr="009E46D9">
        <w:rPr>
          <w:rFonts w:asciiTheme="minorHAnsi" w:hAnsiTheme="minorHAnsi"/>
          <w:vertAlign w:val="subscript"/>
        </w:rPr>
        <w:t>i</w:t>
      </w:r>
      <w:proofErr w:type="spellEnd"/>
      <w:r w:rsidRPr="009E46D9">
        <w:rPr>
          <w:rFonts w:asciiTheme="minorHAnsi" w:hAnsiTheme="minorHAnsi"/>
        </w:rPr>
        <w:t xml:space="preserve">  recibido de la zona i en el ciclo anterior</w:t>
      </w:r>
    </w:p>
    <w:p w14:paraId="0205B225" w14:textId="77777777" w:rsidR="00775BDF" w:rsidRPr="009E46D9" w:rsidRDefault="00775BDF" w:rsidP="00775BDF">
      <w:pPr>
        <w:spacing w:after="120"/>
        <w:ind w:left="709" w:right="45"/>
        <w:rPr>
          <w:rFonts w:asciiTheme="minorHAnsi" w:hAnsiTheme="minorHAnsi"/>
        </w:rPr>
      </w:pPr>
      <w:proofErr w:type="spellStart"/>
      <w:r w:rsidRPr="009E46D9">
        <w:rPr>
          <w:rFonts w:asciiTheme="minorHAnsi" w:hAnsiTheme="minorHAnsi"/>
        </w:rPr>
        <w:t>NID</w:t>
      </w:r>
      <w:r w:rsidRPr="009E46D9">
        <w:rPr>
          <w:rFonts w:asciiTheme="minorHAnsi" w:hAnsiTheme="minorHAnsi"/>
          <w:vertAlign w:val="subscript"/>
        </w:rPr>
        <w:t>i</w:t>
      </w:r>
      <w:proofErr w:type="spellEnd"/>
      <w:r w:rsidRPr="009E46D9">
        <w:rPr>
          <w:rFonts w:asciiTheme="minorHAnsi" w:hAnsiTheme="minorHAnsi"/>
        </w:rPr>
        <w:t xml:space="preserve">(t-1) </w:t>
      </w:r>
      <w:r w:rsidRPr="009E46D9">
        <w:rPr>
          <w:rFonts w:asciiTheme="minorHAnsi" w:hAnsiTheme="minorHAnsi"/>
        </w:rPr>
        <w:tab/>
        <w:t xml:space="preserve">= </w:t>
      </w:r>
      <w:r w:rsidRPr="009E46D9">
        <w:rPr>
          <w:rFonts w:asciiTheme="minorHAnsi" w:hAnsiTheme="minorHAnsi"/>
        </w:rPr>
        <w:tab/>
      </w:r>
      <w:proofErr w:type="spellStart"/>
      <w:r w:rsidRPr="009E46D9">
        <w:rPr>
          <w:rFonts w:asciiTheme="minorHAnsi" w:hAnsiTheme="minorHAnsi"/>
        </w:rPr>
        <w:t>NID</w:t>
      </w:r>
      <w:r w:rsidRPr="009E46D9">
        <w:rPr>
          <w:rFonts w:asciiTheme="minorHAnsi" w:hAnsiTheme="minorHAnsi"/>
          <w:vertAlign w:val="subscript"/>
        </w:rPr>
        <w:t>i</w:t>
      </w:r>
      <w:proofErr w:type="spellEnd"/>
      <w:r w:rsidRPr="009E46D9">
        <w:rPr>
          <w:rFonts w:asciiTheme="minorHAnsi" w:hAnsiTheme="minorHAnsi"/>
        </w:rPr>
        <w:t xml:space="preserve"> recibido de la zona i en el ciclo anterior</w:t>
      </w:r>
    </w:p>
    <w:p w14:paraId="2F8FDEBA" w14:textId="77777777" w:rsidR="00775BDF" w:rsidRPr="009E46D9" w:rsidRDefault="00775BDF" w:rsidP="00775BDF">
      <w:pPr>
        <w:spacing w:after="120"/>
        <w:ind w:left="709" w:right="45"/>
        <w:rPr>
          <w:rFonts w:asciiTheme="minorHAnsi" w:hAnsiTheme="minorHAnsi"/>
        </w:rPr>
      </w:pPr>
      <w:proofErr w:type="spellStart"/>
      <w:r w:rsidRPr="009E46D9">
        <w:rPr>
          <w:rFonts w:asciiTheme="minorHAnsi" w:hAnsiTheme="minorHAnsi"/>
        </w:rPr>
        <w:t>CRR</w:t>
      </w:r>
      <w:r w:rsidRPr="009E46D9">
        <w:rPr>
          <w:rFonts w:asciiTheme="minorHAnsi" w:hAnsiTheme="minorHAnsi"/>
          <w:vertAlign w:val="subscript"/>
        </w:rPr>
        <w:t>i</w:t>
      </w:r>
      <w:proofErr w:type="spellEnd"/>
      <w:r w:rsidRPr="009E46D9">
        <w:rPr>
          <w:rFonts w:asciiTheme="minorHAnsi" w:hAnsiTheme="minorHAnsi"/>
        </w:rPr>
        <w:t>(t-1)</w:t>
      </w:r>
      <w:r w:rsidRPr="009E46D9">
        <w:rPr>
          <w:rFonts w:asciiTheme="minorHAnsi" w:hAnsiTheme="minorHAnsi"/>
        </w:rPr>
        <w:tab/>
        <w:t xml:space="preserve">= </w:t>
      </w:r>
      <w:r w:rsidRPr="009E46D9">
        <w:rPr>
          <w:rFonts w:asciiTheme="minorHAnsi" w:hAnsiTheme="minorHAnsi"/>
        </w:rPr>
        <w:tab/>
      </w:r>
      <w:proofErr w:type="spellStart"/>
      <w:r w:rsidRPr="009E46D9">
        <w:rPr>
          <w:rFonts w:asciiTheme="minorHAnsi" w:hAnsiTheme="minorHAnsi"/>
        </w:rPr>
        <w:t>CRR</w:t>
      </w:r>
      <w:r w:rsidRPr="009E46D9">
        <w:rPr>
          <w:rFonts w:asciiTheme="minorHAnsi" w:hAnsiTheme="minorHAnsi"/>
          <w:vertAlign w:val="subscript"/>
        </w:rPr>
        <w:t>i</w:t>
      </w:r>
      <w:proofErr w:type="spellEnd"/>
      <w:r w:rsidRPr="009E46D9">
        <w:rPr>
          <w:rFonts w:asciiTheme="minorHAnsi" w:hAnsiTheme="minorHAnsi"/>
        </w:rPr>
        <w:t xml:space="preserve"> enviado a la zona i en el ciclo anterior</w:t>
      </w:r>
    </w:p>
    <w:p w14:paraId="3D6062A2" w14:textId="77777777" w:rsidR="00775BDF" w:rsidRPr="009E46D9" w:rsidRDefault="00775BDF" w:rsidP="00775BDF">
      <w:pPr>
        <w:tabs>
          <w:tab w:val="left" w:pos="2835"/>
        </w:tabs>
        <w:spacing w:after="120"/>
        <w:ind w:left="2835" w:right="45" w:hanging="2126"/>
        <w:rPr>
          <w:rFonts w:asciiTheme="minorHAnsi" w:hAnsiTheme="minorHAnsi"/>
        </w:rPr>
      </w:pPr>
      <w:proofErr w:type="spellStart"/>
      <w:r w:rsidRPr="009E46D9">
        <w:rPr>
          <w:rFonts w:asciiTheme="minorHAnsi" w:eastAsia="Symbol" w:hAnsiTheme="minorHAnsi" w:cs="Symbol"/>
        </w:rPr>
        <w:t>D</w:t>
      </w:r>
      <w:r w:rsidRPr="009E46D9">
        <w:rPr>
          <w:rFonts w:asciiTheme="minorHAnsi" w:hAnsiTheme="minorHAnsi"/>
        </w:rPr>
        <w:t>f</w:t>
      </w:r>
      <w:r w:rsidRPr="009E46D9">
        <w:rPr>
          <w:rFonts w:asciiTheme="minorHAnsi" w:hAnsiTheme="minorHAnsi"/>
          <w:vertAlign w:val="subscript"/>
        </w:rPr>
        <w:t>i</w:t>
      </w:r>
      <w:proofErr w:type="spellEnd"/>
      <w:r>
        <w:rPr>
          <w:rFonts w:asciiTheme="minorHAnsi" w:hAnsiTheme="minorHAnsi"/>
        </w:rPr>
        <w:t xml:space="preserve"> (t-1)               </w:t>
      </w:r>
      <w:r w:rsidRPr="009E46D9">
        <w:rPr>
          <w:rFonts w:asciiTheme="minorHAnsi" w:hAnsiTheme="minorHAnsi"/>
        </w:rPr>
        <w:t xml:space="preserve">= </w:t>
      </w:r>
      <w:r w:rsidRPr="009E46D9">
        <w:rPr>
          <w:rFonts w:asciiTheme="minorHAnsi" w:hAnsiTheme="minorHAnsi"/>
        </w:rPr>
        <w:tab/>
        <w:t>desvío de frecuencia de la zona i en ciclo anterior; si el desvío de frecuencia de dicha zona es inválido se utiliza el valor del desvío del ciclo anterior del regulador maestro</w:t>
      </w:r>
    </w:p>
    <w:p w14:paraId="35B4C242" w14:textId="77777777" w:rsidR="00775BDF" w:rsidRPr="00F4787F" w:rsidRDefault="00775BDF" w:rsidP="00775BDF">
      <w:pPr>
        <w:pStyle w:val="TextoVieta"/>
        <w:suppressAutoHyphens w:val="0"/>
        <w:spacing w:after="100"/>
        <w:ind w:left="284" w:hanging="284"/>
        <w:rPr>
          <w:bCs/>
          <w:color w:val="auto"/>
        </w:rPr>
      </w:pPr>
      <w:r w:rsidRPr="00F4787F">
        <w:rPr>
          <w:color w:val="auto"/>
          <w:szCs w:val="24"/>
        </w:rPr>
        <w:t>Respuesta</w:t>
      </w:r>
      <w:r w:rsidRPr="00F4787F">
        <w:rPr>
          <w:color w:val="auto"/>
        </w:rPr>
        <w:t xml:space="preserve"> </w:t>
      </w:r>
      <w:r w:rsidRPr="00F4787F">
        <w:rPr>
          <w:color w:val="auto"/>
          <w:szCs w:val="24"/>
        </w:rPr>
        <w:t>esperada de la zona i</w:t>
      </w:r>
    </w:p>
    <w:p w14:paraId="728D3CE8" w14:textId="1144C9B8" w:rsidR="00775BDF" w:rsidRDefault="00775BDF" w:rsidP="00775BDF">
      <w:pPr>
        <w:pStyle w:val="TextonormalREE"/>
      </w:pPr>
      <w:r>
        <w:t>La respuesta esperada de la zona i depende de si ha habido o no cambios en el estado de control de l</w:t>
      </w:r>
      <w:r w:rsidR="007B6579">
        <w:t>a</w:t>
      </w:r>
      <w:r>
        <w:t xml:space="preserve">s </w:t>
      </w:r>
      <w:r w:rsidR="007B6579">
        <w:t>unidades</w:t>
      </w:r>
      <w:r>
        <w:t xml:space="preserve"> de la zona incluid</w:t>
      </w:r>
      <w:r w:rsidR="007B6579">
        <w:t>a</w:t>
      </w:r>
      <w:r>
        <w:t xml:space="preserve">s en el cálculo del </w:t>
      </w:r>
      <w:proofErr w:type="spellStart"/>
      <w:r>
        <w:t>PGC</w:t>
      </w:r>
      <w:r>
        <w:rPr>
          <w:vertAlign w:val="subscript"/>
        </w:rPr>
        <w:t>i</w:t>
      </w:r>
      <w:proofErr w:type="spellEnd"/>
      <w:r>
        <w:t>.</w:t>
      </w:r>
    </w:p>
    <w:p w14:paraId="2F6695CE" w14:textId="4470B8D6" w:rsidR="00775BDF" w:rsidRPr="00F4787F" w:rsidRDefault="00775BDF" w:rsidP="00775BDF">
      <w:pPr>
        <w:pStyle w:val="TextoVieta"/>
        <w:numPr>
          <w:ilvl w:val="1"/>
          <w:numId w:val="2"/>
        </w:numPr>
        <w:suppressAutoHyphens w:val="0"/>
        <w:spacing w:after="100"/>
        <w:ind w:left="567" w:hanging="283"/>
        <w:rPr>
          <w:color w:val="auto"/>
          <w:szCs w:val="24"/>
        </w:rPr>
      </w:pPr>
      <w:r w:rsidRPr="00F4787F">
        <w:rPr>
          <w:color w:val="auto"/>
          <w:szCs w:val="24"/>
        </w:rPr>
        <w:t xml:space="preserve">Sin cambios de estado de control de </w:t>
      </w:r>
      <w:r w:rsidR="008C48AA" w:rsidRPr="00F4787F">
        <w:rPr>
          <w:color w:val="auto"/>
          <w:szCs w:val="24"/>
        </w:rPr>
        <w:t>l</w:t>
      </w:r>
      <w:r w:rsidR="008C48AA">
        <w:rPr>
          <w:color w:val="auto"/>
          <w:szCs w:val="24"/>
        </w:rPr>
        <w:t>a</w:t>
      </w:r>
      <w:r w:rsidR="008C48AA" w:rsidRPr="00F4787F">
        <w:rPr>
          <w:color w:val="auto"/>
          <w:szCs w:val="24"/>
        </w:rPr>
        <w:t xml:space="preserve">s </w:t>
      </w:r>
      <w:r w:rsidR="008C48AA">
        <w:rPr>
          <w:color w:val="auto"/>
          <w:szCs w:val="24"/>
        </w:rPr>
        <w:t>unidades</w:t>
      </w:r>
      <w:r w:rsidRPr="00F4787F">
        <w:rPr>
          <w:color w:val="auto"/>
          <w:szCs w:val="24"/>
        </w:rPr>
        <w:t>:</w:t>
      </w:r>
    </w:p>
    <w:p w14:paraId="0D8DCDB1" w14:textId="77777777" w:rsidR="00775BDF" w:rsidRDefault="00775BDF" w:rsidP="00775BDF">
      <w:pPr>
        <w:pStyle w:val="TextonormalREE"/>
        <w:ind w:left="567"/>
      </w:pPr>
      <w:r>
        <w:t xml:space="preserve">Con el valor de </w:t>
      </w:r>
      <w:proofErr w:type="spellStart"/>
      <w:r>
        <w:t>PGCD</w:t>
      </w:r>
      <w:r>
        <w:rPr>
          <w:vertAlign w:val="subscript"/>
        </w:rPr>
        <w:t>i</w:t>
      </w:r>
      <w:proofErr w:type="spellEnd"/>
      <w:r>
        <w:t xml:space="preserve">, que como se ve tiene en cuenta el </w:t>
      </w:r>
      <w:proofErr w:type="spellStart"/>
      <w:r>
        <w:t>CRR</w:t>
      </w:r>
      <w:r>
        <w:rPr>
          <w:vertAlign w:val="subscript"/>
        </w:rPr>
        <w:t>i</w:t>
      </w:r>
      <w:proofErr w:type="spellEnd"/>
      <w:r>
        <w:t xml:space="preserve"> que se le envió en el ciclo anterior, se modela la respuesta esperada de cada zona cuyo estado sea ACTIVO o EMERGENCIA. Para ello se utiliza una función simplemente exponencial de primer orden del tipo:</w:t>
      </w:r>
    </w:p>
    <w:p w14:paraId="1418A837" w14:textId="77777777" w:rsidR="00775BDF" w:rsidRPr="009E46D9" w:rsidRDefault="007A71E8" w:rsidP="00775BDF">
      <w:pPr>
        <w:pStyle w:val="Normal1"/>
        <w:tabs>
          <w:tab w:val="clear" w:pos="360"/>
        </w:tabs>
        <w:ind w:left="993" w:firstLine="0"/>
        <w:rPr>
          <w:lang w:val="es-ES"/>
        </w:rPr>
      </w:pPr>
      <m:oMathPara>
        <m:oMathParaPr>
          <m:jc m:val="left"/>
        </m:oMathParaPr>
        <m:oMath>
          <m:sSub>
            <m:sSubPr>
              <m:ctrlPr>
                <w:rPr>
                  <w:rFonts w:ascii="Cambria Math" w:hAnsi="Cambria Math"/>
                  <w:i/>
                  <w:lang w:val="es-ES"/>
                </w:rPr>
              </m:ctrlPr>
            </m:sSubPr>
            <m:e>
              <m:r>
                <w:rPr>
                  <w:rFonts w:ascii="Cambria Math" w:hAnsi="Cambria Math"/>
                  <w:lang w:val="es-ES"/>
                </w:rPr>
                <m:t>SUM1</m:t>
              </m:r>
            </m:e>
            <m:sub>
              <m:r>
                <w:rPr>
                  <w:rFonts w:ascii="Cambria Math" w:hAnsi="Cambria Math"/>
                  <w:lang w:val="es-ES"/>
                </w:rPr>
                <m:t>i</m:t>
              </m:r>
            </m:sub>
          </m:sSub>
          <m:r>
            <w:rPr>
              <w:rFonts w:ascii="Cambria Math" w:hAnsi="Cambria Math"/>
              <w:lang w:val="es-ES"/>
            </w:rPr>
            <m:t>=</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1+s·</m:t>
              </m:r>
              <m:sSub>
                <m:sSubPr>
                  <m:ctrlPr>
                    <w:rPr>
                      <w:rFonts w:ascii="Cambria Math" w:hAnsi="Cambria Math"/>
                      <w:i/>
                      <w:lang w:val="es-ES"/>
                    </w:rPr>
                  </m:ctrlPr>
                </m:sSubPr>
                <m:e>
                  <m:r>
                    <w:rPr>
                      <w:rFonts w:ascii="Cambria Math" w:hAnsi="Cambria Math"/>
                      <w:lang w:val="es-ES"/>
                    </w:rPr>
                    <m:t>T1</m:t>
                  </m:r>
                </m:e>
                <m:sub>
                  <m:r>
                    <w:rPr>
                      <w:rFonts w:ascii="Cambria Math" w:hAnsi="Cambria Math"/>
                      <w:lang w:val="es-ES"/>
                    </w:rPr>
                    <m:t>i</m:t>
                  </m:r>
                </m:sub>
              </m:sSub>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PGCD</m:t>
              </m:r>
            </m:e>
            <m:sub>
              <m:r>
                <w:rPr>
                  <w:rFonts w:ascii="Cambria Math" w:hAnsi="Cambria Math"/>
                  <w:lang w:val="es-ES"/>
                </w:rPr>
                <m:t>i</m:t>
              </m:r>
            </m:sub>
          </m:sSub>
          <m:r>
            <w:rPr>
              <w:rFonts w:ascii="Cambria Math" w:hAnsi="Cambria Math"/>
              <w:lang w:val="es-ES"/>
            </w:rPr>
            <m:t>(s)</m:t>
          </m:r>
        </m:oMath>
      </m:oMathPara>
    </w:p>
    <w:p w14:paraId="46560915" w14:textId="620538EB" w:rsidR="00775BDF" w:rsidRDefault="00775BDF" w:rsidP="00775BDF">
      <w:pPr>
        <w:pStyle w:val="TextonormalREE"/>
        <w:ind w:left="567"/>
      </w:pPr>
      <w:r>
        <w:t xml:space="preserve">Si no ha habido cambios en </w:t>
      </w:r>
      <w:r w:rsidR="00334079">
        <w:t xml:space="preserve">las unidades </w:t>
      </w:r>
      <w:r>
        <w:t>participantes en el cálculo del PGC, se expresa de la forma siguiente:</w:t>
      </w:r>
    </w:p>
    <w:p w14:paraId="6DA732EF" w14:textId="77777777" w:rsidR="00775BDF" w:rsidRPr="00C46BE0" w:rsidRDefault="007A71E8" w:rsidP="00775BDF">
      <w:pPr>
        <w:pStyle w:val="Normal1"/>
        <w:tabs>
          <w:tab w:val="clear" w:pos="360"/>
        </w:tabs>
        <w:ind w:left="993" w:firstLine="0"/>
        <w:jc w:val="left"/>
        <w:rPr>
          <w:lang w:val="pt-BR"/>
        </w:rPr>
      </w:pPr>
      <m:oMath>
        <m:sSub>
          <m:sSubPr>
            <m:ctrlPr>
              <w:rPr>
                <w:rFonts w:ascii="Cambria Math" w:hAnsi="Cambria Math"/>
                <w:i/>
              </w:rPr>
            </m:ctrlPr>
          </m:sSubPr>
          <m:e>
            <m:r>
              <w:rPr>
                <w:rFonts w:ascii="Cambria Math" w:hAnsi="Cambria Math"/>
              </w:rPr>
              <m:t>SUM</m:t>
            </m:r>
            <m:r>
              <w:rPr>
                <w:rFonts w:ascii="Cambria Math" w:hAnsi="Cambria Math"/>
                <w:lang w:val="pt-BR"/>
              </w:rPr>
              <m:t>1</m:t>
            </m:r>
          </m:e>
          <m:sub>
            <m:r>
              <w:rPr>
                <w:rFonts w:ascii="Cambria Math" w:hAnsi="Cambria Math"/>
              </w:rPr>
              <m:t>i</m:t>
            </m:r>
          </m:sub>
        </m:sSub>
        <m:r>
          <w:rPr>
            <w:rFonts w:ascii="Cambria Math" w:hAnsi="Cambria Math"/>
            <w:lang w:val="pt-BR"/>
          </w:rPr>
          <m:t>(</m:t>
        </m:r>
        <m:r>
          <w:rPr>
            <w:rFonts w:ascii="Cambria Math" w:hAnsi="Cambria Math"/>
          </w:rPr>
          <m:t>t</m:t>
        </m:r>
        <m:r>
          <w:rPr>
            <w:rFonts w:ascii="Cambria Math" w:hAnsi="Cambria Math"/>
            <w:lang w:val="pt-BR"/>
          </w:rPr>
          <m:t>)=</m:t>
        </m:r>
        <m:sSub>
          <m:sSubPr>
            <m:ctrlPr>
              <w:rPr>
                <w:rFonts w:ascii="Cambria Math" w:hAnsi="Cambria Math"/>
                <w:i/>
              </w:rPr>
            </m:ctrlPr>
          </m:sSubPr>
          <m:e>
            <m:r>
              <w:rPr>
                <w:rFonts w:ascii="Cambria Math" w:hAnsi="Cambria Math"/>
              </w:rPr>
              <m:t>α</m:t>
            </m:r>
          </m:e>
          <m:sub>
            <m:r>
              <w:rPr>
                <w:rFonts w:ascii="Cambria Math" w:hAnsi="Cambria Math"/>
                <w:lang w:val="pt-BR"/>
              </w:rPr>
              <m:t>1</m:t>
            </m:r>
            <m:r>
              <w:rPr>
                <w:rFonts w:ascii="Cambria Math" w:hAnsi="Cambria Math"/>
              </w:rPr>
              <m:t>i</m:t>
            </m:r>
          </m:sub>
        </m:sSub>
        <m:r>
          <w:rPr>
            <w:rFonts w:ascii="Cambria Math" w:hAnsi="Cambria Math"/>
            <w:lang w:val="pt-BR"/>
          </w:rPr>
          <m:t>·</m:t>
        </m:r>
        <m:sSub>
          <m:sSubPr>
            <m:ctrlPr>
              <w:rPr>
                <w:rFonts w:ascii="Cambria Math" w:hAnsi="Cambria Math"/>
                <w:i/>
              </w:rPr>
            </m:ctrlPr>
          </m:sSubPr>
          <m:e>
            <m:r>
              <w:rPr>
                <w:rFonts w:ascii="Cambria Math" w:hAnsi="Cambria Math"/>
              </w:rPr>
              <m:t>PGCD</m:t>
            </m:r>
          </m:e>
          <m:sub>
            <m:r>
              <w:rPr>
                <w:rFonts w:ascii="Cambria Math" w:hAnsi="Cambria Math"/>
              </w:rPr>
              <m:t>i</m:t>
            </m:r>
          </m:sub>
        </m:sSub>
        <m:r>
          <w:rPr>
            <w:rFonts w:ascii="Cambria Math" w:hAnsi="Cambria Math"/>
            <w:lang w:val="pt-BR"/>
          </w:rPr>
          <m:t>(</m:t>
        </m:r>
        <m:r>
          <w:rPr>
            <w:rFonts w:ascii="Cambria Math" w:hAnsi="Cambria Math"/>
          </w:rPr>
          <m:t>t</m:t>
        </m:r>
        <m:r>
          <w:rPr>
            <w:rFonts w:ascii="Cambria Math" w:hAnsi="Cambria Math"/>
            <w:lang w:val="pt-BR"/>
          </w:rPr>
          <m:t>)+</m:t>
        </m:r>
        <m:d>
          <m:dPr>
            <m:ctrlPr>
              <w:rPr>
                <w:rFonts w:ascii="Cambria Math" w:hAnsi="Cambria Math"/>
                <w:i/>
              </w:rPr>
            </m:ctrlPr>
          </m:dPr>
          <m:e>
            <m:r>
              <w:rPr>
                <w:rFonts w:ascii="Cambria Math" w:hAnsi="Cambria Math"/>
                <w:lang w:val="pt-BR"/>
              </w:rPr>
              <m:t>1-</m:t>
            </m:r>
            <m:sSub>
              <m:sSubPr>
                <m:ctrlPr>
                  <w:rPr>
                    <w:rFonts w:ascii="Cambria Math" w:hAnsi="Cambria Math"/>
                    <w:i/>
                  </w:rPr>
                </m:ctrlPr>
              </m:sSubPr>
              <m:e>
                <m:r>
                  <w:rPr>
                    <w:rFonts w:ascii="Cambria Math" w:hAnsi="Cambria Math"/>
                  </w:rPr>
                  <m:t>α</m:t>
                </m:r>
              </m:e>
              <m:sub>
                <m:r>
                  <w:rPr>
                    <w:rFonts w:ascii="Cambria Math" w:hAnsi="Cambria Math"/>
                    <w:lang w:val="pt-BR"/>
                  </w:rPr>
                  <m:t>1</m:t>
                </m:r>
                <m:r>
                  <w:rPr>
                    <w:rFonts w:ascii="Cambria Math" w:hAnsi="Cambria Math"/>
                  </w:rPr>
                  <m:t>i</m:t>
                </m:r>
              </m:sub>
            </m:sSub>
          </m:e>
        </m:d>
        <m:r>
          <w:rPr>
            <w:rFonts w:ascii="Cambria Math" w:hAnsi="Cambria Math"/>
            <w:lang w:val="pt-BR"/>
          </w:rPr>
          <m:t>·</m:t>
        </m:r>
        <m:sSub>
          <m:sSubPr>
            <m:ctrlPr>
              <w:rPr>
                <w:rFonts w:ascii="Cambria Math" w:hAnsi="Cambria Math"/>
                <w:i/>
              </w:rPr>
            </m:ctrlPr>
          </m:sSubPr>
          <m:e>
            <m:r>
              <w:rPr>
                <w:rFonts w:ascii="Cambria Math" w:hAnsi="Cambria Math"/>
              </w:rPr>
              <m:t>SUM</m:t>
            </m:r>
            <m:r>
              <w:rPr>
                <w:rFonts w:ascii="Cambria Math" w:hAnsi="Cambria Math"/>
                <w:lang w:val="pt-BR"/>
              </w:rPr>
              <m:t>1</m:t>
            </m:r>
          </m:e>
          <m:sub>
            <m:r>
              <w:rPr>
                <w:rFonts w:ascii="Cambria Math" w:hAnsi="Cambria Math"/>
              </w:rPr>
              <m:t>i</m:t>
            </m:r>
          </m:sub>
        </m:sSub>
        <m:r>
          <w:rPr>
            <w:rFonts w:ascii="Cambria Math" w:hAnsi="Cambria Math"/>
            <w:lang w:val="pt-BR"/>
          </w:rPr>
          <m:t>(</m:t>
        </m:r>
        <m:r>
          <w:rPr>
            <w:rFonts w:ascii="Cambria Math" w:hAnsi="Cambria Math"/>
          </w:rPr>
          <m:t>t</m:t>
        </m:r>
        <m:r>
          <w:rPr>
            <w:rFonts w:ascii="Cambria Math" w:hAnsi="Cambria Math"/>
            <w:lang w:val="pt-BR"/>
          </w:rPr>
          <m:t>-1)</m:t>
        </m:r>
      </m:oMath>
      <w:r w:rsidR="00775BDF" w:rsidRPr="00C46BE0">
        <w:rPr>
          <w:lang w:val="pt-BR"/>
        </w:rPr>
        <w:t xml:space="preserve">  </w:t>
      </w:r>
      <w:r w:rsidR="00775BDF" w:rsidRPr="00C46BE0">
        <w:rPr>
          <w:lang w:val="pt-BR"/>
        </w:rPr>
        <w:tab/>
      </w:r>
      <w:r w:rsidR="00775BDF" w:rsidRPr="00C46BE0">
        <w:rPr>
          <w:lang w:val="pt-BR"/>
        </w:rPr>
        <w:tab/>
      </w:r>
      <w:r w:rsidR="00775BDF" w:rsidRPr="00C46BE0">
        <w:rPr>
          <w:lang w:val="pt-BR"/>
        </w:rPr>
        <w:tab/>
      </w:r>
      <w:r w:rsidR="00775BDF" w:rsidRPr="00C46BE0">
        <w:rPr>
          <w:rFonts w:asciiTheme="minorHAnsi" w:hAnsiTheme="minorHAnsi"/>
          <w:i/>
          <w:sz w:val="20"/>
          <w:lang w:val="pt-BR"/>
        </w:rPr>
        <w:t>(14a)</w:t>
      </w:r>
    </w:p>
    <w:p w14:paraId="443A1471" w14:textId="77777777" w:rsidR="00775BDF" w:rsidRDefault="00775BDF" w:rsidP="00775BDF">
      <w:pPr>
        <w:pStyle w:val="TextonormalREE"/>
        <w:ind w:left="567"/>
      </w:pPr>
      <w:r>
        <w:t>siendo:</w:t>
      </w:r>
    </w:p>
    <w:p w14:paraId="032F130A" w14:textId="34A867E1" w:rsidR="00775BDF" w:rsidRDefault="00775BDF" w:rsidP="00214401">
      <w:pPr>
        <w:pStyle w:val="TextonormalREE"/>
        <w:ind w:left="2410" w:hanging="1417"/>
      </w:pPr>
      <w:r>
        <w:t>SUM1</w:t>
      </w:r>
      <w:r>
        <w:rPr>
          <w:vertAlign w:val="subscript"/>
        </w:rPr>
        <w:t>i</w:t>
      </w:r>
      <w:r>
        <w:t>(t)   =</w:t>
      </w:r>
      <w:r>
        <w:tab/>
        <w:t>valor esperado de la potencia total de regulación de la zona para el ciclo actual de control</w:t>
      </w:r>
    </w:p>
    <w:p w14:paraId="3FFA0DE5" w14:textId="4FBD08E1" w:rsidR="00775BDF" w:rsidRDefault="00775BDF" w:rsidP="00214401">
      <w:pPr>
        <w:pStyle w:val="TextonormalREE"/>
        <w:ind w:left="2410" w:hanging="1417"/>
      </w:pPr>
      <w:r>
        <w:t>SUM1</w:t>
      </w:r>
      <w:r>
        <w:rPr>
          <w:vertAlign w:val="subscript"/>
        </w:rPr>
        <w:t>i</w:t>
      </w:r>
      <w:r>
        <w:t>(t-1) =</w:t>
      </w:r>
      <w:r>
        <w:tab/>
        <w:t>valor esperado de la potencia total de regulación de la zona en el ciclo anterior de control</w:t>
      </w:r>
    </w:p>
    <w:p w14:paraId="76F3EAEC" w14:textId="220A8A37" w:rsidR="00775BDF" w:rsidRDefault="00775BDF" w:rsidP="00214401">
      <w:pPr>
        <w:pStyle w:val="TextonormalREE"/>
        <w:ind w:left="2410" w:hanging="1417"/>
      </w:pPr>
      <w:bookmarkStart w:id="225" w:name="Cte_T1i"/>
      <w:r w:rsidRPr="00221131">
        <w:rPr>
          <w:b/>
          <w:i/>
        </w:rPr>
        <w:t>T1</w:t>
      </w:r>
      <w:r w:rsidRPr="00221131">
        <w:rPr>
          <w:b/>
          <w:i/>
          <w:vertAlign w:val="subscript"/>
        </w:rPr>
        <w:t>i</w:t>
      </w:r>
      <w:bookmarkEnd w:id="225"/>
      <w:r>
        <w:t xml:space="preserve">             =</w:t>
      </w:r>
      <w:r>
        <w:tab/>
        <w:t>constante de tiempo que simula la velocidad de respuesta de la zona i</w:t>
      </w:r>
    </w:p>
    <w:p w14:paraId="068863B0" w14:textId="69EBE90B" w:rsidR="00775BDF" w:rsidRDefault="00775BDF" w:rsidP="00214401">
      <w:pPr>
        <w:pStyle w:val="TextonormalREE"/>
        <w:ind w:left="2410" w:hanging="1417"/>
      </w:pPr>
      <w:r>
        <w:rPr>
          <w:rFonts w:ascii="Symbol" w:eastAsia="Symbol" w:hAnsi="Symbol" w:cs="Symbol"/>
        </w:rPr>
        <w:t></w:t>
      </w:r>
      <w:r>
        <w:rPr>
          <w:vertAlign w:val="subscript"/>
        </w:rPr>
        <w:t xml:space="preserve">1i </w:t>
      </w:r>
      <w:r>
        <w:t xml:space="preserve">             =</w:t>
      </w:r>
      <w:r>
        <w:tab/>
        <w:t>cociente entre el tiempo del ciclo de ejecución del algoritmo y la constante de tiempo T1</w:t>
      </w:r>
      <w:r>
        <w:rPr>
          <w:vertAlign w:val="subscript"/>
        </w:rPr>
        <w:t>i</w:t>
      </w:r>
    </w:p>
    <w:p w14:paraId="39650578" w14:textId="064C19CF" w:rsidR="00775BDF" w:rsidRPr="00F4787F" w:rsidRDefault="00775BDF" w:rsidP="00775BDF">
      <w:pPr>
        <w:pStyle w:val="TextoVieta"/>
        <w:numPr>
          <w:ilvl w:val="1"/>
          <w:numId w:val="2"/>
        </w:numPr>
        <w:suppressAutoHyphens w:val="0"/>
        <w:spacing w:after="100"/>
        <w:ind w:left="567" w:hanging="283"/>
        <w:rPr>
          <w:color w:val="auto"/>
          <w:szCs w:val="24"/>
        </w:rPr>
      </w:pPr>
      <w:r w:rsidRPr="00F4787F">
        <w:rPr>
          <w:color w:val="auto"/>
          <w:szCs w:val="24"/>
        </w:rPr>
        <w:t>Con cambios de estado de control de l</w:t>
      </w:r>
      <w:r w:rsidR="006D5499">
        <w:rPr>
          <w:color w:val="auto"/>
          <w:szCs w:val="24"/>
        </w:rPr>
        <w:t>a</w:t>
      </w:r>
      <w:r w:rsidRPr="00F4787F">
        <w:rPr>
          <w:color w:val="auto"/>
          <w:szCs w:val="24"/>
        </w:rPr>
        <w:t xml:space="preserve">s </w:t>
      </w:r>
      <w:r w:rsidR="006D5499">
        <w:rPr>
          <w:color w:val="auto"/>
          <w:szCs w:val="24"/>
        </w:rPr>
        <w:t>unidades</w:t>
      </w:r>
      <w:r w:rsidRPr="00F4787F">
        <w:rPr>
          <w:color w:val="auto"/>
          <w:szCs w:val="24"/>
        </w:rPr>
        <w:t>:</w:t>
      </w:r>
    </w:p>
    <w:p w14:paraId="738F9EB6" w14:textId="3DC6E072" w:rsidR="00775BDF" w:rsidRDefault="00775BDF" w:rsidP="00775BDF">
      <w:pPr>
        <w:pStyle w:val="TextonormalREE"/>
        <w:ind w:left="567"/>
      </w:pPr>
      <w:r>
        <w:t>Si ha habido cambios en el estado de control de l</w:t>
      </w:r>
      <w:r w:rsidR="006D5499">
        <w:t>a</w:t>
      </w:r>
      <w:r>
        <w:t xml:space="preserve">s </w:t>
      </w:r>
      <w:r w:rsidR="006D5499">
        <w:t xml:space="preserve">unidades </w:t>
      </w:r>
      <w:r>
        <w:t>de la zona, la respuesta esperada se hará igual a la potencia actual más el error filtrado del ciclo anterior:</w:t>
      </w:r>
    </w:p>
    <w:p w14:paraId="67C8AF51" w14:textId="77777777" w:rsidR="00775BDF" w:rsidRDefault="007A71E8" w:rsidP="00775BDF">
      <w:pPr>
        <w:pStyle w:val="Normal1"/>
        <w:tabs>
          <w:tab w:val="clear" w:pos="360"/>
        </w:tabs>
        <w:ind w:left="993" w:firstLine="0"/>
        <w:jc w:val="left"/>
        <w:rPr>
          <w:rFonts w:asciiTheme="minorHAnsi" w:hAnsiTheme="minorHAnsi"/>
          <w:i/>
          <w:sz w:val="20"/>
          <w:lang w:val="en-US"/>
        </w:rPr>
      </w:pPr>
      <m:oMath>
        <m:sSub>
          <m:sSubPr>
            <m:ctrlPr>
              <w:rPr>
                <w:rFonts w:ascii="Cambria Math" w:hAnsi="Cambria Math"/>
                <w:i/>
              </w:rPr>
            </m:ctrlPr>
          </m:sSubPr>
          <m:e>
            <m:r>
              <w:rPr>
                <w:rFonts w:ascii="Cambria Math" w:hAnsi="Cambria Math"/>
              </w:rPr>
              <m:t>SUM</m:t>
            </m:r>
            <m:r>
              <w:rPr>
                <w:rFonts w:ascii="Cambria Math" w:hAnsi="Cambria Math"/>
                <w:lang w:val="en-US"/>
              </w:rPr>
              <m:t>1</m:t>
            </m:r>
          </m:e>
          <m:sub>
            <m:r>
              <w:rPr>
                <w:rFonts w:ascii="Cambria Math" w:hAnsi="Cambria Math"/>
              </w:rPr>
              <m:t>i</m:t>
            </m:r>
          </m:sub>
        </m:sSub>
        <m:r>
          <w:rPr>
            <w:rFonts w:ascii="Cambria Math" w:hAnsi="Cambria Math"/>
            <w:lang w:val="en-US"/>
          </w:rPr>
          <m:t>(</m:t>
        </m:r>
        <m:r>
          <w:rPr>
            <w:rFonts w:ascii="Cambria Math" w:hAnsi="Cambria Math"/>
          </w:rPr>
          <m:t>t</m:t>
        </m:r>
        <m:r>
          <w:rPr>
            <w:rFonts w:ascii="Cambria Math" w:hAnsi="Cambria Math"/>
            <w:lang w:val="en-US"/>
          </w:rPr>
          <m:t>)=</m:t>
        </m:r>
        <m:sSub>
          <m:sSubPr>
            <m:ctrlPr>
              <w:rPr>
                <w:rFonts w:ascii="Cambria Math" w:hAnsi="Cambria Math"/>
                <w:i/>
              </w:rPr>
            </m:ctrlPr>
          </m:sSubPr>
          <m:e>
            <m:r>
              <w:rPr>
                <w:rFonts w:ascii="Cambria Math" w:hAnsi="Cambria Math"/>
              </w:rPr>
              <m:t>PGC</m:t>
            </m:r>
          </m:e>
          <m:sub>
            <m:r>
              <w:rPr>
                <w:rFonts w:ascii="Cambria Math" w:hAnsi="Cambria Math"/>
              </w:rPr>
              <m:t>i</m:t>
            </m:r>
          </m:sub>
        </m:sSub>
        <m:r>
          <w:rPr>
            <w:rFonts w:ascii="Cambria Math" w:hAnsi="Cambria Math"/>
            <w:lang w:val="en-US"/>
          </w:rPr>
          <m:t>(</m:t>
        </m:r>
        <m:r>
          <w:rPr>
            <w:rFonts w:ascii="Cambria Math" w:hAnsi="Cambria Math"/>
          </w:rPr>
          <m:t>t</m:t>
        </m:r>
        <m:r>
          <w:rPr>
            <w:rFonts w:ascii="Cambria Math" w:hAnsi="Cambria Math"/>
            <w:lang w:val="en-US"/>
          </w:rPr>
          <m:t>)+</m:t>
        </m:r>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lang w:val="en-US"/>
          </w:rPr>
          <m:t>(</m:t>
        </m:r>
        <m:r>
          <w:rPr>
            <w:rFonts w:ascii="Cambria Math" w:hAnsi="Cambria Math"/>
          </w:rPr>
          <m:t>t</m:t>
        </m:r>
        <m:r>
          <w:rPr>
            <w:rFonts w:ascii="Cambria Math" w:hAnsi="Cambria Math"/>
            <w:lang w:val="en-US"/>
          </w:rPr>
          <m:t>-1)</m:t>
        </m:r>
      </m:oMath>
      <w:r w:rsidR="00775BDF" w:rsidRPr="00A66958">
        <w:rPr>
          <w:lang w:val="en-US"/>
        </w:rPr>
        <w:t xml:space="preserve"> </w:t>
      </w:r>
      <w:r w:rsidR="00775BDF">
        <w:rPr>
          <w:lang w:val="en-US"/>
        </w:rPr>
        <w:tab/>
      </w:r>
      <w:r w:rsidR="00775BDF">
        <w:rPr>
          <w:lang w:val="en-US"/>
        </w:rPr>
        <w:tab/>
      </w:r>
      <w:r w:rsidR="00775BDF">
        <w:rPr>
          <w:lang w:val="en-US"/>
        </w:rPr>
        <w:tab/>
      </w:r>
      <w:r w:rsidR="00775BDF">
        <w:rPr>
          <w:lang w:val="en-US"/>
        </w:rPr>
        <w:tab/>
      </w:r>
      <w:r w:rsidR="00775BDF" w:rsidRPr="00A66958">
        <w:rPr>
          <w:lang w:val="en-US"/>
        </w:rPr>
        <w:t xml:space="preserve"> </w:t>
      </w:r>
      <w:r w:rsidR="00775BDF" w:rsidRPr="00EC4A1A">
        <w:rPr>
          <w:rFonts w:asciiTheme="minorHAnsi" w:hAnsiTheme="minorHAnsi"/>
          <w:i/>
          <w:sz w:val="20"/>
          <w:lang w:val="en-US"/>
        </w:rPr>
        <w:t>(14b)</w:t>
      </w:r>
    </w:p>
    <w:p w14:paraId="15FFB40F" w14:textId="77777777" w:rsidR="00775BDF" w:rsidRPr="00A66958" w:rsidRDefault="00775BDF" w:rsidP="00775BDF">
      <w:pPr>
        <w:pStyle w:val="Normal1"/>
        <w:tabs>
          <w:tab w:val="clear" w:pos="360"/>
        </w:tabs>
        <w:ind w:left="993" w:firstLine="0"/>
        <w:jc w:val="left"/>
        <w:rPr>
          <w:lang w:val="en-US"/>
        </w:rPr>
      </w:pPr>
    </w:p>
    <w:p w14:paraId="0DAB7231"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 xml:space="preserve">Error de respuesta de la zona i </w:t>
      </w:r>
    </w:p>
    <w:p w14:paraId="054888B9" w14:textId="77777777" w:rsidR="00775BDF" w:rsidRDefault="00775BDF" w:rsidP="00775BDF">
      <w:pPr>
        <w:pStyle w:val="TextonormalREE"/>
      </w:pPr>
      <w:r>
        <w:t>Para determinar el error de respuesta se utiliza la siguiente lógica, con vistas a reducir el valor del error al mínimo:</w:t>
      </w:r>
    </w:p>
    <w:p w14:paraId="4AB1E4E8" w14:textId="77777777" w:rsidR="00775BDF" w:rsidRPr="00F4787F" w:rsidRDefault="00775BDF" w:rsidP="00775BDF">
      <w:pPr>
        <w:pStyle w:val="TextoVieta"/>
        <w:numPr>
          <w:ilvl w:val="1"/>
          <w:numId w:val="2"/>
        </w:numPr>
        <w:suppressAutoHyphens w:val="0"/>
        <w:spacing w:after="100"/>
        <w:ind w:left="567" w:hanging="283"/>
        <w:rPr>
          <w:color w:val="auto"/>
          <w:szCs w:val="24"/>
        </w:rPr>
      </w:pPr>
      <w:r w:rsidRPr="00F4787F">
        <w:rPr>
          <w:color w:val="auto"/>
          <w:szCs w:val="24"/>
        </w:rPr>
        <w:t xml:space="preserve">Si el valor de </w:t>
      </w:r>
      <w:proofErr w:type="spellStart"/>
      <w:r w:rsidRPr="00F4787F">
        <w:rPr>
          <w:color w:val="auto"/>
          <w:szCs w:val="24"/>
        </w:rPr>
        <w:t>PGC</w:t>
      </w:r>
      <w:r w:rsidRPr="00F4787F">
        <w:rPr>
          <w:color w:val="auto"/>
          <w:szCs w:val="24"/>
          <w:vertAlign w:val="subscript"/>
        </w:rPr>
        <w:t>i</w:t>
      </w:r>
      <w:proofErr w:type="spellEnd"/>
      <w:r w:rsidRPr="00F4787F">
        <w:rPr>
          <w:color w:val="auto"/>
          <w:szCs w:val="24"/>
        </w:rPr>
        <w:t xml:space="preserve"> es un valor comprendido entre el valor de SUM1</w:t>
      </w:r>
      <w:r w:rsidRPr="00F4787F">
        <w:rPr>
          <w:color w:val="auto"/>
          <w:szCs w:val="24"/>
          <w:vertAlign w:val="subscript"/>
        </w:rPr>
        <w:t>i</w:t>
      </w:r>
      <w:r w:rsidRPr="00F4787F">
        <w:rPr>
          <w:color w:val="auto"/>
          <w:szCs w:val="24"/>
        </w:rPr>
        <w:t xml:space="preserve"> y el valor de </w:t>
      </w:r>
      <w:proofErr w:type="spellStart"/>
      <w:r w:rsidRPr="00F4787F">
        <w:rPr>
          <w:color w:val="auto"/>
          <w:szCs w:val="24"/>
        </w:rPr>
        <w:t>PGCD</w:t>
      </w:r>
      <w:r w:rsidRPr="00F4787F">
        <w:rPr>
          <w:color w:val="auto"/>
          <w:szCs w:val="24"/>
          <w:vertAlign w:val="subscript"/>
        </w:rPr>
        <w:t>i</w:t>
      </w:r>
      <w:proofErr w:type="spellEnd"/>
      <w:r w:rsidRPr="00F4787F">
        <w:rPr>
          <w:color w:val="auto"/>
          <w:szCs w:val="24"/>
        </w:rPr>
        <w:t>:</w:t>
      </w:r>
    </w:p>
    <w:p w14:paraId="25A76340" w14:textId="77777777" w:rsidR="00775BDF" w:rsidRPr="00877513" w:rsidRDefault="007A71E8" w:rsidP="00775BDF">
      <w:pPr>
        <w:pStyle w:val="ListParagraph"/>
        <w:spacing w:after="120"/>
        <w:ind w:left="993" w:right="45"/>
        <w:jc w:val="left"/>
      </w:pPr>
      <m:oMath>
        <m:sSub>
          <m:sSubPr>
            <m:ctrlPr>
              <w:rPr>
                <w:rFonts w:ascii="Cambria Math" w:hAnsi="Cambria Math"/>
                <w:i/>
              </w:rPr>
            </m:ctrlPr>
          </m:sSubPr>
          <m:e>
            <m:r>
              <w:rPr>
                <w:rFonts w:ascii="Cambria Math" w:hAnsi="Cambria Math"/>
              </w:rPr>
              <m:t>ERR</m:t>
            </m:r>
          </m:e>
          <m:sub>
            <m:r>
              <w:rPr>
                <w:rFonts w:ascii="Cambria Math" w:hAnsi="Cambria Math"/>
              </w:rPr>
              <m:t>i</m:t>
            </m:r>
          </m:sub>
        </m:sSub>
        <m:r>
          <w:rPr>
            <w:rFonts w:ascii="Cambria Math" w:hAnsi="Cambria Math"/>
          </w:rPr>
          <m:t>(t)=0</m:t>
        </m:r>
      </m:oMath>
      <w:r w:rsidR="00775BDF" w:rsidRPr="00877513">
        <w:t xml:space="preserve"> </w:t>
      </w:r>
      <w:r w:rsidR="00775BDF">
        <w:tab/>
      </w:r>
      <w:r w:rsidR="00775BDF">
        <w:tab/>
      </w:r>
      <w:r w:rsidR="00775BDF">
        <w:tab/>
      </w:r>
      <w:r w:rsidR="00775BDF">
        <w:tab/>
      </w:r>
      <w:r w:rsidR="00775BDF">
        <w:tab/>
      </w:r>
      <w:r w:rsidR="00775BDF">
        <w:tab/>
      </w:r>
      <w:r w:rsidR="00775BDF">
        <w:tab/>
      </w:r>
      <w:r w:rsidR="00775BDF" w:rsidRPr="00877513">
        <w:t xml:space="preserve"> </w:t>
      </w:r>
      <w:r w:rsidR="00775BDF" w:rsidRPr="00EC4A1A">
        <w:rPr>
          <w:rFonts w:asciiTheme="minorHAnsi" w:hAnsiTheme="minorHAnsi"/>
          <w:i/>
          <w:sz w:val="20"/>
        </w:rPr>
        <w:t>(15a)</w:t>
      </w:r>
    </w:p>
    <w:p w14:paraId="0146EA77" w14:textId="77777777" w:rsidR="00775BDF" w:rsidRPr="00F4787F" w:rsidRDefault="00775BDF" w:rsidP="00775BDF">
      <w:pPr>
        <w:pStyle w:val="TextoVieta"/>
        <w:numPr>
          <w:ilvl w:val="1"/>
          <w:numId w:val="2"/>
        </w:numPr>
        <w:suppressAutoHyphens w:val="0"/>
        <w:spacing w:after="100"/>
        <w:ind w:left="567" w:hanging="283"/>
        <w:rPr>
          <w:color w:val="auto"/>
          <w:szCs w:val="24"/>
        </w:rPr>
      </w:pPr>
      <w:r w:rsidRPr="00F4787F">
        <w:rPr>
          <w:color w:val="auto"/>
          <w:szCs w:val="24"/>
        </w:rPr>
        <w:t xml:space="preserve">Si el valor de </w:t>
      </w:r>
      <w:proofErr w:type="spellStart"/>
      <w:r w:rsidRPr="00F4787F">
        <w:rPr>
          <w:color w:val="auto"/>
          <w:szCs w:val="24"/>
        </w:rPr>
        <w:t>PGC</w:t>
      </w:r>
      <w:r w:rsidRPr="00F4787F">
        <w:rPr>
          <w:color w:val="auto"/>
          <w:szCs w:val="24"/>
          <w:vertAlign w:val="subscript"/>
        </w:rPr>
        <w:t>i</w:t>
      </w:r>
      <w:proofErr w:type="spellEnd"/>
      <w:r w:rsidRPr="00F4787F">
        <w:rPr>
          <w:color w:val="auto"/>
          <w:szCs w:val="24"/>
        </w:rPr>
        <w:t xml:space="preserve"> es más próximo a SUM1</w:t>
      </w:r>
      <w:r w:rsidRPr="00F4787F">
        <w:rPr>
          <w:color w:val="auto"/>
          <w:szCs w:val="24"/>
          <w:vertAlign w:val="subscript"/>
        </w:rPr>
        <w:t>i</w:t>
      </w:r>
      <w:r w:rsidRPr="00F4787F">
        <w:rPr>
          <w:color w:val="auto"/>
          <w:szCs w:val="24"/>
        </w:rPr>
        <w:t xml:space="preserve"> que a </w:t>
      </w:r>
      <w:proofErr w:type="spellStart"/>
      <w:r w:rsidRPr="00F4787F">
        <w:rPr>
          <w:color w:val="auto"/>
          <w:szCs w:val="24"/>
        </w:rPr>
        <w:t>PGCD</w:t>
      </w:r>
      <w:r w:rsidRPr="00F4787F">
        <w:rPr>
          <w:color w:val="auto"/>
          <w:szCs w:val="24"/>
          <w:vertAlign w:val="subscript"/>
        </w:rPr>
        <w:t>i</w:t>
      </w:r>
      <w:proofErr w:type="spellEnd"/>
      <w:r w:rsidRPr="00F4787F">
        <w:rPr>
          <w:color w:val="auto"/>
          <w:szCs w:val="24"/>
        </w:rPr>
        <w:t>:</w:t>
      </w:r>
    </w:p>
    <w:p w14:paraId="189D8012" w14:textId="77777777" w:rsidR="00775BDF" w:rsidRPr="00EC4A1A" w:rsidRDefault="007A71E8" w:rsidP="00775BDF">
      <w:pPr>
        <w:pStyle w:val="ListParagraph"/>
        <w:spacing w:after="120"/>
        <w:ind w:left="993" w:right="45"/>
        <w:jc w:val="left"/>
        <w:rPr>
          <w:lang w:val="en-US"/>
        </w:rPr>
      </w:pPr>
      <m:oMath>
        <m:sSub>
          <m:sSubPr>
            <m:ctrlPr>
              <w:rPr>
                <w:rFonts w:ascii="Cambria Math" w:hAnsi="Cambria Math"/>
                <w:i/>
              </w:rPr>
            </m:ctrlPr>
          </m:sSubPr>
          <m:e>
            <m:r>
              <w:rPr>
                <w:rFonts w:ascii="Cambria Math" w:hAnsi="Cambria Math"/>
              </w:rPr>
              <m:t>ERR</m:t>
            </m:r>
          </m:e>
          <m:sub>
            <m:r>
              <w:rPr>
                <w:rFonts w:ascii="Cambria Math" w:hAnsi="Cambria Math"/>
              </w:rPr>
              <m:t>i</m:t>
            </m:r>
          </m:sub>
        </m:sSub>
        <m:d>
          <m:dPr>
            <m:ctrlPr>
              <w:rPr>
                <w:rFonts w:ascii="Cambria Math" w:hAnsi="Cambria Math"/>
                <w:i/>
              </w:rPr>
            </m:ctrlPr>
          </m:dPr>
          <m:e>
            <m:r>
              <w:rPr>
                <w:rFonts w:ascii="Cambria Math" w:hAnsi="Cambria Math"/>
              </w:rPr>
              <m:t>t</m:t>
            </m:r>
          </m:e>
        </m:d>
        <m:r>
          <w:rPr>
            <w:rFonts w:ascii="Cambria Math" w:hAnsi="Cambria Math"/>
            <w:lang w:val="en-US"/>
          </w:rPr>
          <m:t>=</m:t>
        </m:r>
        <m:sSub>
          <m:sSubPr>
            <m:ctrlPr>
              <w:rPr>
                <w:rFonts w:ascii="Cambria Math" w:hAnsi="Cambria Math"/>
                <w:i/>
              </w:rPr>
            </m:ctrlPr>
          </m:sSubPr>
          <m:e>
            <m:r>
              <w:rPr>
                <w:rFonts w:ascii="Cambria Math" w:hAnsi="Cambria Math"/>
              </w:rPr>
              <m:t>SUM</m:t>
            </m:r>
            <m:r>
              <w:rPr>
                <w:rFonts w:ascii="Cambria Math" w:hAnsi="Cambria Math"/>
                <w:lang w:val="en-US"/>
              </w:rPr>
              <m:t>1</m:t>
            </m:r>
          </m:e>
          <m:sub>
            <m:r>
              <w:rPr>
                <w:rFonts w:ascii="Cambria Math" w:hAnsi="Cambria Math"/>
              </w:rPr>
              <m:t>i</m:t>
            </m:r>
          </m:sub>
        </m:sSub>
        <m:r>
          <w:rPr>
            <w:rFonts w:ascii="Cambria Math" w:hAnsi="Cambria Math"/>
            <w:lang w:val="en-US"/>
          </w:rPr>
          <m:t>(</m:t>
        </m:r>
        <m:r>
          <w:rPr>
            <w:rFonts w:ascii="Cambria Math" w:hAnsi="Cambria Math"/>
          </w:rPr>
          <m:t>t</m:t>
        </m:r>
        <m:r>
          <w:rPr>
            <w:rFonts w:ascii="Cambria Math" w:hAnsi="Cambria Math"/>
            <w:lang w:val="en-US"/>
          </w:rPr>
          <m:t>)-</m:t>
        </m:r>
        <m:sSub>
          <m:sSubPr>
            <m:ctrlPr>
              <w:rPr>
                <w:rFonts w:ascii="Cambria Math" w:hAnsi="Cambria Math"/>
                <w:i/>
              </w:rPr>
            </m:ctrlPr>
          </m:sSubPr>
          <m:e>
            <m:r>
              <w:rPr>
                <w:rFonts w:ascii="Cambria Math" w:hAnsi="Cambria Math"/>
              </w:rPr>
              <m:t>PGC</m:t>
            </m:r>
          </m:e>
          <m:sub>
            <m:r>
              <w:rPr>
                <w:rFonts w:ascii="Cambria Math" w:hAnsi="Cambria Math"/>
              </w:rPr>
              <m:t>i</m:t>
            </m:r>
          </m:sub>
        </m:sSub>
        <m:r>
          <w:rPr>
            <w:rFonts w:ascii="Cambria Math" w:hAnsi="Cambria Math"/>
            <w:lang w:val="en-US"/>
          </w:rPr>
          <m:t>(</m:t>
        </m:r>
        <m:r>
          <w:rPr>
            <w:rFonts w:ascii="Cambria Math" w:hAnsi="Cambria Math"/>
          </w:rPr>
          <m:t>t</m:t>
        </m:r>
        <m:r>
          <w:rPr>
            <w:rFonts w:ascii="Cambria Math" w:hAnsi="Cambria Math"/>
            <w:lang w:val="en-US"/>
          </w:rPr>
          <m:t>)</m:t>
        </m:r>
      </m:oMath>
      <w:r w:rsidR="00775BDF" w:rsidRPr="00EC4A1A">
        <w:rPr>
          <w:lang w:val="en-US"/>
        </w:rPr>
        <w:t xml:space="preserve">  </w:t>
      </w:r>
      <w:r w:rsidR="00775BDF" w:rsidRPr="00EC4A1A">
        <w:rPr>
          <w:lang w:val="en-US"/>
        </w:rPr>
        <w:tab/>
      </w:r>
      <w:r w:rsidR="00775BDF">
        <w:rPr>
          <w:lang w:val="en-US"/>
        </w:rPr>
        <w:tab/>
      </w:r>
      <w:r w:rsidR="00775BDF">
        <w:rPr>
          <w:lang w:val="en-US"/>
        </w:rPr>
        <w:tab/>
      </w:r>
      <w:r w:rsidR="00775BDF">
        <w:rPr>
          <w:lang w:val="en-US"/>
        </w:rPr>
        <w:tab/>
      </w:r>
      <w:r w:rsidR="00775BDF">
        <w:rPr>
          <w:lang w:val="en-US"/>
        </w:rPr>
        <w:tab/>
      </w:r>
      <w:r w:rsidR="00775BDF" w:rsidRPr="00EC4A1A">
        <w:rPr>
          <w:rFonts w:asciiTheme="minorHAnsi" w:hAnsiTheme="minorHAnsi"/>
          <w:i/>
          <w:sz w:val="20"/>
          <w:lang w:val="en-US"/>
        </w:rPr>
        <w:t>(15b)</w:t>
      </w:r>
    </w:p>
    <w:p w14:paraId="1CC221C7" w14:textId="77777777" w:rsidR="00775BDF" w:rsidRPr="00F4787F" w:rsidRDefault="00775BDF" w:rsidP="00775BDF">
      <w:pPr>
        <w:pStyle w:val="TextoVieta"/>
        <w:numPr>
          <w:ilvl w:val="1"/>
          <w:numId w:val="2"/>
        </w:numPr>
        <w:suppressAutoHyphens w:val="0"/>
        <w:spacing w:after="100"/>
        <w:ind w:left="567" w:hanging="283"/>
        <w:rPr>
          <w:color w:val="auto"/>
          <w:szCs w:val="24"/>
        </w:rPr>
      </w:pPr>
      <w:r w:rsidRPr="00F4787F">
        <w:rPr>
          <w:color w:val="auto"/>
          <w:szCs w:val="24"/>
        </w:rPr>
        <w:t xml:space="preserve">Si el valor de </w:t>
      </w:r>
      <w:proofErr w:type="spellStart"/>
      <w:r w:rsidRPr="00F4787F">
        <w:rPr>
          <w:color w:val="auto"/>
          <w:szCs w:val="24"/>
        </w:rPr>
        <w:t>PGC</w:t>
      </w:r>
      <w:r w:rsidRPr="00F4787F">
        <w:rPr>
          <w:color w:val="auto"/>
          <w:szCs w:val="24"/>
          <w:vertAlign w:val="subscript"/>
        </w:rPr>
        <w:t>i</w:t>
      </w:r>
      <w:proofErr w:type="spellEnd"/>
      <w:r w:rsidRPr="00F4787F">
        <w:rPr>
          <w:color w:val="auto"/>
          <w:szCs w:val="24"/>
        </w:rPr>
        <w:t xml:space="preserve"> es más próximo a </w:t>
      </w:r>
      <w:proofErr w:type="spellStart"/>
      <w:r w:rsidRPr="00F4787F">
        <w:rPr>
          <w:color w:val="auto"/>
          <w:szCs w:val="24"/>
        </w:rPr>
        <w:t>PGCD</w:t>
      </w:r>
      <w:r w:rsidRPr="00F4787F">
        <w:rPr>
          <w:color w:val="auto"/>
          <w:szCs w:val="24"/>
          <w:vertAlign w:val="subscript"/>
        </w:rPr>
        <w:t>i</w:t>
      </w:r>
      <w:proofErr w:type="spellEnd"/>
      <w:r w:rsidRPr="00F4787F">
        <w:rPr>
          <w:color w:val="auto"/>
          <w:szCs w:val="24"/>
        </w:rPr>
        <w:t xml:space="preserve"> que a SUM1</w:t>
      </w:r>
      <w:r w:rsidRPr="00F4787F">
        <w:rPr>
          <w:color w:val="auto"/>
          <w:szCs w:val="24"/>
          <w:vertAlign w:val="subscript"/>
        </w:rPr>
        <w:t>i</w:t>
      </w:r>
      <w:r w:rsidRPr="00F4787F">
        <w:rPr>
          <w:color w:val="auto"/>
          <w:szCs w:val="24"/>
        </w:rPr>
        <w:t>:</w:t>
      </w:r>
    </w:p>
    <w:p w14:paraId="5E96A336" w14:textId="77777777" w:rsidR="00775BDF" w:rsidRPr="00A66958" w:rsidRDefault="007A71E8" w:rsidP="00775BDF">
      <w:pPr>
        <w:pStyle w:val="ListParagraph"/>
        <w:spacing w:after="120"/>
        <w:ind w:left="993" w:right="45"/>
        <w:jc w:val="left"/>
      </w:pPr>
      <m:oMath>
        <m:sSub>
          <m:sSubPr>
            <m:ctrlPr>
              <w:rPr>
                <w:rFonts w:ascii="Cambria Math" w:hAnsi="Cambria Math"/>
                <w:i/>
              </w:rPr>
            </m:ctrlPr>
          </m:sSubPr>
          <m:e>
            <m:r>
              <w:rPr>
                <w:rFonts w:ascii="Cambria Math" w:hAnsi="Cambria Math"/>
              </w:rPr>
              <m:t>ERR</m:t>
            </m:r>
          </m:e>
          <m:sub>
            <m:r>
              <w:rPr>
                <w:rFonts w:ascii="Cambria Math" w:hAnsi="Cambria Math"/>
              </w:rPr>
              <m:t>i</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PGCD</m:t>
            </m:r>
          </m:e>
          <m:sub>
            <m:r>
              <w:rPr>
                <w:rFonts w:ascii="Cambria Math" w:hAnsi="Cambria Math"/>
              </w:rPr>
              <m:t>i</m:t>
            </m:r>
          </m:sub>
        </m:sSub>
        <m:r>
          <w:rPr>
            <w:rFonts w:ascii="Cambria Math" w:hAnsi="Cambria Math"/>
          </w:rPr>
          <m:t>(t)-</m:t>
        </m:r>
        <m:sSub>
          <m:sSubPr>
            <m:ctrlPr>
              <w:rPr>
                <w:rFonts w:ascii="Cambria Math" w:hAnsi="Cambria Math"/>
                <w:i/>
              </w:rPr>
            </m:ctrlPr>
          </m:sSubPr>
          <m:e>
            <m:r>
              <w:rPr>
                <w:rFonts w:ascii="Cambria Math" w:hAnsi="Cambria Math"/>
              </w:rPr>
              <m:t>PGC</m:t>
            </m:r>
          </m:e>
          <m:sub>
            <m:r>
              <w:rPr>
                <w:rFonts w:ascii="Cambria Math" w:hAnsi="Cambria Math"/>
              </w:rPr>
              <m:t>i</m:t>
            </m:r>
          </m:sub>
        </m:sSub>
        <m:r>
          <w:rPr>
            <w:rFonts w:ascii="Cambria Math" w:hAnsi="Cambria Math"/>
          </w:rPr>
          <m:t>(t)</m:t>
        </m:r>
      </m:oMath>
      <w:r w:rsidR="00775BDF" w:rsidRPr="00A66958">
        <w:t xml:space="preserve">  </w:t>
      </w:r>
      <w:r w:rsidR="00775BDF">
        <w:tab/>
      </w:r>
      <w:r w:rsidR="00775BDF">
        <w:tab/>
      </w:r>
      <w:r w:rsidR="00775BDF">
        <w:tab/>
      </w:r>
      <w:r w:rsidR="00775BDF">
        <w:tab/>
      </w:r>
      <w:r w:rsidR="00775BDF">
        <w:tab/>
      </w:r>
      <w:r w:rsidR="00775BDF" w:rsidRPr="00EC4A1A">
        <w:rPr>
          <w:rFonts w:asciiTheme="minorHAnsi" w:hAnsiTheme="minorHAnsi"/>
          <w:i/>
          <w:sz w:val="20"/>
        </w:rPr>
        <w:t>(15c)</w:t>
      </w:r>
    </w:p>
    <w:p w14:paraId="02A3D0BF"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 xml:space="preserve">Error de seguimiento retardado de la zona i </w:t>
      </w:r>
    </w:p>
    <w:p w14:paraId="618BE7A8" w14:textId="119D3841" w:rsidR="00775BDF" w:rsidRDefault="00775BDF" w:rsidP="00775BDF">
      <w:pPr>
        <w:pStyle w:val="TextonormalREE"/>
      </w:pPr>
      <w:r>
        <w:t>El error de respuesta de la zona resultante se pasa a través de un filtro de retardo, y se limita de la forma:</w:t>
      </w:r>
    </w:p>
    <w:p w14:paraId="4F4301AF" w14:textId="77777777" w:rsidR="00775BDF" w:rsidRPr="00EC4A1A" w:rsidRDefault="007A71E8" w:rsidP="00775BDF">
      <w:pPr>
        <w:pStyle w:val="Normal1"/>
        <w:tabs>
          <w:tab w:val="clear" w:pos="360"/>
        </w:tabs>
        <w:ind w:left="993" w:firstLine="0"/>
        <w:rPr>
          <w:lang w:val="es-ES"/>
        </w:rPr>
      </w:pPr>
      <m:oMathPara>
        <m:oMathParaPr>
          <m:jc m:val="left"/>
        </m:oMathParaPr>
        <m:oMath>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1+s·</m:t>
              </m:r>
              <m:sSub>
                <m:sSubPr>
                  <m:ctrlPr>
                    <w:rPr>
                      <w:rFonts w:ascii="Cambria Math" w:hAnsi="Cambria Math"/>
                      <w:i/>
                      <w:lang w:val="es-ES"/>
                    </w:rPr>
                  </m:ctrlPr>
                </m:sSubPr>
                <m:e>
                  <m:r>
                    <w:rPr>
                      <w:rFonts w:ascii="Cambria Math" w:hAnsi="Cambria Math"/>
                      <w:lang w:val="es-ES"/>
                    </w:rPr>
                    <m:t>T2</m:t>
                  </m:r>
                </m:e>
                <m:sub>
                  <m:r>
                    <w:rPr>
                      <w:rFonts w:ascii="Cambria Math" w:hAnsi="Cambria Math"/>
                      <w:lang w:val="es-ES"/>
                    </w:rPr>
                    <m:t>i</m:t>
                  </m:r>
                </m:sub>
              </m:sSub>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ERR</m:t>
              </m:r>
            </m:e>
            <m:sub>
              <m:r>
                <w:rPr>
                  <w:rFonts w:ascii="Cambria Math" w:hAnsi="Cambria Math"/>
                  <w:lang w:val="es-ES"/>
                </w:rPr>
                <m:t>i</m:t>
              </m:r>
            </m:sub>
          </m:sSub>
          <m:r>
            <w:rPr>
              <w:rFonts w:ascii="Cambria Math" w:hAnsi="Cambria Math"/>
              <w:lang w:val="es-ES"/>
            </w:rPr>
            <m:t>(s)</m:t>
          </m:r>
        </m:oMath>
      </m:oMathPara>
    </w:p>
    <w:p w14:paraId="0CD3556E" w14:textId="77777777" w:rsidR="00775BDF" w:rsidRDefault="00775BDF" w:rsidP="00775BDF">
      <w:pPr>
        <w:pStyle w:val="TextonormalREE"/>
      </w:pPr>
      <w:r>
        <w:t>que expresado de forma discreta:</w:t>
      </w:r>
    </w:p>
    <w:p w14:paraId="228102A7" w14:textId="77777777" w:rsidR="00775BDF" w:rsidRDefault="007A71E8" w:rsidP="00775BDF">
      <w:pPr>
        <w:pStyle w:val="Normal1"/>
        <w:tabs>
          <w:tab w:val="clear" w:pos="360"/>
        </w:tabs>
        <w:ind w:left="993" w:firstLine="0"/>
        <w:jc w:val="left"/>
        <w:rPr>
          <w:i/>
        </w:rPr>
      </w:pPr>
      <m:oMath>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(t)=</m:t>
        </m:r>
        <m:sSub>
          <m:sSubPr>
            <m:ctrlPr>
              <w:rPr>
                <w:rFonts w:ascii="Cambria Math" w:hAnsi="Cambria Math"/>
                <w:i/>
              </w:rPr>
            </m:ctrlPr>
          </m:sSubPr>
          <m:e>
            <m:r>
              <w:rPr>
                <w:rFonts w:ascii="Cambria Math" w:hAnsi="Cambria Math"/>
              </w:rPr>
              <m:t>α</m:t>
            </m:r>
          </m:e>
          <m:sub>
            <m:r>
              <w:rPr>
                <w:rFonts w:ascii="Cambria Math" w:hAnsi="Cambria Math"/>
              </w:rPr>
              <m:t>2i</m:t>
            </m:r>
          </m:sub>
        </m:sSub>
        <m:r>
          <w:rPr>
            <w:rFonts w:ascii="Cambria Math" w:hAnsi="Cambria Math"/>
          </w:rPr>
          <m:t>·</m:t>
        </m:r>
        <m:sSub>
          <m:sSubPr>
            <m:ctrlPr>
              <w:rPr>
                <w:rFonts w:ascii="Cambria Math" w:hAnsi="Cambria Math"/>
                <w:i/>
              </w:rPr>
            </m:ctrlPr>
          </m:sSubPr>
          <m:e>
            <m:r>
              <w:rPr>
                <w:rFonts w:ascii="Cambria Math" w:hAnsi="Cambria Math"/>
              </w:rPr>
              <m:t>ERR</m:t>
            </m:r>
          </m:e>
          <m:sub>
            <m:r>
              <w:rPr>
                <w:rFonts w:ascii="Cambria Math" w:hAnsi="Cambria Math"/>
              </w:rPr>
              <m:t>i</m:t>
            </m:r>
          </m:sub>
        </m:sSub>
        <m:r>
          <w:rPr>
            <w:rFonts w:ascii="Cambria Math" w:hAnsi="Cambria Math"/>
          </w:rPr>
          <m:t>(t)+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α</m:t>
                </m:r>
              </m:e>
              <m:sub>
                <m:r>
                  <w:rPr>
                    <w:rFonts w:ascii="Cambria Math" w:hAnsi="Cambria Math"/>
                  </w:rPr>
                  <m:t>2i</m:t>
                </m:r>
              </m:sub>
            </m:sSub>
          </m:e>
        </m:d>
        <m:r>
          <w:rPr>
            <w:rFonts w:ascii="Cambria Math" w:hAnsi="Cambria Math"/>
          </w:rPr>
          <m:t>·</m:t>
        </m:r>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(t-1)</m:t>
        </m:r>
      </m:oMath>
      <w:r w:rsidR="00775BDF">
        <w:t xml:space="preserve">  </w:t>
      </w:r>
      <w:r w:rsidR="00775BDF" w:rsidRPr="00EC4A1A">
        <w:rPr>
          <w:rFonts w:asciiTheme="minorHAnsi" w:hAnsiTheme="minorHAnsi"/>
          <w:sz w:val="20"/>
        </w:rPr>
        <w:t>si</w:t>
      </w:r>
      <w:r w:rsidR="00775BDF">
        <w:t xml:space="preserve">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(t)</m:t>
            </m:r>
          </m:e>
        </m:d>
        <m:r>
          <w:rPr>
            <w:rFonts w:ascii="Cambria Math" w:hAnsi="Cambria Math"/>
          </w:rPr>
          <m:t>≤K3·</m:t>
        </m:r>
        <m:sSub>
          <m:sSubPr>
            <m:ctrlPr>
              <w:rPr>
                <w:rFonts w:ascii="Cambria Math" w:hAnsi="Cambria Math"/>
                <w:i/>
              </w:rPr>
            </m:ctrlPr>
          </m:sSubPr>
          <m:e>
            <m:r>
              <w:rPr>
                <w:rFonts w:ascii="Cambria Math" w:hAnsi="Cambria Math"/>
              </w:rPr>
              <m:t>AT</m:t>
            </m:r>
          </m:e>
          <m:sub>
            <m:r>
              <w:rPr>
                <w:rFonts w:ascii="Cambria Math" w:hAnsi="Cambria Math"/>
              </w:rPr>
              <m:t>i</m:t>
            </m:r>
          </m:sub>
        </m:sSub>
      </m:oMath>
      <w:r w:rsidR="00775BDF">
        <w:t xml:space="preserve"> </w:t>
      </w:r>
      <w:r w:rsidR="00775BDF">
        <w:tab/>
      </w:r>
      <w:r w:rsidR="00775BDF" w:rsidRPr="00EC4A1A">
        <w:rPr>
          <w:rFonts w:asciiTheme="minorHAnsi" w:hAnsiTheme="minorHAnsi"/>
          <w:i/>
          <w:sz w:val="20"/>
        </w:rPr>
        <w:t>(16a)</w:t>
      </w:r>
    </w:p>
    <w:p w14:paraId="0C3B5569" w14:textId="77777777" w:rsidR="00775BDF" w:rsidRPr="00C46BE0" w:rsidRDefault="007A71E8" w:rsidP="00775BDF">
      <w:pPr>
        <w:pStyle w:val="Normal1"/>
        <w:tabs>
          <w:tab w:val="clear" w:pos="360"/>
        </w:tabs>
        <w:ind w:left="993" w:firstLine="0"/>
        <w:jc w:val="left"/>
        <w:rPr>
          <w:i/>
          <w:lang w:val="fr-FR"/>
        </w:rPr>
      </w:pPr>
      <m:oMath>
        <m:sSub>
          <m:sSubPr>
            <m:ctrlPr>
              <w:rPr>
                <w:rFonts w:ascii="Cambria Math" w:hAnsi="Cambria Math"/>
                <w:i/>
              </w:rPr>
            </m:ctrlPr>
          </m:sSubPr>
          <m:e>
            <m:r>
              <w:rPr>
                <w:rFonts w:ascii="Cambria Math" w:hAnsi="Cambria Math"/>
              </w:rPr>
              <m:t>SUM</m:t>
            </m:r>
          </m:e>
          <m:sub>
            <m:r>
              <w:rPr>
                <w:rFonts w:ascii="Cambria Math" w:hAnsi="Cambria Math"/>
              </w:rPr>
              <m:t>i</m:t>
            </m:r>
          </m:sub>
        </m:sSub>
        <m:d>
          <m:dPr>
            <m:ctrlPr>
              <w:rPr>
                <w:rFonts w:ascii="Cambria Math" w:hAnsi="Cambria Math"/>
                <w:i/>
              </w:rPr>
            </m:ctrlPr>
          </m:dPr>
          <m:e>
            <m:r>
              <w:rPr>
                <w:rFonts w:ascii="Cambria Math" w:hAnsi="Cambria Math"/>
              </w:rPr>
              <m:t>t</m:t>
            </m:r>
          </m:e>
        </m:d>
        <m:r>
          <w:rPr>
            <w:rFonts w:ascii="Cambria Math" w:hAnsi="Cambria Math"/>
            <w:lang w:val="fr-FR"/>
          </w:rPr>
          <m:t>=</m:t>
        </m:r>
        <m:r>
          <w:rPr>
            <w:rFonts w:ascii="Cambria Math" w:hAnsi="Cambria Math"/>
          </w:rPr>
          <m:t>K</m:t>
        </m:r>
        <m:r>
          <w:rPr>
            <w:rFonts w:ascii="Cambria Math" w:hAnsi="Cambria Math"/>
            <w:lang w:val="fr-FR"/>
          </w:rPr>
          <m:t>3·</m:t>
        </m:r>
        <m:sSub>
          <m:sSubPr>
            <m:ctrlPr>
              <w:rPr>
                <w:rFonts w:ascii="Cambria Math" w:hAnsi="Cambria Math"/>
                <w:i/>
              </w:rPr>
            </m:ctrlPr>
          </m:sSubPr>
          <m:e>
            <m:r>
              <w:rPr>
                <w:rFonts w:ascii="Cambria Math" w:hAnsi="Cambria Math"/>
              </w:rPr>
              <m:t>AT</m:t>
            </m:r>
          </m:e>
          <m:sub>
            <m:r>
              <w:rPr>
                <w:rFonts w:ascii="Cambria Math" w:hAnsi="Cambria Math"/>
              </w:rPr>
              <m:t>i</m:t>
            </m:r>
          </m:sub>
        </m:sSub>
        <m:r>
          <w:rPr>
            <w:rFonts w:ascii="Cambria Math" w:hAnsi="Cambria Math"/>
            <w:lang w:val="fr-FR"/>
          </w:rPr>
          <m:t>·</m:t>
        </m:r>
        <m:f>
          <m:fPr>
            <m:ctrlPr>
              <w:rPr>
                <w:rFonts w:ascii="Cambria Math" w:hAnsi="Cambria Math"/>
                <w:i/>
              </w:rPr>
            </m:ctrlPr>
          </m:fPr>
          <m:num>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lang w:val="fr-FR"/>
              </w:rPr>
              <m:t>(</m:t>
            </m:r>
            <m:r>
              <w:rPr>
                <w:rFonts w:ascii="Cambria Math" w:hAnsi="Cambria Math"/>
              </w:rPr>
              <m:t>t</m:t>
            </m:r>
            <m:r>
              <w:rPr>
                <w:rFonts w:ascii="Cambria Math" w:hAnsi="Cambria Math"/>
                <w:lang w:val="fr-FR"/>
              </w:rPr>
              <m:t>)</m:t>
            </m:r>
          </m:num>
          <m:den>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lang w:val="fr-FR"/>
                  </w:rPr>
                  <m:t>(</m:t>
                </m:r>
                <m:r>
                  <w:rPr>
                    <w:rFonts w:ascii="Cambria Math" w:hAnsi="Cambria Math"/>
                  </w:rPr>
                  <m:t>t</m:t>
                </m:r>
                <m:r>
                  <w:rPr>
                    <w:rFonts w:ascii="Cambria Math" w:hAnsi="Cambria Math"/>
                    <w:lang w:val="fr-FR"/>
                  </w:rPr>
                  <m:t>)</m:t>
                </m:r>
              </m:e>
            </m:d>
          </m:den>
        </m:f>
      </m:oMath>
      <w:r w:rsidR="00775BDF" w:rsidRPr="00C46BE0">
        <w:rPr>
          <w:lang w:val="fr-FR"/>
        </w:rPr>
        <w:t xml:space="preserve">  </w:t>
      </w:r>
      <w:r w:rsidR="00775BDF" w:rsidRPr="00C46BE0">
        <w:rPr>
          <w:lang w:val="fr-FR"/>
        </w:rPr>
        <w:tab/>
      </w:r>
      <w:r w:rsidR="00775BDF" w:rsidRPr="00C46BE0">
        <w:rPr>
          <w:lang w:val="fr-FR"/>
        </w:rPr>
        <w:tab/>
      </w:r>
      <w:r w:rsidR="00775BDF" w:rsidRPr="00C46BE0">
        <w:rPr>
          <w:lang w:val="fr-FR"/>
        </w:rPr>
        <w:tab/>
      </w:r>
      <w:r w:rsidR="00775BDF" w:rsidRPr="00C46BE0">
        <w:rPr>
          <w:sz w:val="20"/>
          <w:lang w:val="fr-FR"/>
        </w:rPr>
        <w:t>si</w:t>
      </w:r>
      <w:r w:rsidR="00775BDF" w:rsidRPr="00C46BE0">
        <w:rPr>
          <w:lang w:val="fr-FR"/>
        </w:rPr>
        <w:t xml:space="preserve">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lang w:val="fr-FR"/>
              </w:rPr>
              <m:t>(</m:t>
            </m:r>
            <m:r>
              <w:rPr>
                <w:rFonts w:ascii="Cambria Math" w:hAnsi="Cambria Math"/>
              </w:rPr>
              <m:t>t</m:t>
            </m:r>
            <m:r>
              <w:rPr>
                <w:rFonts w:ascii="Cambria Math" w:hAnsi="Cambria Math"/>
                <w:lang w:val="fr-FR"/>
              </w:rPr>
              <m:t>)</m:t>
            </m:r>
          </m:e>
        </m:d>
        <m:r>
          <w:rPr>
            <w:rFonts w:ascii="Cambria Math" w:hAnsi="Cambria Math"/>
            <w:lang w:val="fr-FR"/>
          </w:rPr>
          <m:t>&gt;</m:t>
        </m:r>
        <m:r>
          <w:rPr>
            <w:rFonts w:ascii="Cambria Math" w:hAnsi="Cambria Math"/>
          </w:rPr>
          <m:t>K</m:t>
        </m:r>
        <m:r>
          <w:rPr>
            <w:rFonts w:ascii="Cambria Math" w:hAnsi="Cambria Math"/>
            <w:lang w:val="fr-FR"/>
          </w:rPr>
          <m:t>3·</m:t>
        </m:r>
        <m:sSub>
          <m:sSubPr>
            <m:ctrlPr>
              <w:rPr>
                <w:rFonts w:ascii="Cambria Math" w:hAnsi="Cambria Math"/>
                <w:i/>
              </w:rPr>
            </m:ctrlPr>
          </m:sSubPr>
          <m:e>
            <m:r>
              <w:rPr>
                <w:rFonts w:ascii="Cambria Math" w:hAnsi="Cambria Math"/>
              </w:rPr>
              <m:t>AT</m:t>
            </m:r>
          </m:e>
          <m:sub>
            <m:r>
              <w:rPr>
                <w:rFonts w:ascii="Cambria Math" w:hAnsi="Cambria Math"/>
              </w:rPr>
              <m:t>i</m:t>
            </m:r>
          </m:sub>
        </m:sSub>
      </m:oMath>
      <w:r w:rsidR="00775BDF" w:rsidRPr="00C46BE0">
        <w:rPr>
          <w:lang w:val="fr-FR"/>
        </w:rPr>
        <w:t xml:space="preserve"> </w:t>
      </w:r>
      <w:r w:rsidR="00775BDF" w:rsidRPr="00C46BE0">
        <w:rPr>
          <w:lang w:val="fr-FR"/>
        </w:rPr>
        <w:tab/>
      </w:r>
      <w:r w:rsidR="00775BDF" w:rsidRPr="00C46BE0">
        <w:rPr>
          <w:rFonts w:asciiTheme="minorHAnsi" w:hAnsiTheme="minorHAnsi"/>
          <w:i/>
          <w:sz w:val="20"/>
          <w:lang w:val="fr-FR"/>
        </w:rPr>
        <w:t>(16b)</w:t>
      </w:r>
    </w:p>
    <w:p w14:paraId="4D8D61F7" w14:textId="77777777" w:rsidR="00775BDF" w:rsidRDefault="00775BDF" w:rsidP="00775BDF">
      <w:pPr>
        <w:pStyle w:val="TextonormalREE"/>
      </w:pPr>
      <w:r>
        <w:t>siendo:</w:t>
      </w:r>
    </w:p>
    <w:p w14:paraId="43F40D9B" w14:textId="77777777" w:rsidR="00775BDF" w:rsidRPr="00EC4A1A" w:rsidRDefault="00775BDF" w:rsidP="00441C5B">
      <w:pPr>
        <w:pStyle w:val="TextonormalREE"/>
        <w:tabs>
          <w:tab w:val="left" w:pos="2127"/>
        </w:tabs>
        <w:ind w:left="2410" w:hanging="1417"/>
      </w:pPr>
      <w:proofErr w:type="spellStart"/>
      <w:r w:rsidRPr="00EC4A1A">
        <w:t>SUMi</w:t>
      </w:r>
      <w:proofErr w:type="spellEnd"/>
      <w:r>
        <w:t>(t)</w:t>
      </w:r>
      <w:r>
        <w:tab/>
      </w:r>
      <w:r w:rsidRPr="00EC4A1A">
        <w:t>=</w:t>
      </w:r>
      <w:r w:rsidRPr="00EC4A1A">
        <w:tab/>
        <w:t>error de seguimiento retardado de la zona para el ciclo actual de control</w:t>
      </w:r>
    </w:p>
    <w:p w14:paraId="04BADB17" w14:textId="77777777" w:rsidR="00775BDF" w:rsidRPr="00EC4A1A" w:rsidRDefault="00775BDF" w:rsidP="00441C5B">
      <w:pPr>
        <w:pStyle w:val="TextonormalREE"/>
        <w:tabs>
          <w:tab w:val="left" w:pos="2127"/>
        </w:tabs>
        <w:ind w:left="2410" w:hanging="1417"/>
      </w:pPr>
      <w:proofErr w:type="spellStart"/>
      <w:r w:rsidRPr="00EC4A1A">
        <w:t>SUMi</w:t>
      </w:r>
      <w:proofErr w:type="spellEnd"/>
      <w:r w:rsidRPr="00EC4A1A">
        <w:t>(t-1)</w:t>
      </w:r>
      <w:r w:rsidRPr="00EC4A1A">
        <w:tab/>
        <w:t>=</w:t>
      </w:r>
      <w:r w:rsidRPr="00EC4A1A">
        <w:tab/>
        <w:t>error de seguimiento retardado de la zona en el ciclo anterior de control</w:t>
      </w:r>
    </w:p>
    <w:p w14:paraId="0F73A46D" w14:textId="77777777" w:rsidR="00775BDF" w:rsidRPr="00EC4A1A" w:rsidRDefault="00775BDF" w:rsidP="00441C5B">
      <w:pPr>
        <w:pStyle w:val="TextonormalREE"/>
        <w:tabs>
          <w:tab w:val="left" w:pos="2127"/>
        </w:tabs>
        <w:ind w:left="2410" w:hanging="1417"/>
      </w:pPr>
      <w:bookmarkStart w:id="226" w:name="Cte_T2i"/>
      <w:r w:rsidRPr="00EC4A1A">
        <w:t>T2</w:t>
      </w:r>
      <w:r w:rsidRPr="00660485">
        <w:rPr>
          <w:vertAlign w:val="subscript"/>
        </w:rPr>
        <w:t>i</w:t>
      </w:r>
      <w:bookmarkEnd w:id="226"/>
      <w:r w:rsidRPr="00EC4A1A">
        <w:tab/>
        <w:t>=</w:t>
      </w:r>
      <w:r w:rsidRPr="00EC4A1A">
        <w:tab/>
        <w:t>constante de tiempo de retardo del error de respuesta de la zona i</w:t>
      </w:r>
    </w:p>
    <w:p w14:paraId="62779D5F" w14:textId="5783C9FD" w:rsidR="00775BDF" w:rsidRPr="00EC4A1A" w:rsidRDefault="00775BDF" w:rsidP="00441C5B">
      <w:pPr>
        <w:pStyle w:val="TextonormalREE"/>
        <w:tabs>
          <w:tab w:val="left" w:pos="2127"/>
        </w:tabs>
        <w:ind w:left="2410" w:hanging="1417"/>
      </w:pPr>
      <w:r w:rsidRPr="00EC4A1A">
        <w:rPr>
          <w:rFonts w:ascii="Symbol" w:eastAsia="Symbol" w:hAnsi="Symbol" w:cs="Symbol"/>
        </w:rPr>
        <w:t></w:t>
      </w:r>
      <w:r w:rsidRPr="00660485">
        <w:rPr>
          <w:vertAlign w:val="subscript"/>
        </w:rPr>
        <w:t>2i</w:t>
      </w:r>
      <w:r>
        <w:t xml:space="preserve">           </w:t>
      </w:r>
      <w:r w:rsidR="00D56CEE">
        <w:tab/>
      </w:r>
      <w:r w:rsidRPr="00EC4A1A">
        <w:t>=</w:t>
      </w:r>
      <w:r w:rsidRPr="00EC4A1A">
        <w:tab/>
        <w:t xml:space="preserve">cociente entre el tiempo del ciclo de ejecución del algoritmo y la </w:t>
      </w:r>
      <w:r>
        <w:t xml:space="preserve">  </w:t>
      </w:r>
      <w:r w:rsidRPr="00EC4A1A">
        <w:t>constante de tiempo T2i</w:t>
      </w:r>
    </w:p>
    <w:p w14:paraId="21DD330F" w14:textId="7E39619E" w:rsidR="00775BDF" w:rsidRDefault="00775BDF" w:rsidP="00441C5B">
      <w:pPr>
        <w:pStyle w:val="TextonormalREE"/>
        <w:tabs>
          <w:tab w:val="left" w:pos="2127"/>
        </w:tabs>
        <w:ind w:left="2410" w:hanging="1417"/>
        <w:rPr>
          <w:rFonts w:ascii="Helvetica" w:hAnsi="Helvetica"/>
        </w:rPr>
      </w:pPr>
      <w:bookmarkStart w:id="227" w:name="Cte_K3_ATLIM"/>
      <w:r w:rsidRPr="00EC4A1A">
        <w:t>K3</w:t>
      </w:r>
      <w:bookmarkEnd w:id="227"/>
      <w:r>
        <w:t xml:space="preserve">            </w:t>
      </w:r>
      <w:r w:rsidR="00232389">
        <w:tab/>
      </w:r>
      <w:r w:rsidRPr="00EC4A1A">
        <w:t>=</w:t>
      </w:r>
      <w:r w:rsidRPr="00EC4A1A">
        <w:tab/>
        <w:t>constante que limita el error de respuesta retardado de la zona</w:t>
      </w:r>
      <w:r w:rsidR="00232389">
        <w:t xml:space="preserve"> </w:t>
      </w:r>
      <w:r w:rsidRPr="00EC4A1A">
        <w:t>i</w:t>
      </w:r>
    </w:p>
    <w:p w14:paraId="3DFC8F5B" w14:textId="77777777" w:rsidR="00775BDF" w:rsidRPr="00EC4A1A" w:rsidRDefault="00775BDF" w:rsidP="00441C5B">
      <w:pPr>
        <w:pStyle w:val="TextonormalREE"/>
        <w:tabs>
          <w:tab w:val="left" w:pos="2127"/>
        </w:tabs>
        <w:ind w:left="2410" w:hanging="1417"/>
      </w:pPr>
      <w:proofErr w:type="spellStart"/>
      <w:r w:rsidRPr="00EC4A1A">
        <w:t>AT</w:t>
      </w:r>
      <w:r w:rsidRPr="00660485">
        <w:rPr>
          <w:vertAlign w:val="subscript"/>
        </w:rPr>
        <w:t>i</w:t>
      </w:r>
      <w:proofErr w:type="spellEnd"/>
      <w:r w:rsidRPr="00EC4A1A">
        <w:tab/>
        <w:t>=</w:t>
      </w:r>
      <w:r w:rsidRPr="00EC4A1A">
        <w:tab/>
        <w:t>umbral de mala respuesta de la zona i</w:t>
      </w:r>
    </w:p>
    <w:p w14:paraId="1D1465C9" w14:textId="77777777" w:rsidR="00775BDF" w:rsidRDefault="00775BDF" w:rsidP="00775BDF">
      <w:pPr>
        <w:pStyle w:val="TextonormalREE"/>
      </w:pPr>
      <w:r>
        <w:t xml:space="preserve">El valor absoluto del error retardado </w:t>
      </w:r>
      <w:proofErr w:type="spellStart"/>
      <w:r>
        <w:t>SUM</w:t>
      </w:r>
      <w:r>
        <w:rPr>
          <w:vertAlign w:val="subscript"/>
        </w:rPr>
        <w:t>i</w:t>
      </w:r>
      <w:proofErr w:type="spellEnd"/>
      <w:r>
        <w:t xml:space="preserve"> está por lo tanto limitado a </w:t>
      </w:r>
      <w:r w:rsidRPr="00221131">
        <w:rPr>
          <w:b/>
          <w:i/>
        </w:rPr>
        <w:t>K3</w:t>
      </w:r>
      <w:r>
        <w:t xml:space="preserve"> veces </w:t>
      </w:r>
      <w:proofErr w:type="spellStart"/>
      <w:r>
        <w:t>AT</w:t>
      </w:r>
      <w:r>
        <w:rPr>
          <w:vertAlign w:val="subscript"/>
        </w:rPr>
        <w:t>i</w:t>
      </w:r>
      <w:proofErr w:type="spellEnd"/>
      <w:r>
        <w:t>, con el fin de evitar que crezca de forma indefinida.</w:t>
      </w:r>
    </w:p>
    <w:p w14:paraId="32918DB0" w14:textId="1F5E9355" w:rsidR="00775BDF" w:rsidRDefault="00775BDF" w:rsidP="00775BDF">
      <w:pPr>
        <w:pStyle w:val="TextonormalREE"/>
      </w:pPr>
      <w:r>
        <w:t xml:space="preserve">El uso de este filtro de retardo permite que </w:t>
      </w:r>
      <w:r w:rsidRPr="00B6286B">
        <w:t xml:space="preserve">un error de seguimiento persista durante un tiempo ajustable, que depende de la magnitud del error, antes de que alcance el umbral de mala respuesta </w:t>
      </w:r>
      <w:proofErr w:type="spellStart"/>
      <w:r w:rsidRPr="00B6286B">
        <w:t>AT</w:t>
      </w:r>
      <w:r w:rsidRPr="00B6286B">
        <w:rPr>
          <w:vertAlign w:val="subscript"/>
        </w:rPr>
        <w:t>i</w:t>
      </w:r>
      <w:proofErr w:type="spellEnd"/>
      <w:r w:rsidRPr="00B6286B">
        <w:t xml:space="preserve"> para la zona. La constante de tiempo </w:t>
      </w:r>
      <w:r w:rsidRPr="00B6286B">
        <w:rPr>
          <w:b/>
          <w:i/>
        </w:rPr>
        <w:t>T2</w:t>
      </w:r>
      <w:r w:rsidRPr="00B6286B">
        <w:rPr>
          <w:b/>
          <w:i/>
          <w:vertAlign w:val="subscript"/>
        </w:rPr>
        <w:t>i</w:t>
      </w:r>
      <w:r w:rsidRPr="00B6286B">
        <w:t xml:space="preserve"> y los parámetros involucrados en la determinación del umbral de mala respuesta, deben ajustarse en función de los criterios de buena regulación que se establezcan.</w:t>
      </w:r>
    </w:p>
    <w:p w14:paraId="14F55F39"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Cálculo del umbral de mala respuesta de la zona i</w:t>
      </w:r>
    </w:p>
    <w:p w14:paraId="2452CFB9" w14:textId="77777777" w:rsidR="00775BDF" w:rsidRDefault="00775BDF" w:rsidP="00775BDF">
      <w:pPr>
        <w:pStyle w:val="TextonormalREE"/>
      </w:pPr>
      <w:r>
        <w:t xml:space="preserve">El umbral de mala respuesta de la zona </w:t>
      </w:r>
      <w:proofErr w:type="spellStart"/>
      <w:r>
        <w:t>AT</w:t>
      </w:r>
      <w:r>
        <w:rPr>
          <w:vertAlign w:val="subscript"/>
        </w:rPr>
        <w:t>i</w:t>
      </w:r>
      <w:proofErr w:type="spellEnd"/>
      <w:r>
        <w:t xml:space="preserve"> se utiliza para compararlo con el valor absoluto del error retardado </w:t>
      </w:r>
      <w:proofErr w:type="spellStart"/>
      <w:r>
        <w:t>SUM</w:t>
      </w:r>
      <w:r>
        <w:rPr>
          <w:vertAlign w:val="subscript"/>
        </w:rPr>
        <w:t>i</w:t>
      </w:r>
      <w:proofErr w:type="spellEnd"/>
      <w:r>
        <w:t xml:space="preserve">, tal y como se detalla en la sección </w:t>
      </w:r>
      <w:r w:rsidRPr="00D11A81">
        <w:rPr>
          <w:b/>
        </w:rPr>
        <w:t>8.2</w:t>
      </w:r>
      <w:r>
        <w:t>. El valor de dicho umbral se calcula como:</w:t>
      </w:r>
    </w:p>
    <w:p w14:paraId="17F7A0A9" w14:textId="77777777" w:rsidR="00775BDF" w:rsidRDefault="007A71E8" w:rsidP="00775BDF">
      <w:pPr>
        <w:pStyle w:val="Normal1"/>
        <w:tabs>
          <w:tab w:val="clear" w:pos="360"/>
        </w:tabs>
        <w:ind w:left="993" w:firstLine="0"/>
        <w:jc w:val="left"/>
        <w:rPr>
          <w:i/>
          <w:lang w:val="es-ES"/>
        </w:rPr>
      </w:pPr>
      <m:oMath>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es-ES"/>
          </w:rPr>
          <m:t>=K2·</m:t>
        </m:r>
        <m:sSub>
          <m:sSubPr>
            <m:ctrlPr>
              <w:rPr>
                <w:rFonts w:ascii="Cambria Math" w:hAnsi="Cambria Math"/>
                <w:i/>
                <w:lang w:val="es-ES"/>
              </w:rPr>
            </m:ctrlPr>
          </m:sSubPr>
          <m:e>
            <m:r>
              <w:rPr>
                <w:rFonts w:ascii="Cambria Math" w:hAnsi="Cambria Math"/>
                <w:lang w:val="es-ES"/>
              </w:rPr>
              <m:t>CTBCAP</m:t>
            </m:r>
          </m:e>
          <m:sub>
            <m:r>
              <w:rPr>
                <w:rFonts w:ascii="Cambria Math" w:hAnsi="Cambria Math"/>
                <w:lang w:val="es-ES"/>
              </w:rPr>
              <m:t>i</m:t>
            </m:r>
          </m:sub>
        </m:sSub>
        <m:r>
          <w:rPr>
            <w:rFonts w:ascii="Cambria Math" w:hAnsi="Cambria Math"/>
            <w:lang w:val="es-ES"/>
          </w:rPr>
          <m:t>·</m:t>
        </m:r>
        <m:d>
          <m:dPr>
            <m:ctrlPr>
              <w:rPr>
                <w:rFonts w:ascii="Cambria Math" w:hAnsi="Cambria Math"/>
                <w:i/>
                <w:lang w:val="es-ES"/>
              </w:rPr>
            </m:ctrlPr>
          </m:dPr>
          <m:e>
            <m:r>
              <w:rPr>
                <w:rFonts w:ascii="Cambria Math" w:hAnsi="Cambria Math"/>
                <w:lang w:val="es-ES"/>
              </w:rPr>
              <m:t>RESNUP+RESNDW</m:t>
            </m:r>
          </m:e>
        </m:d>
      </m:oMath>
      <w:r w:rsidR="00775BDF">
        <w:rPr>
          <w:lang w:val="es-ES"/>
        </w:rPr>
        <w:t xml:space="preserve">  </w:t>
      </w:r>
      <w:r w:rsidR="00775BDF" w:rsidRPr="000248C8">
        <w:rPr>
          <w:rFonts w:asciiTheme="minorHAnsi" w:hAnsiTheme="minorHAnsi"/>
          <w:sz w:val="20"/>
          <w:lang w:val="es-ES"/>
        </w:rPr>
        <w:t xml:space="preserve">si  </w:t>
      </w:r>
      <m:oMath>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es-ES"/>
          </w:rPr>
          <m:t>≥K4</m:t>
        </m:r>
      </m:oMath>
      <w:r w:rsidR="00775BDF">
        <w:rPr>
          <w:lang w:val="es-ES"/>
        </w:rPr>
        <w:t xml:space="preserve">  </w:t>
      </w:r>
      <w:r w:rsidR="00775BDF">
        <w:rPr>
          <w:lang w:val="es-ES"/>
        </w:rPr>
        <w:tab/>
      </w:r>
      <w:r w:rsidR="00775BDF" w:rsidRPr="000248C8">
        <w:rPr>
          <w:rFonts w:asciiTheme="minorHAnsi" w:hAnsiTheme="minorHAnsi"/>
          <w:i/>
          <w:sz w:val="20"/>
          <w:lang w:val="es-ES"/>
        </w:rPr>
        <w:t>(17a)</w:t>
      </w:r>
    </w:p>
    <w:p w14:paraId="69B9C713" w14:textId="77777777" w:rsidR="00775BDF" w:rsidRPr="00C46BE0" w:rsidRDefault="007A71E8" w:rsidP="00775BDF">
      <w:pPr>
        <w:pStyle w:val="Normal1"/>
        <w:tabs>
          <w:tab w:val="clear" w:pos="360"/>
        </w:tabs>
        <w:ind w:left="993" w:firstLine="0"/>
        <w:jc w:val="left"/>
        <w:rPr>
          <w:lang w:val="fr-FR"/>
        </w:rPr>
      </w:pPr>
      <m:oMath>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fr-FR"/>
          </w:rPr>
          <m:t>=</m:t>
        </m:r>
        <m:r>
          <w:rPr>
            <w:rFonts w:ascii="Cambria Math" w:hAnsi="Cambria Math"/>
            <w:lang w:val="es-ES"/>
          </w:rPr>
          <m:t>K</m:t>
        </m:r>
        <m:r>
          <w:rPr>
            <w:rFonts w:ascii="Cambria Math" w:hAnsi="Cambria Math"/>
            <w:lang w:val="fr-FR"/>
          </w:rPr>
          <m:t>4</m:t>
        </m:r>
      </m:oMath>
      <w:r w:rsidR="00775BDF" w:rsidRPr="00C46BE0">
        <w:rPr>
          <w:lang w:val="fr-FR"/>
        </w:rPr>
        <w:t xml:space="preserve">  </w:t>
      </w:r>
      <w:r w:rsidR="00775BDF" w:rsidRPr="00C46BE0">
        <w:rPr>
          <w:rFonts w:asciiTheme="minorHAnsi" w:hAnsiTheme="minorHAnsi"/>
          <w:sz w:val="20"/>
          <w:lang w:val="fr-FR"/>
        </w:rPr>
        <w:t>si</w:t>
      </w:r>
      <w:r w:rsidR="00775BDF" w:rsidRPr="00C46BE0">
        <w:rPr>
          <w:sz w:val="20"/>
          <w:lang w:val="fr-FR"/>
        </w:rPr>
        <w:t xml:space="preserve"> </w:t>
      </w:r>
      <w:r w:rsidR="00775BDF" w:rsidRPr="00C46BE0">
        <w:rPr>
          <w:lang w:val="fr-FR"/>
        </w:rPr>
        <w:t xml:space="preserve"> </w:t>
      </w:r>
      <m:oMath>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fr-FR"/>
          </w:rPr>
          <m:t>&lt;</m:t>
        </m:r>
        <m:r>
          <w:rPr>
            <w:rFonts w:ascii="Cambria Math" w:hAnsi="Cambria Math"/>
            <w:lang w:val="es-ES"/>
          </w:rPr>
          <m:t>K</m:t>
        </m:r>
        <m:r>
          <w:rPr>
            <w:rFonts w:ascii="Cambria Math" w:hAnsi="Cambria Math"/>
            <w:lang w:val="fr-FR"/>
          </w:rPr>
          <m:t>4</m:t>
        </m:r>
      </m:oMath>
      <w:r w:rsidR="00775BDF" w:rsidRPr="00C46BE0">
        <w:rPr>
          <w:lang w:val="fr-FR"/>
        </w:rPr>
        <w:t xml:space="preserve"> </w:t>
      </w:r>
      <w:r w:rsidR="00775BDF" w:rsidRPr="00C46BE0">
        <w:rPr>
          <w:lang w:val="fr-FR"/>
        </w:rPr>
        <w:tab/>
      </w:r>
      <w:r w:rsidR="00775BDF" w:rsidRPr="00C46BE0">
        <w:rPr>
          <w:lang w:val="fr-FR"/>
        </w:rPr>
        <w:tab/>
      </w:r>
      <w:r w:rsidR="00775BDF" w:rsidRPr="00C46BE0">
        <w:rPr>
          <w:lang w:val="fr-FR"/>
        </w:rPr>
        <w:tab/>
      </w:r>
      <w:r w:rsidR="00775BDF" w:rsidRPr="00C46BE0">
        <w:rPr>
          <w:lang w:val="fr-FR"/>
        </w:rPr>
        <w:tab/>
      </w:r>
      <w:r w:rsidR="00775BDF" w:rsidRPr="00C46BE0">
        <w:rPr>
          <w:lang w:val="fr-FR"/>
        </w:rPr>
        <w:tab/>
      </w:r>
      <w:r w:rsidR="00775BDF" w:rsidRPr="00C46BE0">
        <w:rPr>
          <w:lang w:val="fr-FR"/>
        </w:rPr>
        <w:tab/>
        <w:t xml:space="preserve"> </w:t>
      </w:r>
      <w:r w:rsidR="00775BDF" w:rsidRPr="00C46BE0">
        <w:rPr>
          <w:rFonts w:asciiTheme="minorHAnsi" w:hAnsiTheme="minorHAnsi"/>
          <w:i/>
          <w:sz w:val="20"/>
          <w:lang w:val="fr-FR"/>
        </w:rPr>
        <w:t>(17b)</w:t>
      </w:r>
    </w:p>
    <w:p w14:paraId="0DDF1BEF" w14:textId="77777777" w:rsidR="00775BDF" w:rsidRDefault="00775BDF" w:rsidP="00775BDF">
      <w:pPr>
        <w:pStyle w:val="TextonormalREE"/>
      </w:pPr>
      <w:r>
        <w:t>siendo:</w:t>
      </w:r>
    </w:p>
    <w:p w14:paraId="433F6AC1" w14:textId="4D395F6C" w:rsidR="00775BDF" w:rsidRDefault="00775BDF" w:rsidP="00775BDF">
      <w:pPr>
        <w:pStyle w:val="TextonormalREE"/>
        <w:ind w:left="2127" w:hanging="1134"/>
      </w:pPr>
      <w:r>
        <w:t>RESNUP</w:t>
      </w:r>
      <w:r>
        <w:tab/>
        <w:t>=</w:t>
      </w:r>
      <w:r>
        <w:tab/>
        <w:t xml:space="preserve">reserva nominal a subir de la RCP en </w:t>
      </w:r>
      <w:ins w:id="228" w:author="Red Eléctrica" w:date="2021-03-30T12:27:00Z">
        <w:r w:rsidR="008D0B1F">
          <w:t>el periodo cuarto horario</w:t>
        </w:r>
      </w:ins>
      <w:del w:id="229" w:author="Red Eléctrica" w:date="2021-03-30T12:27:00Z">
        <w:r w:rsidDel="008D0B1F">
          <w:delText>la hora</w:delText>
        </w:r>
      </w:del>
      <w:r>
        <w:t xml:space="preserve"> en curso</w:t>
      </w:r>
    </w:p>
    <w:p w14:paraId="72EF3A2A" w14:textId="31557EDA" w:rsidR="00775BDF" w:rsidRDefault="00775BDF" w:rsidP="00775BDF">
      <w:pPr>
        <w:pStyle w:val="TextonormalREE"/>
        <w:ind w:left="2127" w:hanging="1134"/>
      </w:pPr>
      <w:r>
        <w:t>RESNDW</w:t>
      </w:r>
      <w:r>
        <w:tab/>
        <w:t>=</w:t>
      </w:r>
      <w:r>
        <w:tab/>
        <w:t xml:space="preserve">reserva nominal a bajar de la RCP en </w:t>
      </w:r>
      <w:bookmarkStart w:id="230" w:name="_GoBack"/>
      <w:ins w:id="231" w:author="Red Eléctrica" w:date="2021-03-30T12:28:00Z">
        <w:r w:rsidR="008D0B1F">
          <w:t>el periodo cuarto</w:t>
        </w:r>
        <w:bookmarkEnd w:id="230"/>
        <w:r w:rsidR="008D0B1F">
          <w:t xml:space="preserve"> horario</w:t>
        </w:r>
      </w:ins>
      <w:del w:id="232" w:author="Red Eléctrica" w:date="2021-03-30T12:28:00Z">
        <w:r w:rsidDel="008D0B1F">
          <w:delText>la hora</w:delText>
        </w:r>
      </w:del>
      <w:r>
        <w:t xml:space="preserve"> en curso</w:t>
      </w:r>
    </w:p>
    <w:p w14:paraId="5E97451B" w14:textId="04E1FA35" w:rsidR="00775BDF" w:rsidRDefault="00775BDF" w:rsidP="00775BDF">
      <w:pPr>
        <w:pStyle w:val="TextonormalREE"/>
        <w:ind w:left="2835" w:hanging="1842"/>
      </w:pPr>
      <w:proofErr w:type="spellStart"/>
      <w:r>
        <w:t>CTBCAP</w:t>
      </w:r>
      <w:r w:rsidRPr="00660485">
        <w:rPr>
          <w:vertAlign w:val="subscript"/>
        </w:rPr>
        <w:t>i</w:t>
      </w:r>
      <w:proofErr w:type="spellEnd"/>
      <w:r>
        <w:t xml:space="preserve">        =</w:t>
      </w:r>
      <w:r>
        <w:tab/>
        <w:t xml:space="preserve">capacidad nominal de contribución a la regulación de la zona i en </w:t>
      </w:r>
      <w:ins w:id="233" w:author="Red Eléctrica" w:date="2021-03-30T12:28:00Z">
        <w:r w:rsidR="008D0B1F">
          <w:t>el periodo cuarto horario</w:t>
        </w:r>
      </w:ins>
      <w:del w:id="234" w:author="Red Eléctrica" w:date="2021-03-30T12:28:00Z">
        <w:r w:rsidDel="008D0B1F">
          <w:delText>la hora</w:delText>
        </w:r>
      </w:del>
      <w:r>
        <w:t xml:space="preserve"> en curso</w:t>
      </w:r>
    </w:p>
    <w:p w14:paraId="6C4313B8" w14:textId="77777777" w:rsidR="00775BDF" w:rsidRDefault="00775BDF" w:rsidP="00775BDF">
      <w:pPr>
        <w:pStyle w:val="TextonormalREE"/>
        <w:ind w:left="2127" w:hanging="1134"/>
      </w:pPr>
      <w:bookmarkStart w:id="235" w:name="Cte_K2_ATLIM"/>
      <w:r w:rsidRPr="000248C8">
        <w:rPr>
          <w:b/>
          <w:i/>
        </w:rPr>
        <w:t>K2</w:t>
      </w:r>
      <w:bookmarkEnd w:id="235"/>
      <w:r>
        <w:tab/>
        <w:t>=</w:t>
      </w:r>
      <w:r>
        <w:tab/>
        <w:t xml:space="preserve">constante para el cálculo de </w:t>
      </w:r>
      <w:proofErr w:type="spellStart"/>
      <w:r>
        <w:t>ATi</w:t>
      </w:r>
      <w:proofErr w:type="spellEnd"/>
      <w:r>
        <w:t xml:space="preserve"> </w:t>
      </w:r>
    </w:p>
    <w:p w14:paraId="64585DCC" w14:textId="77777777" w:rsidR="00775BDF" w:rsidRDefault="00775BDF" w:rsidP="00775BDF">
      <w:pPr>
        <w:pStyle w:val="TextonormalREE"/>
        <w:ind w:left="2127" w:hanging="1134"/>
      </w:pPr>
      <w:bookmarkStart w:id="236" w:name="Cte_K4_ATLIM"/>
      <w:r w:rsidRPr="000248C8">
        <w:rPr>
          <w:b/>
          <w:i/>
        </w:rPr>
        <w:t>K4</w:t>
      </w:r>
      <w:bookmarkEnd w:id="236"/>
      <w:r>
        <w:tab/>
        <w:t>=</w:t>
      </w:r>
      <w:r>
        <w:tab/>
        <w:t xml:space="preserve">constante que limita el valor mínimo de </w:t>
      </w:r>
      <w:proofErr w:type="spellStart"/>
      <w:r>
        <w:t>ATi</w:t>
      </w:r>
      <w:proofErr w:type="spellEnd"/>
    </w:p>
    <w:p w14:paraId="2D1340F0" w14:textId="77329A0D" w:rsidR="00775BDF" w:rsidRDefault="00775BDF" w:rsidP="00775BDF">
      <w:pPr>
        <w:pStyle w:val="TextonormalREE"/>
      </w:pPr>
      <w:r>
        <w:t xml:space="preserve">Para una descripción detallada del significado de RESNUP, RESNDW y de </w:t>
      </w:r>
      <w:proofErr w:type="spellStart"/>
      <w:r>
        <w:t>CTBCAP</w:t>
      </w:r>
      <w:r>
        <w:rPr>
          <w:vertAlign w:val="subscript"/>
        </w:rPr>
        <w:t>i</w:t>
      </w:r>
      <w:proofErr w:type="spellEnd"/>
      <w:r>
        <w:t xml:space="preserve"> véase la sección </w:t>
      </w:r>
      <w:r w:rsidRPr="00D11A81">
        <w:rPr>
          <w:b/>
        </w:rPr>
        <w:t>8.3</w:t>
      </w:r>
      <w:r w:rsidRPr="00D11A81">
        <w:rPr>
          <w:bCs/>
        </w:rPr>
        <w:t>.</w:t>
      </w:r>
    </w:p>
    <w:p w14:paraId="56AF0B42"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 xml:space="preserve">Inicialización del error de seguimiento retardado de la zona i en el paso de EMERGENCIA a ACTIVO </w:t>
      </w:r>
    </w:p>
    <w:p w14:paraId="144FB52D" w14:textId="77777777" w:rsidR="00775BDF" w:rsidRDefault="00775BDF" w:rsidP="00775BDF">
      <w:pPr>
        <w:pStyle w:val="TextonormalREE"/>
      </w:pPr>
      <w:r>
        <w:t xml:space="preserve">El valor del error retardado </w:t>
      </w:r>
      <w:proofErr w:type="spellStart"/>
      <w:r>
        <w:t>SUM</w:t>
      </w:r>
      <w:r>
        <w:rPr>
          <w:vertAlign w:val="subscript"/>
        </w:rPr>
        <w:t>i</w:t>
      </w:r>
      <w:proofErr w:type="spellEnd"/>
      <w:r>
        <w:t xml:space="preserve"> debe inicializarse si la zona entra o sale del estado EMERGENCIA, tal y como se indica a continuación:</w:t>
      </w:r>
    </w:p>
    <w:p w14:paraId="50E63CCA" w14:textId="77777777" w:rsidR="00775BDF" w:rsidRDefault="007A71E8" w:rsidP="00775BDF">
      <w:pPr>
        <w:pStyle w:val="Normal1"/>
        <w:tabs>
          <w:tab w:val="clear" w:pos="360"/>
        </w:tabs>
        <w:ind w:left="993" w:firstLine="0"/>
        <w:jc w:val="left"/>
        <w:rPr>
          <w:lang w:val="es-ES"/>
        </w:rPr>
      </w:pPr>
      <m:oMath>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(t)=NPK2·</m:t>
        </m:r>
        <m:f>
          <m:fPr>
            <m:ctrlPr>
              <w:rPr>
                <w:rFonts w:ascii="Cambria Math" w:hAnsi="Cambria Math"/>
                <w:i/>
                <w:lang w:val="es-ES"/>
              </w:rPr>
            </m:ctrlPr>
          </m:fPr>
          <m:num>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(t-1)</m:t>
            </m:r>
          </m:num>
          <m:den>
            <m:d>
              <m:dPr>
                <m:begChr m:val="|"/>
                <m:endChr m:val="|"/>
                <m:ctrlPr>
                  <w:rPr>
                    <w:rFonts w:ascii="Cambria Math" w:hAnsi="Cambria Math"/>
                    <w:i/>
                    <w:lang w:val="es-ES"/>
                  </w:rPr>
                </m:ctrlPr>
              </m:dPr>
              <m:e>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(t-1)</m:t>
                </m:r>
              </m:e>
            </m:d>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0i</m:t>
            </m:r>
          </m:sub>
        </m:sSub>
      </m:oMath>
      <w:r w:rsidR="00775BDF">
        <w:rPr>
          <w:lang w:val="es-ES"/>
        </w:rPr>
        <w:t xml:space="preserve"> </w:t>
      </w:r>
      <w:r w:rsidR="00775BDF">
        <w:rPr>
          <w:lang w:val="es-ES"/>
        </w:rPr>
        <w:tab/>
      </w:r>
      <w:r w:rsidR="00775BDF">
        <w:rPr>
          <w:lang w:val="es-ES"/>
        </w:rPr>
        <w:tab/>
      </w:r>
      <w:r w:rsidR="00775BDF">
        <w:rPr>
          <w:lang w:val="es-ES"/>
        </w:rPr>
        <w:tab/>
        <w:t xml:space="preserve"> </w:t>
      </w:r>
      <w:r w:rsidR="00775BDF" w:rsidRPr="000248C8">
        <w:rPr>
          <w:rFonts w:asciiTheme="minorHAnsi" w:hAnsiTheme="minorHAnsi"/>
          <w:i/>
          <w:sz w:val="20"/>
          <w:lang w:val="es-ES"/>
        </w:rPr>
        <w:t>(18)</w:t>
      </w:r>
    </w:p>
    <w:p w14:paraId="6840B425" w14:textId="77777777" w:rsidR="00775BDF" w:rsidRDefault="00775BDF" w:rsidP="00775BDF">
      <w:pPr>
        <w:pStyle w:val="TextonormalREE"/>
      </w:pPr>
      <w:r>
        <w:t>siendo:</w:t>
      </w:r>
    </w:p>
    <w:p w14:paraId="154BD3B3" w14:textId="77777777" w:rsidR="00775BDF" w:rsidRDefault="00775BDF" w:rsidP="00775BDF">
      <w:pPr>
        <w:pStyle w:val="TextonormalREE"/>
        <w:ind w:left="2127" w:hanging="1134"/>
      </w:pPr>
      <w:bookmarkStart w:id="237" w:name="Cte_NPK2"/>
      <w:r w:rsidRPr="000248C8">
        <w:rPr>
          <w:b/>
          <w:i/>
        </w:rPr>
        <w:t>NPK2</w:t>
      </w:r>
      <w:bookmarkEnd w:id="237"/>
      <w:r w:rsidRPr="000248C8">
        <w:rPr>
          <w:b/>
          <w:i/>
        </w:rPr>
        <w:tab/>
      </w:r>
      <w:r w:rsidRPr="000248C8">
        <w:t>=</w:t>
      </w:r>
      <w:r w:rsidRPr="000248C8">
        <w:tab/>
        <w:t>constante para la inicialización del error retardado</w:t>
      </w:r>
    </w:p>
    <w:p w14:paraId="19052EDB" w14:textId="77777777" w:rsidR="00775BDF" w:rsidRDefault="00775BDF" w:rsidP="00775BDF">
      <w:pPr>
        <w:pStyle w:val="TextonormalREE"/>
        <w:ind w:left="2127" w:hanging="1134"/>
      </w:pPr>
      <w:proofErr w:type="spellStart"/>
      <w:r>
        <w:t>ATi</w:t>
      </w:r>
      <w:proofErr w:type="spellEnd"/>
      <w:r>
        <w:tab/>
        <w:t>=</w:t>
      </w:r>
      <w:r>
        <w:tab/>
        <w:t>umbral de mala respuesta de la zona i</w:t>
      </w:r>
    </w:p>
    <w:p w14:paraId="76E33D34" w14:textId="77777777" w:rsidR="00775BDF" w:rsidRDefault="007A71E8" w:rsidP="00775BDF">
      <w:pPr>
        <w:pStyle w:val="TextonormalREE"/>
        <w:spacing w:line="276" w:lineRule="auto"/>
        <w:ind w:left="2127" w:hanging="1134"/>
      </w:pPr>
      <m:oMath>
        <m:f>
          <m:fPr>
            <m:ctrlPr>
              <w:rPr>
                <w:rFonts w:ascii="Cambria Math" w:hAnsi="Cambria Math"/>
                <w:i/>
              </w:rPr>
            </m:ctrlPr>
          </m:fPr>
          <m:num>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(t-1)</m:t>
            </m:r>
          </m:num>
          <m:den>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(t-1)</m:t>
                </m:r>
              </m:e>
            </m:d>
          </m:den>
        </m:f>
      </m:oMath>
      <w:r w:rsidR="00775BDF">
        <w:tab/>
        <w:t xml:space="preserve">= </w:t>
      </w:r>
      <w:r w:rsidR="00775BDF">
        <w:tab/>
        <w:t>signo de error de retardo en el ciclo anterior</w:t>
      </w:r>
    </w:p>
    <w:p w14:paraId="45B45253" w14:textId="77777777" w:rsidR="00775BDF" w:rsidRDefault="00775BDF" w:rsidP="00775BDF">
      <w:pPr>
        <w:pStyle w:val="TextonormalREE"/>
      </w:pPr>
      <w:r>
        <w:t xml:space="preserve">De esta forma si el error </w:t>
      </w:r>
      <w:proofErr w:type="spellStart"/>
      <w:r>
        <w:t>ERR</w:t>
      </w:r>
      <w:r>
        <w:rPr>
          <w:vertAlign w:val="subscript"/>
        </w:rPr>
        <w:t>i</w:t>
      </w:r>
      <w:proofErr w:type="spellEnd"/>
      <w:r>
        <w:t xml:space="preserve"> sigue aumentando la nueva condición de mala respuesta se detecta inmediatamente en el ciclo siguiente, mientras que si disminuye no da lugar a nueva detección.</w:t>
      </w:r>
    </w:p>
    <w:p w14:paraId="31C71EDB"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 xml:space="preserve">Inicialización de las variables de seguimiento de respuesta de la zona i en el paso de OFF o INACTIVO a EMERGENCIA </w:t>
      </w:r>
    </w:p>
    <w:p w14:paraId="3EF79632" w14:textId="77777777" w:rsidR="00775BDF" w:rsidRDefault="00775BDF" w:rsidP="00775BDF">
      <w:pPr>
        <w:pStyle w:val="TextonormalREE"/>
      </w:pPr>
      <w:r>
        <w:t xml:space="preserve">La salida del estado OFF o INACTIVO de una zona siempre se produce al estado EMERGENCIA, tal y como se describe en la sección </w:t>
      </w:r>
      <w:r w:rsidRPr="00D11A81">
        <w:rPr>
          <w:b/>
        </w:rPr>
        <w:t>5</w:t>
      </w:r>
      <w:r>
        <w:rPr>
          <w:b/>
          <w:bCs/>
        </w:rPr>
        <w:t xml:space="preserve">. </w:t>
      </w:r>
      <w:r>
        <w:t>Las variables de seguimiento de respuesta se inicializan conforme a lo expuesto a continuación:</w:t>
      </w:r>
    </w:p>
    <w:p w14:paraId="3B49BF73" w14:textId="7A62E38E" w:rsidR="00775BDF" w:rsidRDefault="00775BDF" w:rsidP="00775BDF">
      <w:pPr>
        <w:pStyle w:val="TextonormalREE"/>
        <w:ind w:left="2127" w:hanging="1134"/>
      </w:pPr>
      <w:proofErr w:type="spellStart"/>
      <w:r w:rsidRPr="000248C8">
        <w:rPr>
          <w:b/>
        </w:rPr>
        <w:t>PGCD</w:t>
      </w:r>
      <w:r w:rsidRPr="00660485">
        <w:rPr>
          <w:b/>
          <w:vertAlign w:val="subscript"/>
        </w:rPr>
        <w:t>i</w:t>
      </w:r>
      <w:proofErr w:type="spellEnd"/>
      <w:r w:rsidRPr="000248C8">
        <w:rPr>
          <w:b/>
        </w:rPr>
        <w:t xml:space="preserve"> </w:t>
      </w:r>
      <w:r>
        <w:tab/>
        <w:t xml:space="preserve">El valor de la potencia en control deseada de la zona i se determina según la ecuación </w:t>
      </w:r>
      <w:r w:rsidRPr="00C615EE">
        <w:rPr>
          <w:i/>
        </w:rPr>
        <w:t>(13)</w:t>
      </w:r>
      <w:r w:rsidRPr="00C92116">
        <w:t>,</w:t>
      </w:r>
      <w:r>
        <w:t xml:space="preserve"> estimando mediante las ecuaciones </w:t>
      </w:r>
      <w:r w:rsidRPr="00C92116">
        <w:rPr>
          <w:i/>
        </w:rPr>
        <w:t>(9)</w:t>
      </w:r>
      <w:r>
        <w:t xml:space="preserve">, </w:t>
      </w:r>
      <w:r w:rsidRPr="00C92116">
        <w:rPr>
          <w:i/>
        </w:rPr>
        <w:t>(10)</w:t>
      </w:r>
      <w:r>
        <w:t xml:space="preserve"> y </w:t>
      </w:r>
      <w:r w:rsidRPr="00C92116">
        <w:rPr>
          <w:i/>
        </w:rPr>
        <w:t>(12)</w:t>
      </w:r>
      <w:r>
        <w:t xml:space="preserve"> el valor de </w:t>
      </w:r>
      <w:proofErr w:type="spellStart"/>
      <w:r>
        <w:t>CRR</w:t>
      </w:r>
      <w:r w:rsidRPr="00660485">
        <w:rPr>
          <w:vertAlign w:val="subscript"/>
        </w:rPr>
        <w:t>i</w:t>
      </w:r>
      <w:proofErr w:type="spellEnd"/>
      <w:r>
        <w:t xml:space="preserve"> que la zona hubiese tenido durante el ciclo anterior (incluye la consideración de regulación en modo permisivo).</w:t>
      </w:r>
    </w:p>
    <w:p w14:paraId="17427CF7" w14:textId="77777777" w:rsidR="00775BDF" w:rsidRDefault="00775BDF" w:rsidP="00775BDF">
      <w:pPr>
        <w:pStyle w:val="TextonormalREE"/>
        <w:ind w:left="2127" w:hanging="1134"/>
      </w:pPr>
      <w:r w:rsidRPr="000248C8">
        <w:rPr>
          <w:b/>
        </w:rPr>
        <w:t>SUM1</w:t>
      </w:r>
      <w:r w:rsidRPr="00660485">
        <w:rPr>
          <w:b/>
          <w:vertAlign w:val="subscript"/>
        </w:rPr>
        <w:t>i</w:t>
      </w:r>
      <w:r w:rsidRPr="000248C8">
        <w:rPr>
          <w:b/>
        </w:rPr>
        <w:t xml:space="preserve"> </w:t>
      </w:r>
      <w:r>
        <w:tab/>
        <w:t xml:space="preserve">El valor de la respuesta esperada de la zona i se inicializa al valor de </w:t>
      </w:r>
      <w:proofErr w:type="spellStart"/>
      <w:r>
        <w:t>PGCD</w:t>
      </w:r>
      <w:r w:rsidRPr="00660485">
        <w:rPr>
          <w:vertAlign w:val="subscript"/>
        </w:rPr>
        <w:t>i</w:t>
      </w:r>
      <w:proofErr w:type="spellEnd"/>
      <w:r>
        <w:t>.</w:t>
      </w:r>
    </w:p>
    <w:p w14:paraId="6CC0CF91" w14:textId="77777777" w:rsidR="00775BDF" w:rsidRDefault="00775BDF" w:rsidP="00775BDF">
      <w:pPr>
        <w:pStyle w:val="TextonormalREE"/>
        <w:ind w:left="2127" w:hanging="1134"/>
      </w:pPr>
      <w:proofErr w:type="spellStart"/>
      <w:r w:rsidRPr="000248C8">
        <w:rPr>
          <w:b/>
        </w:rPr>
        <w:t>ERR</w:t>
      </w:r>
      <w:r w:rsidRPr="00660485">
        <w:rPr>
          <w:b/>
          <w:vertAlign w:val="subscript"/>
        </w:rPr>
        <w:t>i</w:t>
      </w:r>
      <w:proofErr w:type="spellEnd"/>
      <w:r w:rsidRPr="000248C8">
        <w:rPr>
          <w:b/>
        </w:rPr>
        <w:t xml:space="preserve"> </w:t>
      </w:r>
      <w:r>
        <w:tab/>
        <w:t>El error de la respuesta de la zona i, se hace:</w:t>
      </w:r>
    </w:p>
    <w:p w14:paraId="3BE7E496" w14:textId="77777777" w:rsidR="00775BDF" w:rsidRPr="000248C8" w:rsidRDefault="00775BDF" w:rsidP="00775BDF">
      <w:pPr>
        <w:tabs>
          <w:tab w:val="left" w:pos="993"/>
        </w:tabs>
        <w:spacing w:after="120"/>
        <w:ind w:left="993" w:right="45"/>
        <w:jc w:val="left"/>
        <w:rPr>
          <w:rFonts w:asciiTheme="minorHAnsi" w:hAnsiTheme="minorHAnsi"/>
          <w:sz w:val="20"/>
        </w:rPr>
      </w:pPr>
      <w:r>
        <w:tab/>
      </w:r>
      <m:oMath>
        <m:sSub>
          <m:sSubPr>
            <m:ctrlPr>
              <w:rPr>
                <w:rFonts w:ascii="Cambria Math" w:hAnsi="Cambria Math"/>
                <w:i/>
              </w:rPr>
            </m:ctrlPr>
          </m:sSubPr>
          <m:e>
            <m:r>
              <w:rPr>
                <w:rFonts w:ascii="Cambria Math" w:hAnsi="Cambria Math"/>
              </w:rPr>
              <m:t>ERR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SUM1</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PGC</m:t>
            </m:r>
          </m:e>
          <m:sub>
            <m:r>
              <w:rPr>
                <w:rFonts w:ascii="Cambria Math" w:hAnsi="Cambria Math"/>
              </w:rPr>
              <m:t>i</m:t>
            </m:r>
          </m:sub>
        </m:sSub>
      </m:oMath>
      <w:r>
        <w:t xml:space="preserve">  </w:t>
      </w:r>
      <w:r>
        <w:tab/>
      </w:r>
      <w:r>
        <w:tab/>
      </w:r>
      <w:r>
        <w:tab/>
      </w:r>
      <w:r>
        <w:tab/>
      </w:r>
      <w:r>
        <w:tab/>
      </w:r>
      <w:r w:rsidRPr="000248C8">
        <w:rPr>
          <w:rFonts w:asciiTheme="minorHAnsi" w:hAnsiTheme="minorHAnsi"/>
          <w:i/>
          <w:sz w:val="20"/>
        </w:rPr>
        <w:t>(19)</w:t>
      </w:r>
    </w:p>
    <w:p w14:paraId="4F28507E" w14:textId="77777777" w:rsidR="00775BDF" w:rsidRDefault="00775BDF" w:rsidP="00775BDF">
      <w:pPr>
        <w:pStyle w:val="TextonormalREE"/>
        <w:ind w:left="2127" w:hanging="1134"/>
      </w:pPr>
      <w:proofErr w:type="spellStart"/>
      <w:r w:rsidRPr="000248C8">
        <w:rPr>
          <w:b/>
        </w:rPr>
        <w:t>SUM</w:t>
      </w:r>
      <w:r w:rsidRPr="00660485">
        <w:rPr>
          <w:b/>
          <w:vertAlign w:val="subscript"/>
        </w:rPr>
        <w:t>i</w:t>
      </w:r>
      <w:proofErr w:type="spellEnd"/>
      <w:r w:rsidRPr="000248C8">
        <w:rPr>
          <w:b/>
        </w:rPr>
        <w:t xml:space="preserve"> </w:t>
      </w:r>
      <w:r>
        <w:tab/>
        <w:t xml:space="preserve">El error retardado de la respuesta de la zona i se iguala al umbral de mala respuesta </w:t>
      </w:r>
      <w:proofErr w:type="spellStart"/>
      <w:r>
        <w:t>AT</w:t>
      </w:r>
      <w:r w:rsidRPr="00660485">
        <w:rPr>
          <w:vertAlign w:val="subscript"/>
        </w:rPr>
        <w:t>i</w:t>
      </w:r>
      <w:proofErr w:type="spellEnd"/>
      <w:r>
        <w:t xml:space="preserve"> con el mismo signo que </w:t>
      </w:r>
      <w:proofErr w:type="spellStart"/>
      <w:r>
        <w:t>ERR</w:t>
      </w:r>
      <w:r w:rsidRPr="00660485">
        <w:rPr>
          <w:vertAlign w:val="subscript"/>
        </w:rPr>
        <w:t>i</w:t>
      </w:r>
      <w:proofErr w:type="spellEnd"/>
      <w:r>
        <w:t>.</w:t>
      </w:r>
    </w:p>
    <w:p w14:paraId="58A4E277" w14:textId="77777777" w:rsidR="00775BDF" w:rsidRDefault="00775BDF" w:rsidP="00775BDF">
      <w:pPr>
        <w:pStyle w:val="SubttuloREE"/>
      </w:pPr>
      <w:bookmarkStart w:id="238" w:name="_Toc516729523"/>
      <w:r>
        <w:t xml:space="preserve">8.2. Cálculo de los factores de corrección: </w:t>
      </w:r>
      <w:r w:rsidRPr="00E001A7">
        <w:t>paso</w:t>
      </w:r>
      <w:r>
        <w:t xml:space="preserve"> al estado EMERGENCIA</w:t>
      </w:r>
      <w:bookmarkEnd w:id="238"/>
    </w:p>
    <w:p w14:paraId="4890D043"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Condición de mala respuesta</w:t>
      </w:r>
    </w:p>
    <w:p w14:paraId="76927CCB" w14:textId="75114013" w:rsidR="00775BDF" w:rsidRDefault="00775BDF" w:rsidP="00775BDF">
      <w:pPr>
        <w:pStyle w:val="TextonormalREE"/>
      </w:pPr>
      <w:r>
        <w:t xml:space="preserve">La participación de cada zona i en la regulación se define en cada </w:t>
      </w:r>
      <w:ins w:id="239" w:author="Red Eléctrica" w:date="2021-03-30T12:29:00Z">
        <w:r w:rsidR="00642A05">
          <w:t>periodo cuarto horario</w:t>
        </w:r>
      </w:ins>
      <w:ins w:id="240" w:author="Red Eléctrica" w:date="2021-03-30T12:41:00Z">
        <w:r w:rsidR="007A71E8">
          <w:t xml:space="preserve"> </w:t>
        </w:r>
      </w:ins>
      <w:del w:id="241" w:author="Red Eléctrica" w:date="2021-03-30T12:29:00Z">
        <w:r w:rsidDel="00642A05">
          <w:delText xml:space="preserve">hora </w:delText>
        </w:r>
      </w:del>
      <w:r>
        <w:t xml:space="preserve">por medio de la capacidad nominal de contribución a la regulación de la zona </w:t>
      </w:r>
      <w:proofErr w:type="spellStart"/>
      <w:r>
        <w:t>CTBCAP</w:t>
      </w:r>
      <w:r>
        <w:rPr>
          <w:vertAlign w:val="subscript"/>
        </w:rPr>
        <w:t>i</w:t>
      </w:r>
      <w:proofErr w:type="spellEnd"/>
      <w:r>
        <w:t xml:space="preserve">, como se explica en la sección </w:t>
      </w:r>
      <w:r w:rsidRPr="00C92116">
        <w:rPr>
          <w:b/>
        </w:rPr>
        <w:t>8.3</w:t>
      </w:r>
      <w:r w:rsidRPr="00C92116">
        <w:rPr>
          <w:bCs/>
        </w:rPr>
        <w:t>.</w:t>
      </w:r>
      <w:r>
        <w:t xml:space="preserve"> El algoritmo realiza un seguimiento de la respuesta de la zona i determinando el error retardado de respuesta </w:t>
      </w:r>
      <w:proofErr w:type="spellStart"/>
      <w:r>
        <w:t>SUM</w:t>
      </w:r>
      <w:r>
        <w:rPr>
          <w:vertAlign w:val="subscript"/>
        </w:rPr>
        <w:t>i</w:t>
      </w:r>
      <w:proofErr w:type="spellEnd"/>
      <w:r>
        <w:t xml:space="preserve">, tal y como se ha descrito en la sección </w:t>
      </w:r>
      <w:r w:rsidRPr="00C92116">
        <w:rPr>
          <w:b/>
        </w:rPr>
        <w:t>8.1</w:t>
      </w:r>
      <w:r w:rsidRPr="00C92116">
        <w:rPr>
          <w:bCs/>
        </w:rPr>
        <w:t>.</w:t>
      </w:r>
      <w:r>
        <w:t xml:space="preserve"> </w:t>
      </w:r>
    </w:p>
    <w:p w14:paraId="6CCA6B82" w14:textId="77777777" w:rsidR="00775BDF" w:rsidRDefault="00775BDF" w:rsidP="00775BDF">
      <w:pPr>
        <w:pStyle w:val="TextonormalREE"/>
      </w:pPr>
      <w:r>
        <w:t xml:space="preserve">Estando la zona en estado ACTIVO, su respuesta no es la adecuada si se cumple la condición de mala respuesta: </w:t>
      </w:r>
    </w:p>
    <w:p w14:paraId="2C8B4C7E" w14:textId="77777777" w:rsidR="00775BDF" w:rsidRDefault="007A71E8" w:rsidP="00775BDF">
      <w:pPr>
        <w:pStyle w:val="Normal1"/>
        <w:tabs>
          <w:tab w:val="clear" w:pos="360"/>
        </w:tabs>
        <w:ind w:left="993" w:firstLine="0"/>
        <w:jc w:val="left"/>
      </w:pPr>
      <m:oMath>
        <m:d>
          <m:dPr>
            <m:begChr m:val="|"/>
            <m:endChr m:val="|"/>
            <m:ctrlPr>
              <w:rPr>
                <w:rFonts w:ascii="Cambria Math" w:hAnsi="Cambria Math"/>
                <w:i/>
                <w:lang w:val="es-ES"/>
              </w:rPr>
            </m:ctrlPr>
          </m:dPr>
          <m:e>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e>
        </m:d>
        <m:r>
          <w:rPr>
            <w:rFonts w:ascii="Cambria Math" w:hAnsi="Cambria Math"/>
            <w:lang w:val="es-ES"/>
          </w:rPr>
          <m:t>&gt;</m:t>
        </m:r>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oMath>
      <w:r w:rsidR="00775BDF">
        <w:rPr>
          <w:lang w:val="es-ES"/>
        </w:rPr>
        <w:t xml:space="preserve"> </w:t>
      </w:r>
      <w:r w:rsidR="00775BDF">
        <w:rPr>
          <w:lang w:val="es-ES"/>
        </w:rPr>
        <w:tab/>
      </w:r>
      <w:r w:rsidR="00775BDF">
        <w:rPr>
          <w:lang w:val="es-ES"/>
        </w:rPr>
        <w:tab/>
      </w:r>
      <w:r w:rsidR="00775BDF">
        <w:rPr>
          <w:lang w:val="es-ES"/>
        </w:rPr>
        <w:tab/>
      </w:r>
      <w:r w:rsidR="00775BDF">
        <w:rPr>
          <w:lang w:val="es-ES"/>
        </w:rPr>
        <w:tab/>
      </w:r>
      <w:r w:rsidR="00775BDF">
        <w:rPr>
          <w:lang w:val="es-ES"/>
        </w:rPr>
        <w:tab/>
        <w:t xml:space="preserve"> </w:t>
      </w:r>
      <w:r w:rsidR="00775BDF" w:rsidRPr="009266CC">
        <w:rPr>
          <w:rFonts w:asciiTheme="minorHAnsi" w:hAnsiTheme="minorHAnsi"/>
          <w:i/>
          <w:sz w:val="20"/>
          <w:lang w:val="es-ES"/>
        </w:rPr>
        <w:t>(20)</w:t>
      </w:r>
    </w:p>
    <w:p w14:paraId="6CBD76AD"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Detección de mala respuesta por exceso o por defecto</w:t>
      </w:r>
    </w:p>
    <w:p w14:paraId="3B7EAD14" w14:textId="01C07004" w:rsidR="00775BDF" w:rsidRDefault="00775BDF" w:rsidP="00775BDF">
      <w:pPr>
        <w:pStyle w:val="TextonormalREE"/>
      </w:pPr>
      <w:r>
        <w:t xml:space="preserve">La mala respuesta es por exceso si la diferencia entre la </w:t>
      </w:r>
      <w:r w:rsidR="00151946">
        <w:t>potencia en co</w:t>
      </w:r>
      <w:r w:rsidR="00367B8C">
        <w:t>ntrol</w:t>
      </w:r>
      <w:r w:rsidR="00151946">
        <w:t xml:space="preserve"> </w:t>
      </w:r>
      <w:r>
        <w:t xml:space="preserve">deseada </w:t>
      </w:r>
      <w:r w:rsidR="001E6BE2">
        <w:t>(</w:t>
      </w:r>
      <w:proofErr w:type="spellStart"/>
      <w:r>
        <w:t>PGCD</w:t>
      </w:r>
      <w:r>
        <w:rPr>
          <w:vertAlign w:val="subscript"/>
        </w:rPr>
        <w:t>i</w:t>
      </w:r>
      <w:proofErr w:type="spellEnd"/>
      <w:r w:rsidR="001E6BE2">
        <w:t xml:space="preserve">) </w:t>
      </w:r>
      <w:r>
        <w:t xml:space="preserve">y la </w:t>
      </w:r>
      <w:r w:rsidR="001E6BE2">
        <w:t xml:space="preserve">potencia </w:t>
      </w:r>
      <w:r>
        <w:t xml:space="preserve">en control </w:t>
      </w:r>
      <w:r w:rsidR="001E6BE2">
        <w:t>(</w:t>
      </w:r>
      <w:proofErr w:type="spellStart"/>
      <w:r>
        <w:t>PGC</w:t>
      </w:r>
      <w:r>
        <w:rPr>
          <w:vertAlign w:val="subscript"/>
        </w:rPr>
        <w:t>i</w:t>
      </w:r>
      <w:proofErr w:type="spellEnd"/>
      <w:r w:rsidR="001E6BE2">
        <w:t xml:space="preserve">) </w:t>
      </w:r>
      <w:r>
        <w:t>es de sentido contrario al PRR:</w:t>
      </w:r>
    </w:p>
    <w:p w14:paraId="05C2B734" w14:textId="77777777" w:rsidR="00775BDF" w:rsidRDefault="007A71E8" w:rsidP="00775BDF">
      <w:pPr>
        <w:pStyle w:val="Normal1"/>
        <w:tabs>
          <w:tab w:val="clear" w:pos="360"/>
        </w:tabs>
        <w:ind w:left="993" w:firstLine="0"/>
        <w:jc w:val="left"/>
        <w:rPr>
          <w:lang w:val="es-ES"/>
        </w:rPr>
      </w:pPr>
      <m:oMath>
        <m:d>
          <m:dPr>
            <m:ctrlPr>
              <w:rPr>
                <w:rFonts w:ascii="Cambria Math" w:hAnsi="Cambria Math"/>
                <w:i/>
                <w:lang w:val="es-ES"/>
              </w:rPr>
            </m:ctrlPr>
          </m:dPr>
          <m:e>
            <m:sSub>
              <m:sSubPr>
                <m:ctrlPr>
                  <w:rPr>
                    <w:rFonts w:ascii="Cambria Math" w:hAnsi="Cambria Math"/>
                    <w:i/>
                    <w:lang w:val="es-ES"/>
                  </w:rPr>
                </m:ctrlPr>
              </m:sSubPr>
              <m:e>
                <m:r>
                  <w:rPr>
                    <w:rFonts w:ascii="Cambria Math" w:hAnsi="Cambria Math"/>
                    <w:lang w:val="es-ES"/>
                  </w:rPr>
                  <m:t>PGCD</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PGC</m:t>
                </m:r>
              </m:e>
              <m:sub>
                <m:r>
                  <w:rPr>
                    <w:rFonts w:ascii="Cambria Math" w:hAnsi="Cambria Math"/>
                    <w:lang w:val="es-ES"/>
                  </w:rPr>
                  <m:t>i</m:t>
                </m:r>
              </m:sub>
            </m:sSub>
          </m:e>
        </m:d>
        <m:r>
          <w:rPr>
            <w:rFonts w:ascii="Cambria Math" w:hAnsi="Cambria Math"/>
            <w:lang w:val="es-ES"/>
          </w:rPr>
          <m:t>·PRR&lt;0</m:t>
        </m:r>
      </m:oMath>
      <w:r w:rsidR="00775BDF">
        <w:rPr>
          <w:lang w:val="es-ES"/>
        </w:rPr>
        <w:t xml:space="preserve"> </w:t>
      </w:r>
    </w:p>
    <w:p w14:paraId="17B3D98F" w14:textId="77777777" w:rsidR="00775BDF" w:rsidRDefault="00775BDF" w:rsidP="00775BDF">
      <w:pPr>
        <w:pStyle w:val="TextonormalREE"/>
      </w:pPr>
      <w:r>
        <w:t>Dado que el signo de la diferencia (</w:t>
      </w:r>
      <w:proofErr w:type="spellStart"/>
      <w:r>
        <w:t>PGCD</w:t>
      </w:r>
      <w:r>
        <w:rPr>
          <w:vertAlign w:val="subscript"/>
        </w:rPr>
        <w:t>i</w:t>
      </w:r>
      <w:proofErr w:type="spellEnd"/>
      <w:r>
        <w:t xml:space="preserve"> - </w:t>
      </w:r>
      <w:proofErr w:type="spellStart"/>
      <w:r>
        <w:t>PGC</w:t>
      </w:r>
      <w:r>
        <w:rPr>
          <w:vertAlign w:val="subscript"/>
        </w:rPr>
        <w:t>i</w:t>
      </w:r>
      <w:proofErr w:type="spellEnd"/>
      <w:r>
        <w:t xml:space="preserve">) es habitualmente el mismo que el del error </w:t>
      </w:r>
      <w:proofErr w:type="spellStart"/>
      <w:r>
        <w:t>ERR</w:t>
      </w:r>
      <w:r>
        <w:rPr>
          <w:vertAlign w:val="subscript"/>
        </w:rPr>
        <w:t>i</w:t>
      </w:r>
      <w:proofErr w:type="spellEnd"/>
      <w:r>
        <w:rPr>
          <w:vertAlign w:val="subscript"/>
        </w:rPr>
        <w:t xml:space="preserve">  </w:t>
      </w:r>
      <w:proofErr w:type="spellStart"/>
      <w:r>
        <w:t>ó</w:t>
      </w:r>
      <w:proofErr w:type="spellEnd"/>
      <w:r>
        <w:t xml:space="preserve"> que el del error retardado </w:t>
      </w:r>
      <w:proofErr w:type="spellStart"/>
      <w:r>
        <w:t>SUM</w:t>
      </w:r>
      <w:r>
        <w:rPr>
          <w:vertAlign w:val="subscript"/>
        </w:rPr>
        <w:t>i</w:t>
      </w:r>
      <w:proofErr w:type="spellEnd"/>
      <w:r>
        <w:t>, la condición de respuesta por exceso puede expresarse como:</w:t>
      </w:r>
    </w:p>
    <w:p w14:paraId="69ADFB85" w14:textId="77777777" w:rsidR="00775BDF" w:rsidRDefault="007A71E8" w:rsidP="00775BDF">
      <w:pPr>
        <w:pStyle w:val="Normal1"/>
        <w:tabs>
          <w:tab w:val="clear" w:pos="360"/>
        </w:tabs>
        <w:ind w:left="993" w:firstLine="0"/>
        <w:jc w:val="left"/>
        <w:rPr>
          <w:lang w:val="es-ES"/>
        </w:rPr>
      </w:pPr>
      <m:oMath>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·PRR&lt;0</m:t>
        </m:r>
      </m:oMath>
      <w:r w:rsidR="00775BDF">
        <w:rPr>
          <w:lang w:val="es-ES"/>
        </w:rPr>
        <w:t xml:space="preserve"> </w:t>
      </w:r>
    </w:p>
    <w:p w14:paraId="5AA0E98D" w14:textId="77777777" w:rsidR="00775BDF" w:rsidRDefault="00775BDF" w:rsidP="00775BDF">
      <w:pPr>
        <w:pStyle w:val="TextonormalREE"/>
      </w:pPr>
      <w:r>
        <w:t xml:space="preserve">Ahora bien, en condiciones normales ocurre que el PRR es pequeño y puede oscilar alrededor del valor nulo. Esto puede dar lugar a que una mala respuesta en estas situaciones se detecte alternativamente como por defecto o por exceso debido al cambio de signo del PRR, impidiendo en último término el paso de la zona a EMERGENCIA. Para evitar esta situación se define una banda muerta </w:t>
      </w:r>
      <w:bookmarkStart w:id="242" w:name="Cte_KD"/>
      <w:r w:rsidRPr="005D70E7">
        <w:rPr>
          <w:b/>
        </w:rPr>
        <w:t>KD</w:t>
      </w:r>
      <w:bookmarkEnd w:id="242"/>
      <w:r>
        <w:t xml:space="preserve"> que permite calcular la variable LPRR, la cual se determina como se indica a continuación:</w:t>
      </w:r>
    </w:p>
    <w:p w14:paraId="6A2CB364" w14:textId="77777777" w:rsidR="00775BDF" w:rsidRDefault="00775BDF" w:rsidP="00775BDF">
      <w:pPr>
        <w:pStyle w:val="Normal1"/>
        <w:tabs>
          <w:tab w:val="clear" w:pos="360"/>
        </w:tabs>
        <w:ind w:left="993" w:firstLine="0"/>
        <w:jc w:val="left"/>
        <w:rPr>
          <w:i/>
        </w:rPr>
      </w:pPr>
      <m:oMath>
        <m:r>
          <w:rPr>
            <w:rFonts w:ascii="Cambria Math" w:hAnsi="Cambria Math"/>
          </w:rPr>
          <m:t>LPRR=PRR</m:t>
        </m:r>
      </m:oMath>
      <w:r>
        <w:t xml:space="preserve">  </w:t>
      </w:r>
      <w:r>
        <w:tab/>
      </w:r>
      <w:r>
        <w:tab/>
      </w:r>
      <w:r w:rsidRPr="009266CC">
        <w:rPr>
          <w:rFonts w:asciiTheme="minorHAnsi" w:hAnsiTheme="minorHAnsi"/>
          <w:i/>
          <w:sz w:val="20"/>
          <w:lang w:val="es-ES"/>
        </w:rPr>
        <w:t>(21a)</w:t>
      </w:r>
      <w:r>
        <w:rPr>
          <w:i/>
        </w:rPr>
        <w:t xml:space="preserve"> </w:t>
      </w:r>
      <w:r>
        <w:rPr>
          <w:i/>
        </w:rPr>
        <w:tab/>
      </w:r>
      <w:r w:rsidRPr="009266CC">
        <w:rPr>
          <w:rFonts w:asciiTheme="minorHAnsi" w:hAnsiTheme="minorHAnsi"/>
        </w:rPr>
        <w:t>si</w:t>
      </w:r>
      <w:r w:rsidRPr="00A66958">
        <w:t xml:space="preserve"> </w:t>
      </w:r>
      <w:r>
        <w:rPr>
          <w:i/>
        </w:rPr>
        <w:t xml:space="preserve"> </w:t>
      </w:r>
      <m:oMath>
        <m:d>
          <m:dPr>
            <m:begChr m:val="|"/>
            <m:endChr m:val="|"/>
            <m:ctrlPr>
              <w:rPr>
                <w:rFonts w:ascii="Cambria Math" w:hAnsi="Cambria Math"/>
                <w:i/>
              </w:rPr>
            </m:ctrlPr>
          </m:dPr>
          <m:e>
            <m:r>
              <w:rPr>
                <w:rFonts w:ascii="Cambria Math" w:hAnsi="Cambria Math"/>
              </w:rPr>
              <m:t>PRR</m:t>
            </m:r>
          </m:e>
        </m:d>
        <m:r>
          <w:rPr>
            <w:rFonts w:ascii="Cambria Math" w:hAnsi="Cambria Math"/>
          </w:rPr>
          <m:t>&gt;KD</m:t>
        </m:r>
      </m:oMath>
      <w:r>
        <w:rPr>
          <w:i/>
        </w:rPr>
        <w:t xml:space="preserve">  </w:t>
      </w:r>
    </w:p>
    <w:p w14:paraId="7B4278F5" w14:textId="77777777" w:rsidR="00775BDF" w:rsidRDefault="00775BDF" w:rsidP="00775BDF">
      <w:pPr>
        <w:pStyle w:val="Normal1"/>
        <w:tabs>
          <w:tab w:val="clear" w:pos="360"/>
        </w:tabs>
        <w:ind w:left="3600" w:firstLine="654"/>
      </w:pPr>
      <w:r w:rsidRPr="009266CC">
        <w:rPr>
          <w:rFonts w:asciiTheme="minorHAnsi" w:hAnsiTheme="minorHAnsi"/>
        </w:rPr>
        <w:t xml:space="preserve">o si </w:t>
      </w:r>
      <w:r>
        <w:t xml:space="preserve"> </w:t>
      </w:r>
      <m:oMath>
        <m:d>
          <m:dPr>
            <m:begChr m:val="|"/>
            <m:endChr m:val="|"/>
            <m:ctrlPr>
              <w:rPr>
                <w:rFonts w:ascii="Cambria Math" w:hAnsi="Cambria Math"/>
                <w:i/>
              </w:rPr>
            </m:ctrlPr>
          </m:dPr>
          <m:e>
            <m:r>
              <w:rPr>
                <w:rFonts w:ascii="Cambria Math" w:hAnsi="Cambria Math"/>
              </w:rPr>
              <m:t>PRR</m:t>
            </m:r>
          </m:e>
        </m:d>
        <m:r>
          <w:rPr>
            <w:rFonts w:ascii="Cambria Math" w:hAnsi="Cambria Math"/>
          </w:rPr>
          <m:t>≤KD</m:t>
        </m:r>
      </m:oMath>
      <w:r>
        <w:t xml:space="preserve">  </w:t>
      </w:r>
      <w:r w:rsidRPr="009266CC">
        <w:rPr>
          <w:rFonts w:asciiTheme="minorHAnsi" w:hAnsiTheme="minorHAnsi"/>
        </w:rPr>
        <w:t>y además</w:t>
      </w:r>
      <w:r>
        <w:t xml:space="preserve">  </w:t>
      </w:r>
      <m:oMath>
        <m:r>
          <w:rPr>
            <w:rFonts w:ascii="Cambria Math" w:hAnsi="Cambria Math"/>
          </w:rPr>
          <m:t>LPRR·PRR&gt;0</m:t>
        </m:r>
      </m:oMath>
    </w:p>
    <w:p w14:paraId="7E588653" w14:textId="77777777" w:rsidR="00775BDF" w:rsidRPr="00A66958" w:rsidRDefault="00775BDF" w:rsidP="00775BDF">
      <w:pPr>
        <w:pStyle w:val="Normal1"/>
        <w:tabs>
          <w:tab w:val="clear" w:pos="360"/>
        </w:tabs>
        <w:ind w:left="993" w:firstLine="0"/>
        <w:jc w:val="left"/>
      </w:pPr>
      <m:oMath>
        <m:r>
          <w:rPr>
            <w:rFonts w:ascii="Cambria Math" w:hAnsi="Cambria Math"/>
          </w:rPr>
          <m:t>LPRR=0</m:t>
        </m:r>
      </m:oMath>
      <w:r>
        <w:t xml:space="preserve">  </w:t>
      </w:r>
      <w:r>
        <w:tab/>
      </w:r>
      <w:r>
        <w:tab/>
      </w:r>
      <w:r>
        <w:tab/>
      </w:r>
      <w:r w:rsidRPr="009266CC">
        <w:rPr>
          <w:rFonts w:asciiTheme="minorHAnsi" w:hAnsiTheme="minorHAnsi"/>
          <w:i/>
          <w:sz w:val="20"/>
          <w:lang w:val="es-ES"/>
        </w:rPr>
        <w:t>(21b)</w:t>
      </w:r>
      <w:r>
        <w:rPr>
          <w:i/>
        </w:rPr>
        <w:t xml:space="preserve"> </w:t>
      </w:r>
      <w:r>
        <w:rPr>
          <w:i/>
        </w:rPr>
        <w:tab/>
      </w:r>
      <w:r>
        <w:t xml:space="preserve"> </w:t>
      </w:r>
      <w:proofErr w:type="spellStart"/>
      <w:r w:rsidRPr="009266CC">
        <w:rPr>
          <w:rFonts w:asciiTheme="minorHAnsi" w:hAnsiTheme="minorHAnsi"/>
        </w:rPr>
        <w:t>si</w:t>
      </w:r>
      <w:proofErr w:type="spellEnd"/>
      <w:r w:rsidRPr="009266CC">
        <w:rPr>
          <w:rFonts w:asciiTheme="minorHAnsi" w:hAnsiTheme="minorHAnsi"/>
        </w:rPr>
        <w:t xml:space="preserve"> siendo</w:t>
      </w:r>
      <w:r>
        <w:t xml:space="preserve">  </w:t>
      </w:r>
      <m:oMath>
        <m:d>
          <m:dPr>
            <m:begChr m:val="|"/>
            <m:endChr m:val="|"/>
            <m:ctrlPr>
              <w:rPr>
                <w:rFonts w:ascii="Cambria Math" w:hAnsi="Cambria Math"/>
                <w:i/>
              </w:rPr>
            </m:ctrlPr>
          </m:dPr>
          <m:e>
            <m:r>
              <w:rPr>
                <w:rFonts w:ascii="Cambria Math" w:hAnsi="Cambria Math"/>
              </w:rPr>
              <m:t>PRR</m:t>
            </m:r>
          </m:e>
        </m:d>
        <m:r>
          <w:rPr>
            <w:rFonts w:ascii="Cambria Math" w:hAnsi="Cambria Math"/>
          </w:rPr>
          <m:t>≤KD</m:t>
        </m:r>
      </m:oMath>
      <w:r>
        <w:t xml:space="preserve">  </w:t>
      </w:r>
      <w:r w:rsidRPr="009266CC">
        <w:rPr>
          <w:rFonts w:asciiTheme="minorHAnsi" w:hAnsiTheme="minorHAnsi"/>
        </w:rPr>
        <w:t>se cumple</w:t>
      </w:r>
      <w:r>
        <w:t xml:space="preserve">  </w:t>
      </w:r>
      <m:oMath>
        <m:r>
          <w:rPr>
            <w:rFonts w:ascii="Cambria Math" w:hAnsi="Cambria Math"/>
          </w:rPr>
          <m:t>LPRR·PRR≤0</m:t>
        </m:r>
      </m:oMath>
    </w:p>
    <w:p w14:paraId="03205238" w14:textId="77777777" w:rsidR="00775BDF" w:rsidRDefault="00775BDF" w:rsidP="00775BDF">
      <w:pPr>
        <w:pStyle w:val="TextonormalREE"/>
      </w:pPr>
      <w:r>
        <w:t xml:space="preserve">La condición de mala respuesta por exceso se identifica por tanto si el error retardado </w:t>
      </w:r>
      <w:proofErr w:type="spellStart"/>
      <w:r>
        <w:t>SUM</w:t>
      </w:r>
      <w:r>
        <w:rPr>
          <w:vertAlign w:val="subscript"/>
        </w:rPr>
        <w:t>i</w:t>
      </w:r>
      <w:proofErr w:type="spellEnd"/>
      <w:r>
        <w:t xml:space="preserve"> es de signo contrario al LPRR, es decir, si se cumple la desigualdad:</w:t>
      </w:r>
    </w:p>
    <w:p w14:paraId="09FEEC17" w14:textId="77777777" w:rsidR="00775BDF" w:rsidRDefault="007A71E8" w:rsidP="00775BDF">
      <w:pPr>
        <w:pStyle w:val="Normal1"/>
        <w:tabs>
          <w:tab w:val="clear" w:pos="360"/>
        </w:tabs>
        <w:ind w:left="993" w:firstLine="0"/>
        <w:jc w:val="left"/>
      </w:pPr>
      <m:oMath>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·LPRR&lt;0</m:t>
        </m:r>
      </m:oMath>
      <w:r w:rsidR="00775BDF">
        <w:t xml:space="preserve">  </w:t>
      </w:r>
      <w:r w:rsidR="00775BDF">
        <w:tab/>
      </w:r>
      <w:r w:rsidR="00775BDF">
        <w:tab/>
      </w:r>
      <w:r w:rsidR="00775BDF" w:rsidRPr="009266CC">
        <w:rPr>
          <w:rFonts w:asciiTheme="minorHAnsi" w:hAnsiTheme="minorHAnsi"/>
          <w:i/>
          <w:sz w:val="20"/>
          <w:lang w:val="es-ES"/>
        </w:rPr>
        <w:t>(22)</w:t>
      </w:r>
    </w:p>
    <w:p w14:paraId="0B86CBDF"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Cálculo del factor de corrección de la zona i</w:t>
      </w:r>
    </w:p>
    <w:p w14:paraId="4D47DF23" w14:textId="77777777" w:rsidR="00775BDF" w:rsidRDefault="00775BDF" w:rsidP="00775BDF">
      <w:pPr>
        <w:pStyle w:val="TextonormalREE"/>
      </w:pPr>
      <w:r>
        <w:t xml:space="preserve">En la situación de mala respuesta de la zona i, se debe proceder a ajustar la participación de dicha zona en la regulación por medio de factores de corrección, de tal manera que la respuesta deseada se aproxime a la respuesta real de la zona. Esto se consigue modificando por medio de los términos </w:t>
      </w:r>
      <w:bookmarkStart w:id="243" w:name="Cte_DELTA1"/>
      <w:r w:rsidRPr="00067363">
        <w:rPr>
          <w:rFonts w:ascii="Symbol" w:hAnsi="Symbol"/>
          <w:b/>
        </w:rPr>
        <w:t></w:t>
      </w:r>
      <w:r w:rsidRPr="00067363">
        <w:rPr>
          <w:b/>
        </w:rPr>
        <w:t>1</w:t>
      </w:r>
      <w:r>
        <w:t xml:space="preserve"> </w:t>
      </w:r>
      <w:bookmarkEnd w:id="243"/>
      <w:r>
        <w:t xml:space="preserve">y </w:t>
      </w:r>
      <w:bookmarkStart w:id="244" w:name="Cte_DELTA2"/>
      <w:r w:rsidRPr="00067363">
        <w:rPr>
          <w:rFonts w:ascii="Symbol" w:hAnsi="Symbol"/>
          <w:b/>
        </w:rPr>
        <w:t></w:t>
      </w:r>
      <w:r w:rsidRPr="00067363">
        <w:rPr>
          <w:b/>
        </w:rPr>
        <w:t>2</w:t>
      </w:r>
      <w:r>
        <w:t xml:space="preserve"> </w:t>
      </w:r>
      <w:bookmarkEnd w:id="244"/>
      <w:r>
        <w:t>los factores de corrección de zona, cuyo valor nominal es la unidad (</w:t>
      </w:r>
      <w:proofErr w:type="spellStart"/>
      <w:r>
        <w:t>CORFTR</w:t>
      </w:r>
      <w:r>
        <w:rPr>
          <w:vertAlign w:val="subscript"/>
        </w:rPr>
        <w:t>i</w:t>
      </w:r>
      <w:proofErr w:type="spellEnd"/>
      <w:r>
        <w:t>= 1):</w:t>
      </w:r>
    </w:p>
    <w:p w14:paraId="5948133C" w14:textId="77777777" w:rsidR="00775BDF" w:rsidRDefault="00775BDF" w:rsidP="00775BDF">
      <w:pPr>
        <w:pStyle w:val="TextoVieta"/>
        <w:numPr>
          <w:ilvl w:val="1"/>
          <w:numId w:val="2"/>
        </w:numPr>
        <w:suppressAutoHyphens w:val="0"/>
        <w:spacing w:after="100"/>
        <w:ind w:left="567" w:hanging="283"/>
      </w:pPr>
      <w:r w:rsidRPr="00F4787F">
        <w:rPr>
          <w:color w:val="auto"/>
          <w:szCs w:val="24"/>
        </w:rPr>
        <w:t>Mala respuesta por exceso:</w:t>
      </w:r>
      <w:r w:rsidRPr="00F4787F">
        <w:rPr>
          <w:color w:val="auto"/>
        </w:rPr>
        <w:t xml:space="preserve"> Si el estado de la zona i es ACTIVO, y cumple las condiciones </w:t>
      </w:r>
      <w:r>
        <w:t xml:space="preserve">de mala respuesta por exceso </w:t>
      </w:r>
      <w:r>
        <w:rPr>
          <w:i/>
        </w:rPr>
        <w:t>(20)</w:t>
      </w:r>
      <w:r>
        <w:t xml:space="preserve"> y </w:t>
      </w:r>
      <w:r>
        <w:rPr>
          <w:i/>
        </w:rPr>
        <w:t>(22)</w:t>
      </w:r>
      <w:r>
        <w:t xml:space="preserve">, dicha situación se rectifica </w:t>
      </w:r>
      <w:r>
        <w:rPr>
          <w:b/>
        </w:rPr>
        <w:t>incrementando</w:t>
      </w:r>
      <w:r>
        <w:t xml:space="preserve"> el factor de corrección de la zona i.</w:t>
      </w:r>
    </w:p>
    <w:p w14:paraId="3D16D69D" w14:textId="77777777" w:rsidR="00775BDF" w:rsidRDefault="007A71E8" w:rsidP="00775BDF">
      <w:pPr>
        <w:pStyle w:val="Normal1"/>
        <w:tabs>
          <w:tab w:val="clear" w:pos="360"/>
        </w:tabs>
        <w:ind w:left="993" w:firstLine="0"/>
        <w:jc w:val="left"/>
      </w:pPr>
      <m:oMath>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+∆1·</m:t>
        </m:r>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num>
          <m:den>
            <m:sSub>
              <m:sSubPr>
                <m:ctrlPr>
                  <w:rPr>
                    <w:rFonts w:ascii="Cambria Math" w:hAnsi="Cambria Math"/>
                    <w:i/>
                  </w:rPr>
                </m:ctrlPr>
              </m:sSubPr>
              <m:e>
                <m:r>
                  <w:rPr>
                    <w:rFonts w:ascii="Cambria Math" w:hAnsi="Cambria Math"/>
                  </w:rPr>
                  <m:t>AT</m:t>
                </m:r>
              </m:e>
              <m:sub>
                <m:r>
                  <w:rPr>
                    <w:rFonts w:ascii="Cambria Math" w:hAnsi="Cambria Math"/>
                  </w:rPr>
                  <m:t>i</m:t>
                </m:r>
              </m:sub>
            </m:sSub>
          </m:den>
        </m:f>
      </m:oMath>
      <w:r w:rsidR="00775BDF">
        <w:t xml:space="preserve"> </w:t>
      </w:r>
      <w:r w:rsidR="00775BDF">
        <w:tab/>
      </w:r>
      <w:r w:rsidR="00775BDF" w:rsidRPr="00067363">
        <w:rPr>
          <w:rFonts w:asciiTheme="minorHAnsi" w:hAnsiTheme="minorHAnsi"/>
          <w:i/>
          <w:sz w:val="20"/>
        </w:rPr>
        <w:t>(23a)</w:t>
      </w:r>
      <w:r w:rsidR="00775BDF" w:rsidRPr="00067363">
        <w:rPr>
          <w:rFonts w:asciiTheme="minorHAnsi" w:hAnsiTheme="minorHAnsi"/>
          <w:sz w:val="20"/>
        </w:rPr>
        <w:t xml:space="preserve">  </w:t>
      </w:r>
      <w:r w:rsidR="00775BDF" w:rsidRPr="009266CC">
        <w:rPr>
          <w:rFonts w:asciiTheme="minorHAnsi" w:hAnsiTheme="minorHAnsi"/>
        </w:rPr>
        <w:t>si</w:t>
      </w:r>
      <w:r w:rsidR="00775BDF">
        <w:t xml:space="preserve"> </w:t>
      </w:r>
      <w:r w:rsidR="00775BDF" w:rsidRPr="00067363">
        <w:rPr>
          <w:rFonts w:asciiTheme="minorHAnsi" w:hAnsiTheme="minorHAnsi"/>
        </w:rPr>
        <w:t xml:space="preserve"> </w:t>
      </w:r>
      <w:proofErr w:type="spellStart"/>
      <w:r w:rsidR="00775BDF" w:rsidRPr="00067363">
        <w:rPr>
          <w:rFonts w:asciiTheme="minorHAnsi" w:hAnsiTheme="minorHAnsi"/>
          <w:i/>
        </w:rPr>
        <w:t>CORFTR</w:t>
      </w:r>
      <w:r w:rsidR="00775BDF" w:rsidRPr="00067363">
        <w:rPr>
          <w:rFonts w:asciiTheme="minorHAnsi" w:hAnsiTheme="minorHAnsi"/>
          <w:i/>
          <w:vertAlign w:val="subscript"/>
        </w:rPr>
        <w:t>i</w:t>
      </w:r>
      <w:proofErr w:type="spellEnd"/>
      <w:r w:rsidR="00775BDF" w:rsidRPr="00067363">
        <w:rPr>
          <w:rFonts w:asciiTheme="minorHAnsi" w:hAnsiTheme="minorHAnsi"/>
          <w:i/>
        </w:rPr>
        <w:t xml:space="preserve"> &lt; 1</w:t>
      </w:r>
    </w:p>
    <w:p w14:paraId="383B4894" w14:textId="77777777" w:rsidR="00775BDF" w:rsidRDefault="007A71E8" w:rsidP="00775BDF">
      <w:pPr>
        <w:pStyle w:val="Normal1"/>
        <w:tabs>
          <w:tab w:val="clear" w:pos="360"/>
        </w:tabs>
        <w:ind w:left="993" w:firstLine="0"/>
        <w:jc w:val="left"/>
      </w:pPr>
      <m:oMath>
        <m:sSub>
          <m:sSubPr>
            <m:ctrlPr>
              <w:rPr>
                <w:rFonts w:ascii="Cambria Math" w:hAnsi="Cambria Math"/>
                <w:i/>
              </w:rPr>
            </m:ctrlPr>
          </m:sSubPr>
          <m:e>
            <m:r>
              <w:rPr>
                <w:rFonts w:ascii="Cambria Math" w:hAnsi="Cambria Math"/>
                <w:lang w:val="es-ES"/>
              </w:rPr>
              <m:t>CORFTR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num>
          <m:den>
            <m:sSub>
              <m:sSubPr>
                <m:ctrlPr>
                  <w:rPr>
                    <w:rFonts w:ascii="Cambria Math" w:hAnsi="Cambria Math"/>
                    <w:i/>
                  </w:rPr>
                </m:ctrlPr>
              </m:sSubPr>
              <m:e>
                <m:r>
                  <w:rPr>
                    <w:rFonts w:ascii="Cambria Math" w:hAnsi="Cambria Math"/>
                  </w:rPr>
                  <m:t>AT</m:t>
                </m:r>
              </m:e>
              <m:sub>
                <m:r>
                  <w:rPr>
                    <w:rFonts w:ascii="Cambria Math" w:hAnsi="Cambria Math"/>
                  </w:rPr>
                  <m:t>i</m:t>
                </m:r>
              </m:sub>
            </m:sSub>
          </m:den>
        </m:f>
      </m:oMath>
      <w:r w:rsidR="00775BDF">
        <w:t xml:space="preserve">  </w:t>
      </w:r>
      <w:r w:rsidR="00775BDF">
        <w:tab/>
      </w:r>
      <w:r w:rsidR="00775BDF" w:rsidRPr="00067363">
        <w:rPr>
          <w:rFonts w:asciiTheme="minorHAnsi" w:hAnsiTheme="minorHAnsi"/>
          <w:i/>
          <w:sz w:val="20"/>
        </w:rPr>
        <w:t xml:space="preserve">(23b)  </w:t>
      </w:r>
      <w:r w:rsidR="00775BDF" w:rsidRPr="00067363">
        <w:rPr>
          <w:rFonts w:asciiTheme="minorHAnsi" w:hAnsiTheme="minorHAnsi"/>
        </w:rPr>
        <w:t xml:space="preserve">si  </w:t>
      </w:r>
      <w:r w:rsidR="00775BDF" w:rsidRPr="00067363">
        <w:rPr>
          <w:rFonts w:asciiTheme="minorHAnsi" w:hAnsiTheme="minorHAnsi"/>
          <w:i/>
        </w:rPr>
        <w:t xml:space="preserve">1 </w:t>
      </w:r>
      <w:r w:rsidR="00775BDF" w:rsidRPr="00067363">
        <w:rPr>
          <w:rFonts w:asciiTheme="minorHAnsi" w:hAnsiTheme="minorHAnsi" w:cs="Arial"/>
          <w:i/>
        </w:rPr>
        <w:t>≤</w:t>
      </w:r>
      <w:r w:rsidR="00775BDF" w:rsidRPr="00067363">
        <w:rPr>
          <w:rFonts w:asciiTheme="minorHAnsi" w:hAnsiTheme="minorHAnsi"/>
          <w:i/>
        </w:rPr>
        <w:t xml:space="preserve"> </w:t>
      </w:r>
      <w:proofErr w:type="spellStart"/>
      <w:r w:rsidR="00775BDF" w:rsidRPr="00067363">
        <w:rPr>
          <w:rFonts w:asciiTheme="minorHAnsi" w:hAnsiTheme="minorHAnsi"/>
          <w:i/>
        </w:rPr>
        <w:t>CORFTR</w:t>
      </w:r>
      <w:r w:rsidR="00775BDF" w:rsidRPr="00067363">
        <w:rPr>
          <w:rFonts w:asciiTheme="minorHAnsi" w:hAnsiTheme="minorHAnsi"/>
          <w:i/>
          <w:vertAlign w:val="subscript"/>
        </w:rPr>
        <w:t>i</w:t>
      </w:r>
      <w:proofErr w:type="spellEnd"/>
      <w:r w:rsidR="00775BDF" w:rsidRPr="00067363">
        <w:rPr>
          <w:rFonts w:asciiTheme="minorHAnsi" w:hAnsiTheme="minorHAnsi"/>
          <w:i/>
        </w:rPr>
        <w:t xml:space="preserve"> </w:t>
      </w:r>
      <w:r w:rsidR="00775BDF" w:rsidRPr="00067363">
        <w:rPr>
          <w:rFonts w:asciiTheme="minorHAnsi" w:hAnsiTheme="minorHAnsi" w:cs="Arial"/>
          <w:i/>
        </w:rPr>
        <w:t>≤</w:t>
      </w:r>
      <w:r w:rsidR="00775BDF" w:rsidRPr="00067363">
        <w:rPr>
          <w:rFonts w:asciiTheme="minorHAnsi" w:hAnsiTheme="minorHAnsi"/>
          <w:i/>
        </w:rPr>
        <w:t xml:space="preserve"> 2</w:t>
      </w:r>
    </w:p>
    <w:p w14:paraId="48BDCBEA" w14:textId="77777777" w:rsidR="00775BDF" w:rsidRPr="00067363" w:rsidRDefault="00775BDF" w:rsidP="00775BDF">
      <w:pPr>
        <w:pStyle w:val="Normal1"/>
        <w:tabs>
          <w:tab w:val="clear" w:pos="360"/>
        </w:tabs>
        <w:ind w:left="4962" w:hanging="3969"/>
        <w:jc w:val="left"/>
        <w:rPr>
          <w:rFonts w:asciiTheme="minorHAnsi" w:hAnsiTheme="minorHAnsi"/>
        </w:rPr>
      </w:pPr>
      <w:proofErr w:type="spellStart"/>
      <w:r w:rsidRPr="00067363">
        <w:rPr>
          <w:rFonts w:ascii="Cambria Math" w:hAnsi="Cambria Math"/>
          <w:i/>
        </w:rPr>
        <w:t>CORFTR</w:t>
      </w:r>
      <w:r w:rsidRPr="00067363">
        <w:rPr>
          <w:rFonts w:ascii="Cambria Math" w:hAnsi="Cambria Math"/>
          <w:i/>
          <w:vertAlign w:val="subscript"/>
        </w:rPr>
        <w:t>i</w:t>
      </w:r>
      <w:proofErr w:type="spellEnd"/>
      <w:r w:rsidRPr="00067363">
        <w:rPr>
          <w:rFonts w:ascii="Cambria Math" w:hAnsi="Cambria Math"/>
          <w:i/>
        </w:rPr>
        <w:t xml:space="preserve"> = 0</w:t>
      </w:r>
      <w:r w:rsidRPr="00067363">
        <w:rPr>
          <w:rFonts w:ascii="Cambria Math" w:hAnsi="Cambria Math"/>
        </w:rPr>
        <w:t xml:space="preserve">  </w:t>
      </w:r>
      <w:r>
        <w:rPr>
          <w:rFonts w:ascii="Cambria Math" w:hAnsi="Cambria Math"/>
        </w:rPr>
        <w:tab/>
      </w:r>
      <w:r w:rsidRPr="009266CC">
        <w:rPr>
          <w:rFonts w:asciiTheme="minorHAnsi" w:hAnsiTheme="minorHAnsi"/>
          <w:i/>
          <w:sz w:val="20"/>
          <w:lang w:val="es-ES"/>
        </w:rPr>
        <w:t>(23c)</w:t>
      </w:r>
      <w:r>
        <w:rPr>
          <w:i/>
        </w:rPr>
        <w:t xml:space="preserve">  </w:t>
      </w:r>
      <w:r w:rsidRPr="00067363">
        <w:rPr>
          <w:rFonts w:asciiTheme="minorHAnsi" w:hAnsiTheme="minorHAnsi"/>
        </w:rPr>
        <w:t xml:space="preserve">si  </w:t>
      </w:r>
      <w:proofErr w:type="spellStart"/>
      <w:r w:rsidRPr="00067363">
        <w:rPr>
          <w:rFonts w:asciiTheme="minorHAnsi" w:hAnsiTheme="minorHAnsi"/>
          <w:i/>
        </w:rPr>
        <w:t>CORFTR</w:t>
      </w:r>
      <w:r w:rsidRPr="00067363">
        <w:rPr>
          <w:rFonts w:asciiTheme="minorHAnsi" w:hAnsiTheme="minorHAnsi"/>
          <w:i/>
          <w:vertAlign w:val="subscript"/>
        </w:rPr>
        <w:t>i</w:t>
      </w:r>
      <w:proofErr w:type="spellEnd"/>
      <w:r w:rsidRPr="00067363">
        <w:rPr>
          <w:rFonts w:asciiTheme="minorHAnsi" w:hAnsiTheme="minorHAnsi"/>
          <w:i/>
        </w:rPr>
        <w:t xml:space="preserve"> &gt; 2</w:t>
      </w:r>
      <w:r w:rsidRPr="00067363">
        <w:rPr>
          <w:rFonts w:asciiTheme="minorHAnsi" w:hAnsiTheme="minorHAnsi"/>
        </w:rPr>
        <w:t>; en este caso el estado de la zona i pasa a EMERGENCIA</w:t>
      </w:r>
    </w:p>
    <w:p w14:paraId="3444B9F5" w14:textId="77777777" w:rsidR="00775BDF" w:rsidRDefault="00775BDF" w:rsidP="00775BDF">
      <w:pPr>
        <w:pStyle w:val="TextoVieta"/>
        <w:numPr>
          <w:ilvl w:val="1"/>
          <w:numId w:val="2"/>
        </w:numPr>
        <w:suppressAutoHyphens w:val="0"/>
        <w:spacing w:after="100"/>
        <w:ind w:left="567" w:hanging="283"/>
      </w:pPr>
      <w:r w:rsidRPr="00F4787F">
        <w:rPr>
          <w:color w:val="auto"/>
          <w:szCs w:val="24"/>
        </w:rPr>
        <w:t>Mala respuesta por defecto:</w:t>
      </w:r>
      <w:r w:rsidRPr="00F4787F">
        <w:rPr>
          <w:color w:val="auto"/>
        </w:rPr>
        <w:t xml:space="preserve"> Si el estado de la zona i es ACTIVO, cumple la condición de </w:t>
      </w:r>
      <w:r>
        <w:t xml:space="preserve">mala respuesta </w:t>
      </w:r>
      <w:r>
        <w:rPr>
          <w:i/>
        </w:rPr>
        <w:t>(20)</w:t>
      </w:r>
      <w:r>
        <w:t xml:space="preserve">, pero no la de respuesta por exceso </w:t>
      </w:r>
      <w:r>
        <w:rPr>
          <w:i/>
        </w:rPr>
        <w:t>(22)</w:t>
      </w:r>
      <w:r>
        <w:t xml:space="preserve">, la situación se corrige </w:t>
      </w:r>
      <w:r>
        <w:rPr>
          <w:b/>
        </w:rPr>
        <w:t>disminuyendo</w:t>
      </w:r>
      <w:r>
        <w:t xml:space="preserve"> el factor de corrección de la zona i.</w:t>
      </w:r>
    </w:p>
    <w:p w14:paraId="4B9EBFB3" w14:textId="77777777" w:rsidR="00775BDF" w:rsidRDefault="007A71E8" w:rsidP="00775BDF">
      <w:pPr>
        <w:pStyle w:val="Normal1"/>
        <w:tabs>
          <w:tab w:val="clear" w:pos="360"/>
        </w:tabs>
        <w:ind w:left="993" w:firstLine="0"/>
        <w:jc w:val="left"/>
      </w:pPr>
      <m:oMath>
        <m:sSub>
          <m:sSubPr>
            <m:ctrlPr>
              <w:rPr>
                <w:rFonts w:ascii="Cambria Math" w:hAnsi="Cambria Math"/>
                <w:i/>
              </w:rPr>
            </m:ctrlPr>
          </m:sSubPr>
          <m:e>
            <m:r>
              <w:rPr>
                <w:rFonts w:ascii="Cambria Math" w:hAnsi="Cambria Math"/>
                <w:lang w:val="es-ES"/>
              </w:rPr>
              <m:t>CORFTR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·∆2·</m:t>
        </m:r>
        <m:f>
          <m:fPr>
            <m:ctrlPr>
              <w:rPr>
                <w:rFonts w:ascii="Cambria Math" w:hAnsi="Cambria Math"/>
                <w:i/>
              </w:rPr>
            </m:ctrlPr>
          </m:fPr>
          <m:num>
            <m:sSub>
              <m:sSubPr>
                <m:ctrlPr>
                  <w:rPr>
                    <w:rFonts w:ascii="Cambria Math" w:hAnsi="Cambria Math"/>
                    <w:i/>
                  </w:rPr>
                </m:ctrlPr>
              </m:sSubPr>
              <m:e>
                <m:r>
                  <w:rPr>
                    <w:rFonts w:ascii="Cambria Math" w:hAnsi="Cambria Math"/>
                  </w:rPr>
                  <m:t>AT</m:t>
                </m:r>
              </m:e>
              <m:sub>
                <m:r>
                  <w:rPr>
                    <w:rFonts w:ascii="Cambria Math" w:hAnsi="Cambria Math"/>
                  </w:rPr>
                  <m:t>i</m:t>
                </m:r>
              </m:sub>
            </m:sSub>
          </m:num>
          <m:den>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den>
        </m:f>
      </m:oMath>
      <w:r w:rsidR="00775BDF">
        <w:t xml:space="preserve">  </w:t>
      </w:r>
      <w:r w:rsidR="00775BDF">
        <w:tab/>
      </w:r>
      <w:r w:rsidR="00775BDF" w:rsidRPr="00067363">
        <w:rPr>
          <w:rFonts w:asciiTheme="minorHAnsi" w:hAnsiTheme="minorHAnsi"/>
          <w:i/>
          <w:sz w:val="20"/>
          <w:lang w:val="es-ES"/>
        </w:rPr>
        <w:t>(24a)</w:t>
      </w:r>
      <w:r w:rsidR="00775BDF" w:rsidRPr="00067363">
        <w:rPr>
          <w:rFonts w:asciiTheme="minorHAnsi" w:hAnsiTheme="minorHAnsi"/>
          <w:i/>
        </w:rPr>
        <w:t xml:space="preserve">  </w:t>
      </w:r>
      <w:r w:rsidR="00775BDF" w:rsidRPr="00067363">
        <w:rPr>
          <w:rFonts w:asciiTheme="minorHAnsi" w:hAnsiTheme="minorHAnsi"/>
        </w:rPr>
        <w:t xml:space="preserve">si  </w:t>
      </w:r>
      <w:proofErr w:type="spellStart"/>
      <w:r w:rsidR="00775BDF" w:rsidRPr="00067363">
        <w:rPr>
          <w:rFonts w:asciiTheme="minorHAnsi" w:hAnsiTheme="minorHAnsi"/>
          <w:i/>
        </w:rPr>
        <w:t>CORFTR</w:t>
      </w:r>
      <w:r w:rsidR="00775BDF" w:rsidRPr="00067363">
        <w:rPr>
          <w:rFonts w:asciiTheme="minorHAnsi" w:hAnsiTheme="minorHAnsi"/>
          <w:i/>
          <w:vertAlign w:val="subscript"/>
        </w:rPr>
        <w:t>i</w:t>
      </w:r>
      <w:proofErr w:type="spellEnd"/>
      <w:r w:rsidR="00775BDF" w:rsidRPr="00067363">
        <w:rPr>
          <w:rFonts w:asciiTheme="minorHAnsi" w:hAnsiTheme="minorHAnsi"/>
          <w:i/>
        </w:rPr>
        <w:t xml:space="preserve"> &gt; 1</w:t>
      </w:r>
    </w:p>
    <w:p w14:paraId="08D293C6" w14:textId="77777777" w:rsidR="00775BDF" w:rsidRDefault="00775BDF" w:rsidP="00775BDF">
      <w:pPr>
        <w:ind w:left="1418"/>
      </w:pPr>
    </w:p>
    <w:p w14:paraId="117BD59E" w14:textId="77777777" w:rsidR="00775BDF" w:rsidRDefault="007A71E8" w:rsidP="00775BDF">
      <w:pPr>
        <w:pStyle w:val="Normal1"/>
        <w:tabs>
          <w:tab w:val="clear" w:pos="360"/>
        </w:tabs>
        <w:ind w:left="993" w:firstLine="0"/>
        <w:jc w:val="left"/>
      </w:pPr>
      <m:oMath>
        <m:sSub>
          <m:sSubPr>
            <m:ctrlPr>
              <w:rPr>
                <w:rFonts w:ascii="Cambria Math" w:hAnsi="Cambria Math"/>
                <w:i/>
              </w:rPr>
            </m:ctrlPr>
          </m:sSubPr>
          <m:e>
            <m:r>
              <w:rPr>
                <w:rFonts w:ascii="Cambria Math" w:hAnsi="Cambria Math"/>
                <w:lang w:val="es-ES"/>
              </w:rPr>
              <m:t>CORFTR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-∆1·</m:t>
        </m:r>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num>
          <m:den>
            <m:sSub>
              <m:sSubPr>
                <m:ctrlPr>
                  <w:rPr>
                    <w:rFonts w:ascii="Cambria Math" w:hAnsi="Cambria Math"/>
                    <w:i/>
                  </w:rPr>
                </m:ctrlPr>
              </m:sSubPr>
              <m:e>
                <m:r>
                  <w:rPr>
                    <w:rFonts w:ascii="Cambria Math" w:hAnsi="Cambria Math"/>
                  </w:rPr>
                  <m:t>AT</m:t>
                </m:r>
              </m:e>
              <m:sub>
                <m:r>
                  <w:rPr>
                    <w:rFonts w:ascii="Cambria Math" w:hAnsi="Cambria Math"/>
                  </w:rPr>
                  <m:t>i</m:t>
                </m:r>
              </m:sub>
            </m:sSub>
          </m:den>
        </m:f>
      </m:oMath>
      <w:r w:rsidR="00775BDF" w:rsidRPr="00067363">
        <w:rPr>
          <w:rFonts w:asciiTheme="minorHAnsi" w:hAnsiTheme="minorHAnsi"/>
        </w:rPr>
        <w:t xml:space="preserve"> </w:t>
      </w:r>
      <w:r w:rsidR="00775BDF">
        <w:rPr>
          <w:rFonts w:asciiTheme="minorHAnsi" w:hAnsiTheme="minorHAnsi"/>
        </w:rPr>
        <w:tab/>
      </w:r>
      <w:r w:rsidR="00775BDF" w:rsidRPr="00067363">
        <w:rPr>
          <w:rFonts w:asciiTheme="minorHAnsi" w:hAnsiTheme="minorHAnsi"/>
        </w:rPr>
        <w:t xml:space="preserve"> </w:t>
      </w:r>
      <w:r w:rsidR="00775BDF" w:rsidRPr="00067363">
        <w:rPr>
          <w:rFonts w:asciiTheme="minorHAnsi" w:hAnsiTheme="minorHAnsi"/>
          <w:i/>
          <w:sz w:val="20"/>
          <w:lang w:val="es-ES"/>
        </w:rPr>
        <w:t>(24b)</w:t>
      </w:r>
      <w:r w:rsidR="00775BDF" w:rsidRPr="00067363">
        <w:rPr>
          <w:rFonts w:asciiTheme="minorHAnsi" w:hAnsiTheme="minorHAnsi"/>
          <w:i/>
        </w:rPr>
        <w:t xml:space="preserve">  </w:t>
      </w:r>
      <w:r w:rsidR="00775BDF" w:rsidRPr="00067363">
        <w:rPr>
          <w:rFonts w:asciiTheme="minorHAnsi" w:hAnsiTheme="minorHAnsi"/>
        </w:rPr>
        <w:t xml:space="preserve">si  </w:t>
      </w:r>
      <w:proofErr w:type="spellStart"/>
      <w:r w:rsidR="00775BDF" w:rsidRPr="00067363">
        <w:rPr>
          <w:rFonts w:asciiTheme="minorHAnsi" w:hAnsiTheme="minorHAnsi"/>
          <w:i/>
        </w:rPr>
        <w:t>CORFTR</w:t>
      </w:r>
      <w:r w:rsidR="00775BDF" w:rsidRPr="00067363">
        <w:rPr>
          <w:rFonts w:asciiTheme="minorHAnsi" w:hAnsiTheme="minorHAnsi"/>
          <w:i/>
          <w:vertAlign w:val="subscript"/>
        </w:rPr>
        <w:t>i</w:t>
      </w:r>
      <w:proofErr w:type="spellEnd"/>
      <w:r w:rsidR="00775BDF" w:rsidRPr="00067363">
        <w:rPr>
          <w:rFonts w:asciiTheme="minorHAnsi" w:hAnsiTheme="minorHAnsi"/>
          <w:i/>
        </w:rPr>
        <w:t xml:space="preserve"> </w:t>
      </w:r>
      <w:r w:rsidR="00775BDF" w:rsidRPr="00067363">
        <w:rPr>
          <w:rFonts w:asciiTheme="minorHAnsi" w:hAnsiTheme="minorHAnsi" w:cs="Arial"/>
          <w:i/>
        </w:rPr>
        <w:t>≤</w:t>
      </w:r>
      <w:r w:rsidR="00775BDF" w:rsidRPr="00067363">
        <w:rPr>
          <w:rFonts w:asciiTheme="minorHAnsi" w:hAnsiTheme="minorHAnsi"/>
          <w:i/>
        </w:rPr>
        <w:t xml:space="preserve"> 1</w:t>
      </w:r>
    </w:p>
    <w:p w14:paraId="21162903" w14:textId="77777777" w:rsidR="00775BDF" w:rsidRDefault="00775BDF" w:rsidP="00775BDF">
      <w:pPr>
        <w:ind w:left="1418"/>
      </w:pPr>
    </w:p>
    <w:p w14:paraId="6A301215" w14:textId="77777777" w:rsidR="00775BDF" w:rsidRPr="009266CC" w:rsidRDefault="00775BDF" w:rsidP="00775BDF">
      <w:pPr>
        <w:pStyle w:val="Normal1"/>
        <w:tabs>
          <w:tab w:val="clear" w:pos="360"/>
        </w:tabs>
        <w:ind w:left="4962" w:hanging="3969"/>
        <w:jc w:val="left"/>
        <w:rPr>
          <w:rFonts w:asciiTheme="minorHAnsi" w:hAnsiTheme="minorHAnsi"/>
        </w:rPr>
      </w:pPr>
      <w:proofErr w:type="spellStart"/>
      <w:r w:rsidRPr="00067363">
        <w:rPr>
          <w:rFonts w:ascii="Cambria Math" w:hAnsi="Cambria Math"/>
          <w:i/>
        </w:rPr>
        <w:t>CORFTR</w:t>
      </w:r>
      <w:r w:rsidRPr="00067363">
        <w:rPr>
          <w:rFonts w:ascii="Cambria Math" w:hAnsi="Cambria Math"/>
          <w:i/>
          <w:vertAlign w:val="subscript"/>
        </w:rPr>
        <w:t>i</w:t>
      </w:r>
      <w:proofErr w:type="spellEnd"/>
      <w:r w:rsidRPr="00067363">
        <w:rPr>
          <w:rFonts w:ascii="Cambria Math" w:hAnsi="Cambria Math"/>
          <w:i/>
        </w:rPr>
        <w:t xml:space="preserve"> = 0</w:t>
      </w:r>
      <w:r>
        <w:t xml:space="preserve">  </w:t>
      </w:r>
      <w:r>
        <w:rPr>
          <w:rFonts w:asciiTheme="minorHAnsi" w:hAnsiTheme="minorHAnsi"/>
          <w:i/>
          <w:sz w:val="20"/>
          <w:lang w:val="es-ES"/>
        </w:rPr>
        <w:tab/>
      </w:r>
      <w:r>
        <w:rPr>
          <w:rFonts w:asciiTheme="minorHAnsi" w:hAnsiTheme="minorHAnsi"/>
          <w:i/>
          <w:sz w:val="20"/>
          <w:lang w:val="es-ES"/>
        </w:rPr>
        <w:tab/>
      </w:r>
      <w:r w:rsidRPr="009266CC">
        <w:rPr>
          <w:rFonts w:asciiTheme="minorHAnsi" w:hAnsiTheme="minorHAnsi"/>
          <w:i/>
          <w:sz w:val="20"/>
          <w:lang w:val="es-ES"/>
        </w:rPr>
        <w:t>(24c)</w:t>
      </w:r>
      <w:r>
        <w:rPr>
          <w:i/>
        </w:rPr>
        <w:t xml:space="preserve">  </w:t>
      </w:r>
      <w:r>
        <w:t xml:space="preserve"> </w:t>
      </w:r>
      <w:r w:rsidRPr="009266CC">
        <w:rPr>
          <w:rFonts w:asciiTheme="minorHAnsi" w:hAnsiTheme="minorHAnsi"/>
        </w:rPr>
        <w:t xml:space="preserve">si </w:t>
      </w:r>
      <w:r>
        <w:t xml:space="preserve"> </w:t>
      </w:r>
      <m:oMath>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≤∆1·</m:t>
        </m:r>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num>
          <m:den>
            <m:sSub>
              <m:sSubPr>
                <m:ctrlPr>
                  <w:rPr>
                    <w:rFonts w:ascii="Cambria Math" w:hAnsi="Cambria Math"/>
                    <w:i/>
                  </w:rPr>
                </m:ctrlPr>
              </m:sSubPr>
              <m:e>
                <m:r>
                  <w:rPr>
                    <w:rFonts w:ascii="Cambria Math" w:hAnsi="Cambria Math"/>
                  </w:rPr>
                  <m:t>AT</m:t>
                </m:r>
              </m:e>
              <m:sub>
                <m:r>
                  <w:rPr>
                    <w:rFonts w:ascii="Cambria Math" w:hAnsi="Cambria Math"/>
                  </w:rPr>
                  <m:t>i</m:t>
                </m:r>
              </m:sub>
            </m:sSub>
          </m:den>
        </m:f>
      </m:oMath>
      <w:r>
        <w:t xml:space="preserve">; </w:t>
      </w:r>
      <w:r w:rsidRPr="009266CC">
        <w:rPr>
          <w:rFonts w:asciiTheme="minorHAnsi" w:hAnsiTheme="minorHAnsi"/>
        </w:rPr>
        <w:t>en este caso el estado de la zona i pasa a EMERGENCIA</w:t>
      </w:r>
    </w:p>
    <w:p w14:paraId="3C59AAE9" w14:textId="77777777" w:rsidR="00775BDF" w:rsidRPr="009266CC" w:rsidRDefault="00775BDF" w:rsidP="00775BDF">
      <w:pPr>
        <w:ind w:left="1418"/>
        <w:rPr>
          <w:rFonts w:asciiTheme="minorHAnsi" w:hAnsiTheme="minorHAnsi"/>
          <w:kern w:val="28"/>
          <w:lang w:val="es-ES_tradnl"/>
        </w:rPr>
      </w:pPr>
    </w:p>
    <w:p w14:paraId="56FE8E0D" w14:textId="77777777" w:rsidR="00775BDF" w:rsidRDefault="00775BDF" w:rsidP="00775BDF">
      <w:pPr>
        <w:pStyle w:val="TextoVieta"/>
        <w:numPr>
          <w:ilvl w:val="1"/>
          <w:numId w:val="2"/>
        </w:numPr>
        <w:suppressAutoHyphens w:val="0"/>
        <w:spacing w:after="100"/>
        <w:ind w:left="567" w:hanging="283"/>
      </w:pPr>
      <w:r w:rsidRPr="00F4787F">
        <w:rPr>
          <w:color w:val="auto"/>
          <w:szCs w:val="24"/>
        </w:rPr>
        <w:t>Retorno a la buena respuesta:</w:t>
      </w:r>
      <w:r w:rsidRPr="00F4787F">
        <w:rPr>
          <w:color w:val="auto"/>
        </w:rPr>
        <w:t xml:space="preserve"> Si el estado de la zona i es EMERGENCIA, y el valor </w:t>
      </w:r>
      <w:r>
        <w:t xml:space="preserve">absoluto del error retardado es inferior al umbral de mala respuesta menos una banda muerta </w:t>
      </w:r>
      <w:bookmarkStart w:id="245" w:name="Cte_ATDB"/>
      <w:r>
        <w:t>ATDB</w:t>
      </w:r>
      <w:bookmarkEnd w:id="245"/>
      <w:r>
        <w:t>, la zona retorna a estado ACTIVO:</w:t>
      </w:r>
    </w:p>
    <w:p w14:paraId="7E9C67A7" w14:textId="77777777" w:rsidR="00775BDF" w:rsidRPr="00067363" w:rsidRDefault="007A71E8" w:rsidP="00775BDF">
      <w:pPr>
        <w:pStyle w:val="Normal1"/>
        <w:tabs>
          <w:tab w:val="clear" w:pos="360"/>
        </w:tabs>
        <w:ind w:left="2694" w:hanging="1701"/>
        <w:jc w:val="left"/>
        <w:rPr>
          <w:rFonts w:asciiTheme="minorHAnsi" w:hAnsiTheme="minorHAnsi"/>
        </w:rPr>
      </w:pPr>
      <m:oMath>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=1</m:t>
        </m:r>
      </m:oMath>
      <w:r w:rsidR="00775BDF">
        <w:t xml:space="preserve">  </w:t>
      </w:r>
      <w:r w:rsidR="00775BDF">
        <w:tab/>
      </w:r>
      <w:r w:rsidR="00775BDF" w:rsidRPr="009266CC">
        <w:rPr>
          <w:rFonts w:asciiTheme="minorHAnsi" w:hAnsiTheme="minorHAnsi"/>
          <w:i/>
          <w:sz w:val="20"/>
          <w:lang w:val="es-ES"/>
        </w:rPr>
        <w:t>(25)</w:t>
      </w:r>
      <w:r w:rsidR="00775BDF">
        <w:t xml:space="preserve">  si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r>
          <w:rPr>
            <w:rFonts w:ascii="Cambria Math" w:hAnsi="Cambria Math"/>
          </w:rPr>
          <m:t>≤</m:t>
        </m:r>
        <m:sSub>
          <m:sSubPr>
            <m:ctrlPr>
              <w:rPr>
                <w:rFonts w:ascii="Cambria Math" w:hAnsi="Cambria Math"/>
                <w:i/>
              </w:rPr>
            </m:ctrlPr>
          </m:sSubPr>
          <m:e>
            <m:r>
              <w:rPr>
                <w:rFonts w:ascii="Cambria Math" w:hAnsi="Cambria Math"/>
              </w:rPr>
              <m:t>AT</m:t>
            </m:r>
          </m:e>
          <m:sub>
            <m:r>
              <w:rPr>
                <w:rFonts w:ascii="Cambria Math" w:hAnsi="Cambria Math"/>
              </w:rPr>
              <m:t>i</m:t>
            </m:r>
          </m:sub>
        </m:sSub>
        <m:r>
          <w:rPr>
            <w:rFonts w:ascii="Cambria Math" w:hAnsi="Cambria Math"/>
          </w:rPr>
          <m:t>·</m:t>
        </m:r>
        <m:d>
          <m:dPr>
            <m:ctrlPr>
              <w:rPr>
                <w:rFonts w:ascii="Cambria Math" w:hAnsi="Cambria Math"/>
                <w:i/>
              </w:rPr>
            </m:ctrlPr>
          </m:dPr>
          <m:e>
            <m:r>
              <w:rPr>
                <w:rFonts w:ascii="Cambria Math" w:hAnsi="Cambria Math"/>
              </w:rPr>
              <m:t>1-ATDB</m:t>
            </m:r>
          </m:e>
        </m:d>
      </m:oMath>
      <w:r w:rsidR="00775BDF">
        <w:t xml:space="preserve">; </w:t>
      </w:r>
      <w:r w:rsidR="00775BDF" w:rsidRPr="00067363">
        <w:rPr>
          <w:rFonts w:asciiTheme="minorHAnsi" w:hAnsiTheme="minorHAnsi"/>
        </w:rPr>
        <w:t>el estado de la zona i pasa a ACTIVO</w:t>
      </w:r>
    </w:p>
    <w:p w14:paraId="68486E00" w14:textId="77777777" w:rsidR="00775BDF" w:rsidRDefault="00775BDF" w:rsidP="00775BDF">
      <w:pPr>
        <w:pStyle w:val="TextonormalREE"/>
        <w:ind w:left="567"/>
      </w:pPr>
      <w:r>
        <w:t>La inicialización del error retardado se hace según la ecuación:</w:t>
      </w:r>
    </w:p>
    <w:p w14:paraId="3DB0D5FC" w14:textId="77777777" w:rsidR="00775BDF" w:rsidRDefault="007A71E8" w:rsidP="00775BDF">
      <w:pPr>
        <w:pStyle w:val="Normal1"/>
        <w:tabs>
          <w:tab w:val="clear" w:pos="360"/>
        </w:tabs>
        <w:ind w:left="993" w:firstLine="0"/>
        <w:jc w:val="left"/>
        <w:rPr>
          <w:lang w:val="es-ES"/>
        </w:rPr>
      </w:pPr>
      <m:oMath>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(t)=NPK2·</m:t>
        </m:r>
        <m:f>
          <m:fPr>
            <m:ctrlPr>
              <w:rPr>
                <w:rFonts w:ascii="Cambria Math" w:hAnsi="Cambria Math"/>
                <w:i/>
                <w:lang w:val="es-ES"/>
              </w:rPr>
            </m:ctrlPr>
          </m:fPr>
          <m:num>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(t-1)</m:t>
            </m:r>
          </m:num>
          <m:den>
            <m:d>
              <m:dPr>
                <m:begChr m:val="|"/>
                <m:endChr m:val="|"/>
                <m:ctrlPr>
                  <w:rPr>
                    <w:rFonts w:ascii="Cambria Math" w:hAnsi="Cambria Math"/>
                    <w:i/>
                    <w:lang w:val="es-ES"/>
                  </w:rPr>
                </m:ctrlPr>
              </m:dPr>
              <m:e>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(t-1)</m:t>
                </m:r>
              </m:e>
            </m:d>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0i</m:t>
            </m:r>
          </m:sub>
        </m:sSub>
      </m:oMath>
      <w:r w:rsidR="00775BDF">
        <w:rPr>
          <w:lang w:val="es-ES"/>
        </w:rPr>
        <w:t xml:space="preserve"> </w:t>
      </w:r>
      <w:r w:rsidR="00775BDF">
        <w:rPr>
          <w:lang w:val="es-ES"/>
        </w:rPr>
        <w:tab/>
        <w:t xml:space="preserve"> </w:t>
      </w:r>
      <w:r w:rsidR="00775BDF" w:rsidRPr="000248C8">
        <w:rPr>
          <w:rFonts w:asciiTheme="minorHAnsi" w:hAnsiTheme="minorHAnsi"/>
          <w:i/>
          <w:sz w:val="20"/>
          <w:lang w:val="es-ES"/>
        </w:rPr>
        <w:t>(18)</w:t>
      </w:r>
    </w:p>
    <w:p w14:paraId="17E1A502" w14:textId="77777777" w:rsidR="00775BDF" w:rsidRDefault="00775BDF" w:rsidP="00775BDF">
      <w:pPr>
        <w:pStyle w:val="TextonormalREE"/>
        <w:ind w:left="567"/>
      </w:pPr>
      <w:r>
        <w:t xml:space="preserve">Debe hacerse notar que el hecho de que en un momento dado el factor de corrección no sea la unidad no presupone necesariamente una falta de reserva en dicha zona. Este hecho puede ser debido simplemente a que la respuesta de una zona sea sensiblemente distinta que la esperada. El ajuste de los factores de corrección juega en este caso un papel corrector que debe proporcionar estabilidad al sistema, exigiendo una contribución transitoria mayor de aquellas zonas que se revelan capaces de suministrarla. De todas formas, una vez pasado el transitorio, los factores de corrección deben volver a tomar los valores representativos de la contribución en reserva de las zonas por lo que únicamente la reducción prolongada de dichos factores será indicativa de esta condición. </w:t>
      </w:r>
    </w:p>
    <w:p w14:paraId="4683EF67" w14:textId="77777777" w:rsidR="00775BDF" w:rsidRPr="009266CC" w:rsidRDefault="00775BDF" w:rsidP="00775BDF">
      <w:pPr>
        <w:pStyle w:val="TextonormalREE"/>
        <w:ind w:left="567"/>
      </w:pPr>
      <w:r w:rsidRPr="000F25EC">
        <w:t>En resumen:</w:t>
      </w:r>
      <w:r>
        <w:t xml:space="preserve"> Los factores de corrección son siempre números reales positivos. La lógica de control de respuesta modifica estos valores en la forma que se ha indicado anteriormente cuando se detecta mala respuesta, disminuyéndolos o aumentándolos.</w:t>
      </w:r>
    </w:p>
    <w:p w14:paraId="4E842CAA" w14:textId="77777777" w:rsidR="00775BDF" w:rsidRDefault="00775BDF" w:rsidP="00775BDF">
      <w:pPr>
        <w:pStyle w:val="SubttuloREE"/>
      </w:pPr>
      <w:bookmarkStart w:id="246" w:name="_Toc516729524"/>
      <w:r>
        <w:t>8.3. Cálculo de los factores de participación</w:t>
      </w:r>
      <w:bookmarkEnd w:id="246"/>
    </w:p>
    <w:p w14:paraId="3FB26554" w14:textId="6D135E99" w:rsidR="00775BDF" w:rsidRPr="00F4787F" w:rsidRDefault="00775BDF" w:rsidP="00775BDF">
      <w:pPr>
        <w:pStyle w:val="TextoVieta"/>
        <w:suppressAutoHyphens w:val="0"/>
        <w:spacing w:after="100"/>
        <w:ind w:left="284" w:hanging="284"/>
        <w:rPr>
          <w:color w:val="auto"/>
          <w:szCs w:val="24"/>
        </w:rPr>
      </w:pPr>
      <w:r w:rsidRPr="00F4787F">
        <w:rPr>
          <w:color w:val="auto"/>
          <w:szCs w:val="24"/>
        </w:rPr>
        <w:t xml:space="preserve">Capacidad nominal de contribución a la regulación de la zona i </w:t>
      </w:r>
      <w:r w:rsidR="0038028F">
        <w:rPr>
          <w:color w:val="auto"/>
          <w:szCs w:val="24"/>
        </w:rPr>
        <w:t>(</w:t>
      </w:r>
      <w:proofErr w:type="spellStart"/>
      <w:r w:rsidRPr="00F4787F">
        <w:rPr>
          <w:color w:val="auto"/>
          <w:szCs w:val="24"/>
        </w:rPr>
        <w:t>CTBCAP</w:t>
      </w:r>
      <w:r w:rsidRPr="00F4787F">
        <w:rPr>
          <w:color w:val="auto"/>
          <w:szCs w:val="24"/>
          <w:vertAlign w:val="subscript"/>
        </w:rPr>
        <w:t>i</w:t>
      </w:r>
      <w:proofErr w:type="spellEnd"/>
      <w:r w:rsidR="0038028F" w:rsidRPr="00F17C1B">
        <w:rPr>
          <w:color w:val="auto"/>
          <w:szCs w:val="24"/>
        </w:rPr>
        <w:t>)</w:t>
      </w:r>
    </w:p>
    <w:p w14:paraId="39E60CC0" w14:textId="5E0A9C56" w:rsidR="00775BDF" w:rsidRDefault="00775BDF" w:rsidP="00775BDF">
      <w:pPr>
        <w:pStyle w:val="TextonormalREE"/>
      </w:pPr>
      <w:r>
        <w:t xml:space="preserve">La distribución entre las zonas de regulación de la reserva del </w:t>
      </w:r>
      <w:r w:rsidRPr="008522EC">
        <w:t>pool</w:t>
      </w:r>
      <w:r>
        <w:t xml:space="preserve"> a subir (RESNUP) y a bajar (RESNDW) es consecuencia del proceso ofertas de regulación secundaria. Una vez conocidas dichas ofertas se determinan las capacidades nominales de contribución de dichas zonas a la RCP en </w:t>
      </w:r>
      <w:proofErr w:type="spellStart"/>
      <w:r>
        <w:t>p.u</w:t>
      </w:r>
      <w:proofErr w:type="spellEnd"/>
      <w:r>
        <w:t xml:space="preserve">. para </w:t>
      </w:r>
      <w:ins w:id="247" w:author="Red Eléctrica" w:date="2021-03-30T12:32:00Z">
        <w:r w:rsidR="00DE54DD">
          <w:t>cada periodo cuarto horario</w:t>
        </w:r>
      </w:ins>
      <w:del w:id="248" w:author="Red Eléctrica" w:date="2021-03-30T12:32:00Z">
        <w:r w:rsidDel="00DE54DD">
          <w:delText>la hora</w:delText>
        </w:r>
        <w:r w:rsidR="008E65B9" w:rsidDel="00DE54DD">
          <w:delText xml:space="preserve"> </w:delText>
        </w:r>
      </w:del>
      <w:r>
        <w:t xml:space="preserve"> en cuestión según la siguiente expresión:</w:t>
      </w:r>
    </w:p>
    <w:p w14:paraId="4983F54B" w14:textId="77777777" w:rsidR="00775BDF" w:rsidRDefault="007A71E8" w:rsidP="00775BDF">
      <w:pPr>
        <w:pStyle w:val="Normal1"/>
        <w:tabs>
          <w:tab w:val="clear" w:pos="360"/>
        </w:tabs>
        <w:ind w:left="993" w:firstLine="0"/>
        <w:jc w:val="left"/>
        <w:rPr>
          <w:lang w:val="es-ES"/>
        </w:rPr>
      </w:pPr>
      <m:oMath>
        <m:sSub>
          <m:sSubPr>
            <m:ctrlPr>
              <w:rPr>
                <w:rFonts w:ascii="Cambria Math" w:hAnsi="Cambria Math"/>
                <w:i/>
                <w:lang w:val="es-ES"/>
              </w:rPr>
            </m:ctrlPr>
          </m:sSubPr>
          <m:e>
            <m:r>
              <w:rPr>
                <w:rFonts w:ascii="Cambria Math" w:hAnsi="Cambria Math"/>
                <w:lang w:val="es-ES"/>
              </w:rPr>
              <m:t>CTBCAP</m:t>
            </m:r>
          </m:e>
          <m:sub>
            <m:r>
              <w:rPr>
                <w:rFonts w:ascii="Cambria Math" w:hAnsi="Cambria Math"/>
                <w:lang w:val="es-ES"/>
              </w:rPr>
              <m:t>i</m:t>
            </m:r>
          </m:sub>
        </m:sSub>
        <m:r>
          <w:rPr>
            <w:rFonts w:ascii="Cambria Math" w:hAnsi="Cambria Math"/>
            <w:lang w:val="es-ES"/>
          </w:rPr>
          <m:t>=</m:t>
        </m:r>
        <m:f>
          <m:fPr>
            <m:ctrlPr>
              <w:rPr>
                <w:rFonts w:ascii="Cambria Math" w:hAnsi="Cambria Math"/>
                <w:i/>
                <w:lang w:val="es-ES"/>
              </w:rPr>
            </m:ctrlPr>
          </m:fPr>
          <m:num>
            <m:sSub>
              <m:sSubPr>
                <m:ctrlPr>
                  <w:rPr>
                    <w:rFonts w:ascii="Cambria Math" w:hAnsi="Cambria Math"/>
                    <w:i/>
                    <w:lang w:val="es-ES"/>
                  </w:rPr>
                </m:ctrlPr>
              </m:sSubPr>
              <m:e>
                <m:r>
                  <w:rPr>
                    <w:rFonts w:ascii="Cambria Math" w:hAnsi="Cambria Math"/>
                    <w:lang w:val="es-ES"/>
                  </w:rPr>
                  <m:t>RESUP</m:t>
                </m:r>
              </m:e>
              <m:sub>
                <m:r>
                  <w:rPr>
                    <w:rFonts w:ascii="Cambria Math" w:hAnsi="Cambria Math"/>
                    <w:lang w:val="es-ES"/>
                  </w:rPr>
                  <m:t>i</m:t>
                </m:r>
              </m:sub>
            </m:sSub>
          </m:num>
          <m:den>
            <m:r>
              <w:rPr>
                <w:rFonts w:ascii="Cambria Math" w:hAnsi="Cambria Math"/>
                <w:lang w:val="es-ES"/>
              </w:rPr>
              <m:t>RESNUP</m:t>
            </m:r>
          </m:den>
        </m:f>
        <m:r>
          <w:rPr>
            <w:rFonts w:ascii="Cambria Math" w:hAnsi="Cambria Math"/>
            <w:lang w:val="es-ES"/>
          </w:rPr>
          <m:t>=</m:t>
        </m:r>
        <m:f>
          <m:fPr>
            <m:ctrlPr>
              <w:rPr>
                <w:rFonts w:ascii="Cambria Math" w:hAnsi="Cambria Math"/>
                <w:i/>
                <w:lang w:val="es-ES"/>
              </w:rPr>
            </m:ctrlPr>
          </m:fPr>
          <m:num>
            <m:sSub>
              <m:sSubPr>
                <m:ctrlPr>
                  <w:rPr>
                    <w:rFonts w:ascii="Cambria Math" w:hAnsi="Cambria Math"/>
                    <w:i/>
                    <w:lang w:val="es-ES"/>
                  </w:rPr>
                </m:ctrlPr>
              </m:sSubPr>
              <m:e>
                <m:r>
                  <w:rPr>
                    <w:rFonts w:ascii="Cambria Math" w:hAnsi="Cambria Math"/>
                    <w:lang w:val="es-ES"/>
                  </w:rPr>
                  <m:t>RESDW</m:t>
                </m:r>
              </m:e>
              <m:sub>
                <m:r>
                  <w:rPr>
                    <w:rFonts w:ascii="Cambria Math" w:hAnsi="Cambria Math"/>
                    <w:lang w:val="es-ES"/>
                  </w:rPr>
                  <m:t>i</m:t>
                </m:r>
              </m:sub>
            </m:sSub>
          </m:num>
          <m:den>
            <m:r>
              <w:rPr>
                <w:rFonts w:ascii="Cambria Math" w:hAnsi="Cambria Math"/>
                <w:lang w:val="es-ES"/>
              </w:rPr>
              <m:t>RESNDW</m:t>
            </m:r>
          </m:den>
        </m:f>
      </m:oMath>
      <w:r w:rsidR="00775BDF">
        <w:rPr>
          <w:lang w:val="es-ES"/>
        </w:rPr>
        <w:t xml:space="preserve">  </w:t>
      </w:r>
      <w:r w:rsidR="00775BDF">
        <w:rPr>
          <w:lang w:val="es-ES"/>
        </w:rPr>
        <w:tab/>
      </w:r>
      <w:r w:rsidR="00775BDF">
        <w:rPr>
          <w:lang w:val="es-ES"/>
        </w:rPr>
        <w:tab/>
      </w:r>
      <w:r w:rsidR="00775BDF">
        <w:rPr>
          <w:lang w:val="es-ES"/>
        </w:rPr>
        <w:tab/>
      </w:r>
      <w:r w:rsidR="00775BDF">
        <w:rPr>
          <w:lang w:val="es-ES"/>
        </w:rPr>
        <w:tab/>
      </w:r>
      <w:r w:rsidR="00775BDF" w:rsidRPr="00B614A1">
        <w:rPr>
          <w:rFonts w:asciiTheme="minorHAnsi" w:hAnsiTheme="minorHAnsi"/>
          <w:i/>
          <w:sz w:val="20"/>
          <w:lang w:val="es-ES"/>
        </w:rPr>
        <w:t>(26)</w:t>
      </w:r>
    </w:p>
    <w:p w14:paraId="14D6F6B2" w14:textId="77777777" w:rsidR="00775BDF" w:rsidRDefault="00775BDF" w:rsidP="00775BDF">
      <w:pPr>
        <w:pStyle w:val="TextonormalREE"/>
      </w:pPr>
      <w:r>
        <w:t>siendo</w:t>
      </w:r>
    </w:p>
    <w:p w14:paraId="15C2CDBA" w14:textId="06C585A8" w:rsidR="00775BDF" w:rsidRPr="008522EC" w:rsidRDefault="00775BDF" w:rsidP="00775BDF">
      <w:pPr>
        <w:pStyle w:val="TextonormalREE"/>
        <w:ind w:left="2552" w:hanging="1559"/>
      </w:pPr>
      <w:proofErr w:type="spellStart"/>
      <w:r>
        <w:t>CTBCAP</w:t>
      </w:r>
      <w:r w:rsidRPr="00013E86">
        <w:rPr>
          <w:vertAlign w:val="subscript"/>
        </w:rPr>
        <w:t>i</w:t>
      </w:r>
      <w:proofErr w:type="spellEnd"/>
      <w:r>
        <w:t xml:space="preserve">     </w:t>
      </w:r>
      <w:r w:rsidRPr="008522EC">
        <w:t>=</w:t>
      </w:r>
      <w:r w:rsidRPr="008522EC">
        <w:tab/>
        <w:t xml:space="preserve">capacidad nominal de contribución a la regulación de la zona i en </w:t>
      </w:r>
      <w:ins w:id="249" w:author="Red Eléctrica" w:date="2021-03-30T12:35:00Z">
        <w:r w:rsidR="004E5BE9">
          <w:t>el periodo cuarto horario</w:t>
        </w:r>
      </w:ins>
      <w:del w:id="250" w:author="Red Eléctrica" w:date="2021-03-30T12:35:00Z">
        <w:r w:rsidRPr="008522EC" w:rsidDel="004E5BE9">
          <w:delText>la hora</w:delText>
        </w:r>
        <w:r w:rsidR="008E65B9" w:rsidDel="004E5BE9">
          <w:delText xml:space="preserve"> </w:delText>
        </w:r>
      </w:del>
      <w:r w:rsidRPr="008522EC">
        <w:t xml:space="preserve"> en curso</w:t>
      </w:r>
    </w:p>
    <w:p w14:paraId="6D5B21D9" w14:textId="57B869F1" w:rsidR="00775BDF" w:rsidRPr="008522EC" w:rsidRDefault="00775BDF" w:rsidP="00775BDF">
      <w:pPr>
        <w:pStyle w:val="TextonormalREE"/>
        <w:ind w:left="2552" w:hanging="1559"/>
      </w:pPr>
      <w:proofErr w:type="spellStart"/>
      <w:r>
        <w:t>RESUP</w:t>
      </w:r>
      <w:r w:rsidRPr="00013E86">
        <w:rPr>
          <w:vertAlign w:val="subscript"/>
        </w:rPr>
        <w:t>i</w:t>
      </w:r>
      <w:proofErr w:type="spellEnd"/>
      <w:r>
        <w:t xml:space="preserve">       </w:t>
      </w:r>
      <w:r w:rsidRPr="008522EC">
        <w:t>=</w:t>
      </w:r>
      <w:r w:rsidRPr="008522EC">
        <w:tab/>
        <w:t xml:space="preserve">reserva nominal a subir de la zona i en </w:t>
      </w:r>
      <w:ins w:id="251" w:author="Red Eléctrica" w:date="2021-03-30T12:32:00Z">
        <w:r w:rsidR="00DE54DD">
          <w:t>el periodo cuarto horario</w:t>
        </w:r>
      </w:ins>
      <w:del w:id="252" w:author="Red Eléctrica" w:date="2021-03-30T12:32:00Z">
        <w:r w:rsidR="008E65B9" w:rsidDel="00DE54DD">
          <w:delText xml:space="preserve"> </w:delText>
        </w:r>
        <w:r w:rsidRPr="008522EC" w:rsidDel="00DE54DD">
          <w:delText>la hora</w:delText>
        </w:r>
      </w:del>
      <w:r w:rsidRPr="008522EC">
        <w:t xml:space="preserve"> en curso</w:t>
      </w:r>
    </w:p>
    <w:p w14:paraId="5C2E7465" w14:textId="05604047" w:rsidR="00775BDF" w:rsidRPr="008522EC" w:rsidRDefault="00775BDF" w:rsidP="00775BDF">
      <w:pPr>
        <w:pStyle w:val="TextonormalREE"/>
        <w:ind w:left="2552" w:hanging="1559"/>
      </w:pPr>
      <w:proofErr w:type="spellStart"/>
      <w:r>
        <w:t>RESDW</w:t>
      </w:r>
      <w:r w:rsidRPr="00013E86">
        <w:rPr>
          <w:vertAlign w:val="subscript"/>
        </w:rPr>
        <w:t>i</w:t>
      </w:r>
      <w:proofErr w:type="spellEnd"/>
      <w:r>
        <w:t xml:space="preserve">      </w:t>
      </w:r>
      <w:r w:rsidRPr="008522EC">
        <w:t>=</w:t>
      </w:r>
      <w:r w:rsidRPr="008522EC">
        <w:tab/>
        <w:t xml:space="preserve">reserva nominal a bajar de la zona i en </w:t>
      </w:r>
      <w:ins w:id="253" w:author="Red Eléctrica" w:date="2021-03-30T12:32:00Z">
        <w:r w:rsidR="00DE54DD">
          <w:t>el periodo cuarto horario</w:t>
        </w:r>
      </w:ins>
      <w:del w:id="254" w:author="Red Eléctrica" w:date="2021-03-30T12:32:00Z">
        <w:r w:rsidR="008E65B9" w:rsidDel="00DE54DD">
          <w:delText xml:space="preserve"> </w:delText>
        </w:r>
        <w:r w:rsidRPr="008522EC" w:rsidDel="00DE54DD">
          <w:delText>la hora</w:delText>
        </w:r>
      </w:del>
      <w:r w:rsidRPr="008522EC">
        <w:t xml:space="preserve"> en curso</w:t>
      </w:r>
    </w:p>
    <w:p w14:paraId="7D343C8D" w14:textId="1FB97E62" w:rsidR="00775BDF" w:rsidRPr="008522EC" w:rsidRDefault="00775BDF" w:rsidP="00775BDF">
      <w:pPr>
        <w:pStyle w:val="TextonormalREE"/>
        <w:ind w:left="2552" w:hanging="1559"/>
      </w:pPr>
      <w:r>
        <w:t xml:space="preserve">RESNUP      </w:t>
      </w:r>
      <w:r w:rsidRPr="008522EC">
        <w:t>=</w:t>
      </w:r>
      <w:r w:rsidRPr="008522EC">
        <w:tab/>
        <w:t xml:space="preserve">reserva nominal a subir de la RCP en </w:t>
      </w:r>
      <w:ins w:id="255" w:author="Red Eléctrica" w:date="2021-03-30T12:32:00Z">
        <w:r w:rsidR="00DE54DD">
          <w:t>el periodo cuarto horario</w:t>
        </w:r>
      </w:ins>
      <w:del w:id="256" w:author="Red Eléctrica" w:date="2021-03-30T12:32:00Z">
        <w:r w:rsidR="008E65B9" w:rsidDel="00DE54DD">
          <w:delText xml:space="preserve"> </w:delText>
        </w:r>
        <w:r w:rsidRPr="008522EC" w:rsidDel="00DE54DD">
          <w:delText>la hora</w:delText>
        </w:r>
      </w:del>
      <w:r w:rsidRPr="008522EC">
        <w:t xml:space="preserve"> en curso</w:t>
      </w:r>
    </w:p>
    <w:p w14:paraId="5803E2B6" w14:textId="034570F6" w:rsidR="00775BDF" w:rsidRPr="008522EC" w:rsidRDefault="00775BDF" w:rsidP="00775BDF">
      <w:pPr>
        <w:pStyle w:val="TextonormalREE"/>
        <w:ind w:left="2552" w:hanging="1559"/>
      </w:pPr>
      <w:r>
        <w:t xml:space="preserve">RESNDW    </w:t>
      </w:r>
      <w:r w:rsidRPr="008522EC">
        <w:t>=</w:t>
      </w:r>
      <w:r w:rsidRPr="008522EC">
        <w:tab/>
        <w:t xml:space="preserve">reserva nominal a bajar de la RCP en </w:t>
      </w:r>
      <w:ins w:id="257" w:author="Red Eléctrica" w:date="2021-03-30T12:32:00Z">
        <w:r w:rsidR="00DE54DD">
          <w:t>el periodo cuarto horario</w:t>
        </w:r>
      </w:ins>
      <w:del w:id="258" w:author="Red Eléctrica" w:date="2021-03-30T12:32:00Z">
        <w:r w:rsidR="008E65B9" w:rsidDel="00DE54DD">
          <w:delText xml:space="preserve"> </w:delText>
        </w:r>
        <w:r w:rsidRPr="008522EC" w:rsidDel="00DE54DD">
          <w:delText>la hora</w:delText>
        </w:r>
      </w:del>
      <w:r w:rsidRPr="008522EC">
        <w:t xml:space="preserve"> en curso</w:t>
      </w:r>
    </w:p>
    <w:p w14:paraId="281D32C4" w14:textId="77777777" w:rsidR="00775BDF" w:rsidRDefault="00775BDF" w:rsidP="00775BDF">
      <w:pPr>
        <w:pStyle w:val="TextonormalREE"/>
      </w:pPr>
      <w:r>
        <w:t>Dado que la suma de reservas de cada zona es igual a la reserva total de la RCP se cumple:</w:t>
      </w:r>
    </w:p>
    <w:p w14:paraId="03314A18" w14:textId="77777777" w:rsidR="00775BDF" w:rsidRDefault="007A71E8" w:rsidP="00775BDF">
      <w:pPr>
        <w:pStyle w:val="Normal1"/>
        <w:tabs>
          <w:tab w:val="clear" w:pos="360"/>
        </w:tabs>
        <w:ind w:left="993" w:firstLine="0"/>
        <w:jc w:val="left"/>
        <w:rPr>
          <w:lang w:val="es-ES"/>
        </w:rPr>
      </w:pPr>
      <m:oMath>
        <m:nary>
          <m:naryPr>
            <m:chr m:val="∑"/>
            <m:limLoc m:val="undOvr"/>
            <m:ctrlPr>
              <w:rPr>
                <w:rFonts w:ascii="Cambria Math" w:hAnsi="Cambria Math"/>
                <w:i/>
                <w:lang w:val="es-ES"/>
              </w:rPr>
            </m:ctrlPr>
          </m:naryPr>
          <m:sub>
            <m:r>
              <w:rPr>
                <w:rFonts w:ascii="Cambria Math" w:hAnsi="Cambria Math"/>
                <w:lang w:val="es-ES"/>
              </w:rPr>
              <m:t>i=1</m:t>
            </m:r>
          </m:sub>
          <m:sup>
            <m:r>
              <w:rPr>
                <w:rFonts w:ascii="Cambria Math" w:hAnsi="Cambria Math"/>
                <w:lang w:val="es-ES"/>
              </w:rPr>
              <m:t>N</m:t>
            </m:r>
          </m:sup>
          <m:e>
            <m:sSub>
              <m:sSubPr>
                <m:ctrlPr>
                  <w:rPr>
                    <w:rFonts w:ascii="Cambria Math" w:hAnsi="Cambria Math"/>
                    <w:i/>
                    <w:lang w:val="es-ES"/>
                  </w:rPr>
                </m:ctrlPr>
              </m:sSubPr>
              <m:e>
                <m:r>
                  <w:rPr>
                    <w:rFonts w:ascii="Cambria Math" w:hAnsi="Cambria Math"/>
                    <w:lang w:val="es-ES"/>
                  </w:rPr>
                  <m:t>CTBCAP</m:t>
                </m:r>
              </m:e>
              <m:sub>
                <m:r>
                  <w:rPr>
                    <w:rFonts w:ascii="Cambria Math" w:hAnsi="Cambria Math"/>
                    <w:lang w:val="es-ES"/>
                  </w:rPr>
                  <m:t>i</m:t>
                </m:r>
              </m:sub>
            </m:sSub>
            <m:r>
              <w:rPr>
                <w:rFonts w:ascii="Cambria Math" w:hAnsi="Cambria Math"/>
                <w:lang w:val="es-ES"/>
              </w:rPr>
              <m:t>=1</m:t>
            </m:r>
          </m:e>
        </m:nary>
      </m:oMath>
      <w:r w:rsidR="00775BDF">
        <w:rPr>
          <w:lang w:val="es-ES"/>
        </w:rPr>
        <w:t xml:space="preserve">  </w:t>
      </w:r>
      <w:r w:rsidR="00775BDF">
        <w:rPr>
          <w:lang w:val="es-ES"/>
        </w:rPr>
        <w:tab/>
      </w:r>
      <w:r w:rsidR="00775BDF">
        <w:rPr>
          <w:lang w:val="es-ES"/>
        </w:rPr>
        <w:tab/>
      </w:r>
      <w:r w:rsidR="00775BDF">
        <w:rPr>
          <w:lang w:val="es-ES"/>
        </w:rPr>
        <w:tab/>
      </w:r>
      <w:r w:rsidR="00775BDF">
        <w:rPr>
          <w:lang w:val="es-ES"/>
        </w:rPr>
        <w:tab/>
      </w:r>
      <w:r w:rsidR="00775BDF">
        <w:rPr>
          <w:lang w:val="es-ES"/>
        </w:rPr>
        <w:tab/>
      </w:r>
      <w:r w:rsidR="00775BDF" w:rsidRPr="00B614A1">
        <w:rPr>
          <w:rFonts w:asciiTheme="minorHAnsi" w:hAnsiTheme="minorHAnsi"/>
          <w:i/>
          <w:sz w:val="20"/>
          <w:lang w:val="es-ES"/>
        </w:rPr>
        <w:t>(27)</w:t>
      </w:r>
    </w:p>
    <w:p w14:paraId="41E002B0" w14:textId="77777777" w:rsidR="00775BDF" w:rsidRDefault="00775BDF" w:rsidP="00775BDF">
      <w:pPr>
        <w:pStyle w:val="TextonormalREE"/>
      </w:pPr>
      <w:r>
        <w:t>siendo</w:t>
      </w:r>
    </w:p>
    <w:p w14:paraId="49D3FBA5" w14:textId="77777777" w:rsidR="00775BDF" w:rsidRPr="00575A66" w:rsidRDefault="00775BDF" w:rsidP="00775BDF">
      <w:pPr>
        <w:pStyle w:val="TextonormalREE"/>
        <w:ind w:left="1843" w:hanging="850"/>
      </w:pPr>
      <w:r>
        <w:t>N</w:t>
      </w:r>
      <w:r>
        <w:tab/>
        <w:t>=</w:t>
      </w:r>
      <w:r>
        <w:tab/>
      </w:r>
      <w:r>
        <w:tab/>
      </w:r>
      <w:r w:rsidRPr="00575A66">
        <w:t>número total de zonas de la RCP</w:t>
      </w:r>
    </w:p>
    <w:p w14:paraId="6469BD62" w14:textId="4E95F74F" w:rsidR="00775BDF" w:rsidRDefault="00775BDF" w:rsidP="00775BDF">
      <w:pPr>
        <w:pStyle w:val="TextonormalREE"/>
      </w:pPr>
      <w:r>
        <w:t xml:space="preserve">El proceso de determinación de los valores RESNUP, RESDWN y </w:t>
      </w:r>
      <w:proofErr w:type="spellStart"/>
      <w:r>
        <w:t>CTBCAP</w:t>
      </w:r>
      <w:r w:rsidRPr="003A09FF">
        <w:rPr>
          <w:vertAlign w:val="subscript"/>
        </w:rPr>
        <w:t>i</w:t>
      </w:r>
      <w:proofErr w:type="spellEnd"/>
      <w:r>
        <w:t xml:space="preserve"> es externo al algoritmo. Se trata por tanto de datos de entrada a la RCP, que se cargan bien de forma automática, o bien manualmente por el operador. En cualquier </w:t>
      </w:r>
      <w:r w:rsidR="0038028F">
        <w:t>caso,</w:t>
      </w:r>
      <w:r>
        <w:t xml:space="preserve"> la RCP verifica que se cumple la condición definida en la ecuación anterior </w:t>
      </w:r>
      <w:r>
        <w:rPr>
          <w:i/>
        </w:rPr>
        <w:t>(27)</w:t>
      </w:r>
      <w:r>
        <w:t>.</w:t>
      </w:r>
    </w:p>
    <w:p w14:paraId="47934DA4" w14:textId="6A3D71D5" w:rsidR="00775BDF" w:rsidRPr="00F4787F" w:rsidRDefault="00775BDF" w:rsidP="00775BDF">
      <w:pPr>
        <w:pStyle w:val="TextoVieta"/>
        <w:suppressAutoHyphens w:val="0"/>
        <w:spacing w:after="100"/>
        <w:ind w:left="284" w:hanging="284"/>
        <w:rPr>
          <w:color w:val="auto"/>
          <w:szCs w:val="24"/>
        </w:rPr>
      </w:pPr>
      <w:r w:rsidRPr="00F4787F">
        <w:rPr>
          <w:color w:val="auto"/>
          <w:szCs w:val="24"/>
        </w:rPr>
        <w:t xml:space="preserve">Factor de participación en la regulación de la zona i </w:t>
      </w:r>
      <w:r w:rsidR="000A5894">
        <w:rPr>
          <w:color w:val="auto"/>
          <w:szCs w:val="24"/>
        </w:rPr>
        <w:t>(</w:t>
      </w:r>
      <w:r w:rsidRPr="00F4787F">
        <w:rPr>
          <w:color w:val="auto"/>
          <w:szCs w:val="24"/>
        </w:rPr>
        <w:t>K</w:t>
      </w:r>
      <w:r w:rsidRPr="00F17C1B">
        <w:rPr>
          <w:color w:val="auto"/>
          <w:szCs w:val="24"/>
          <w:vertAlign w:val="subscript"/>
        </w:rPr>
        <w:t>i</w:t>
      </w:r>
      <w:r w:rsidR="000A5894">
        <w:rPr>
          <w:color w:val="auto"/>
          <w:szCs w:val="24"/>
        </w:rPr>
        <w:t>)</w:t>
      </w:r>
    </w:p>
    <w:p w14:paraId="79165BC6" w14:textId="77777777" w:rsidR="00775BDF" w:rsidRDefault="00775BDF" w:rsidP="00775BDF">
      <w:pPr>
        <w:pStyle w:val="TextonormalREE"/>
      </w:pPr>
      <w:r>
        <w:t xml:space="preserve">La RCP reparte el requerimiento total de la regulación peninsular (PRR) entre las zonas que participan en la regulación (aquellas cuyo estado es ACTIVO o EMERGENCIA) atendiendo a los factores de participación en la regulación, según se define en las ecuaciones </w:t>
      </w:r>
      <w:r w:rsidRPr="003A09FF">
        <w:rPr>
          <w:i/>
        </w:rPr>
        <w:t>(9)</w:t>
      </w:r>
      <w:r>
        <w:t xml:space="preserve"> y </w:t>
      </w:r>
      <w:r w:rsidRPr="003A09FF">
        <w:rPr>
          <w:i/>
        </w:rPr>
        <w:t>(10)</w:t>
      </w:r>
      <w:r>
        <w:t xml:space="preserve">. Los factores de participación no normalizados se determinan en </w:t>
      </w:r>
      <w:proofErr w:type="spellStart"/>
      <w:r>
        <w:t>p.u</w:t>
      </w:r>
      <w:proofErr w:type="spellEnd"/>
      <w:r>
        <w:t>. como:</w:t>
      </w:r>
    </w:p>
    <w:p w14:paraId="69CBBAE8" w14:textId="77777777" w:rsidR="00775BDF" w:rsidRDefault="007A71E8" w:rsidP="00775BDF">
      <w:pPr>
        <w:pStyle w:val="Normal1"/>
        <w:tabs>
          <w:tab w:val="clear" w:pos="360"/>
        </w:tabs>
        <w:ind w:left="993" w:firstLine="0"/>
        <w:jc w:val="left"/>
        <w:rPr>
          <w:lang w:val="es-ES"/>
        </w:rPr>
      </w:pPr>
      <m:oMath>
        <m:sSub>
          <m:sSubPr>
            <m:ctrlPr>
              <w:rPr>
                <w:rFonts w:ascii="Cambria Math" w:hAnsi="Cambria Math"/>
                <w:i/>
                <w:lang w:val="es-ES"/>
              </w:rPr>
            </m:ctrlPr>
          </m:sSubPr>
          <m:e>
            <m:r>
              <w:rPr>
                <w:rFonts w:ascii="Cambria Math" w:hAnsi="Cambria Math"/>
                <w:lang w:val="es-ES"/>
              </w:rPr>
              <m:t>K'</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CTBCAP</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CORFTR</m:t>
            </m:r>
          </m:e>
          <m:sub>
            <m:r>
              <w:rPr>
                <w:rFonts w:ascii="Cambria Math" w:hAnsi="Cambria Math"/>
                <w:lang w:val="es-ES"/>
              </w:rPr>
              <m:t>i</m:t>
            </m:r>
          </m:sub>
        </m:sSub>
      </m:oMath>
      <w:r w:rsidR="00775BDF">
        <w:rPr>
          <w:lang w:val="es-ES"/>
        </w:rPr>
        <w:t xml:space="preserve">  </w:t>
      </w:r>
      <w:r w:rsidR="00775BDF">
        <w:rPr>
          <w:lang w:val="es-ES"/>
        </w:rPr>
        <w:tab/>
      </w:r>
      <w:r w:rsidR="00775BDF">
        <w:rPr>
          <w:lang w:val="es-ES"/>
        </w:rPr>
        <w:tab/>
      </w:r>
      <w:r w:rsidR="00775BDF">
        <w:rPr>
          <w:lang w:val="es-ES"/>
        </w:rPr>
        <w:tab/>
      </w:r>
      <w:r w:rsidR="00775BDF">
        <w:rPr>
          <w:lang w:val="es-ES"/>
        </w:rPr>
        <w:tab/>
      </w:r>
      <w:r w:rsidR="00775BDF" w:rsidRPr="00B614A1">
        <w:rPr>
          <w:rFonts w:asciiTheme="minorHAnsi" w:hAnsiTheme="minorHAnsi"/>
          <w:i/>
          <w:sz w:val="20"/>
          <w:lang w:val="es-ES"/>
        </w:rPr>
        <w:t>(28)</w:t>
      </w:r>
    </w:p>
    <w:p w14:paraId="634CDF37" w14:textId="77777777" w:rsidR="00775BDF" w:rsidRDefault="00775BDF" w:rsidP="00775BDF">
      <w:pPr>
        <w:pStyle w:val="TextonormalREE"/>
      </w:pPr>
      <w:r>
        <w:t>siendo</w:t>
      </w:r>
    </w:p>
    <w:p w14:paraId="171C3C04" w14:textId="77777777" w:rsidR="00775BDF" w:rsidRPr="00CD1185" w:rsidRDefault="00775BDF" w:rsidP="00F17C1B">
      <w:pPr>
        <w:pStyle w:val="TextonormalREE"/>
        <w:tabs>
          <w:tab w:val="left" w:pos="2552"/>
        </w:tabs>
        <w:ind w:left="2835" w:hanging="1559"/>
      </w:pPr>
      <w:proofErr w:type="spellStart"/>
      <w:r w:rsidRPr="00CD1185">
        <w:t>K’</w:t>
      </w:r>
      <w:r w:rsidRPr="00F17C1B">
        <w:rPr>
          <w:vertAlign w:val="subscript"/>
        </w:rPr>
        <w:t>i</w:t>
      </w:r>
      <w:proofErr w:type="spellEnd"/>
      <w:r w:rsidRPr="00CD1185">
        <w:tab/>
        <w:t>=</w:t>
      </w:r>
      <w:r w:rsidRPr="00CD1185">
        <w:tab/>
        <w:t>factor de participación no normalizado</w:t>
      </w:r>
    </w:p>
    <w:p w14:paraId="313722AC" w14:textId="629E4E90" w:rsidR="00775BDF" w:rsidRPr="00CD1185" w:rsidRDefault="00775BDF" w:rsidP="00F17C1B">
      <w:pPr>
        <w:pStyle w:val="TextonormalREE"/>
        <w:tabs>
          <w:tab w:val="left" w:pos="2552"/>
        </w:tabs>
        <w:ind w:left="2835" w:hanging="1559"/>
      </w:pPr>
      <w:proofErr w:type="spellStart"/>
      <w:r w:rsidRPr="00CD1185">
        <w:t>CTBCAP</w:t>
      </w:r>
      <w:r w:rsidRPr="00F47B20">
        <w:rPr>
          <w:vertAlign w:val="subscript"/>
        </w:rPr>
        <w:t>i</w:t>
      </w:r>
      <w:proofErr w:type="spellEnd"/>
      <w:r w:rsidRPr="00CD1185">
        <w:t xml:space="preserve"> </w:t>
      </w:r>
      <w:r w:rsidRPr="00CD1185">
        <w:tab/>
        <w:t>=</w:t>
      </w:r>
      <w:r w:rsidRPr="00CD1185">
        <w:tab/>
        <w:t xml:space="preserve">capacidad nominal de contribución a la regulación; es un dato de entrada propio de cada zona y de cada </w:t>
      </w:r>
      <w:ins w:id="259" w:author="Red Eléctrica" w:date="2021-03-30T12:33:00Z">
        <w:r w:rsidR="00215A9B">
          <w:t>periodo cuarto horario</w:t>
        </w:r>
      </w:ins>
      <w:del w:id="260" w:author="Red Eléctrica" w:date="2021-03-30T12:33:00Z">
        <w:r w:rsidRPr="00CD1185" w:rsidDel="00215A9B">
          <w:delText>hora</w:delText>
        </w:r>
      </w:del>
      <w:r w:rsidR="008E65B9">
        <w:t xml:space="preserve"> </w:t>
      </w:r>
    </w:p>
    <w:p w14:paraId="2B39E352" w14:textId="77777777" w:rsidR="00775BDF" w:rsidRPr="00CD1185" w:rsidRDefault="00775BDF" w:rsidP="00F17C1B">
      <w:pPr>
        <w:pStyle w:val="TextonormalREE"/>
        <w:tabs>
          <w:tab w:val="left" w:pos="2552"/>
        </w:tabs>
        <w:ind w:left="2835" w:hanging="1559"/>
      </w:pPr>
      <w:proofErr w:type="spellStart"/>
      <w:r w:rsidRPr="00CD1185">
        <w:t>CORFTRi</w:t>
      </w:r>
      <w:proofErr w:type="spellEnd"/>
      <w:r w:rsidRPr="00CD1185">
        <w:tab/>
        <w:t>=</w:t>
      </w:r>
      <w:r w:rsidRPr="00CD1185">
        <w:tab/>
        <w:t>factor de corrección de la zona i; es calculado en función de la respuesta de la zona tal y como se describe en la sección</w:t>
      </w:r>
      <w:r>
        <w:t xml:space="preserve"> </w:t>
      </w:r>
      <w:r>
        <w:rPr>
          <w:b/>
        </w:rPr>
        <w:t>8.2</w:t>
      </w:r>
      <w:r w:rsidRPr="00CD1185">
        <w:t>.</w:t>
      </w:r>
    </w:p>
    <w:p w14:paraId="66D29B86" w14:textId="77777777" w:rsidR="00775BDF" w:rsidRDefault="00775BDF" w:rsidP="00775BDF">
      <w:pPr>
        <w:pStyle w:val="TextonormalREE"/>
      </w:pPr>
      <w:r>
        <w:t>Los factores de participación se normalizan para su utilización en el algoritmo de la RCP de acuerdo con los siguientes principios:</w:t>
      </w:r>
    </w:p>
    <w:p w14:paraId="38A5629C" w14:textId="77777777" w:rsidR="00775BDF" w:rsidRPr="00575A66" w:rsidRDefault="00775BDF" w:rsidP="00775BDF">
      <w:pPr>
        <w:pStyle w:val="TextoVieta"/>
        <w:numPr>
          <w:ilvl w:val="1"/>
          <w:numId w:val="2"/>
        </w:numPr>
        <w:suppressAutoHyphens w:val="0"/>
        <w:spacing w:after="100"/>
        <w:ind w:left="567" w:hanging="283"/>
      </w:pPr>
      <w:r w:rsidRPr="00575A66">
        <w:t>La suma de los factores de participación de las zonas en estado ACTIVO debe ser 1 (siempre que además estén respondiendo correctamente).</w:t>
      </w:r>
    </w:p>
    <w:p w14:paraId="3BC4C8F9" w14:textId="77777777" w:rsidR="00775BDF" w:rsidRPr="00575A66" w:rsidRDefault="00775BDF" w:rsidP="00775BDF">
      <w:pPr>
        <w:pStyle w:val="TextoVieta"/>
        <w:numPr>
          <w:ilvl w:val="1"/>
          <w:numId w:val="2"/>
        </w:numPr>
        <w:suppressAutoHyphens w:val="0"/>
        <w:spacing w:after="100"/>
        <w:ind w:left="567" w:hanging="283"/>
      </w:pPr>
      <w:r w:rsidRPr="00575A66">
        <w:t xml:space="preserve">La suma total de los factores de participación de todas las zonas con capacidad de regulación (ACTIVO o EMERGENCIA) no debe superar un valor máximo </w:t>
      </w:r>
      <w:r w:rsidRPr="004547DC">
        <w:rPr>
          <w:b/>
        </w:rPr>
        <w:t>K</w:t>
      </w:r>
      <w:r w:rsidRPr="00F47B20">
        <w:rPr>
          <w:b/>
          <w:vertAlign w:val="subscript"/>
        </w:rPr>
        <w:t>MAX</w:t>
      </w:r>
      <w:r w:rsidRPr="00575A66">
        <w:t>.</w:t>
      </w:r>
    </w:p>
    <w:p w14:paraId="075ECB2F" w14:textId="77777777" w:rsidR="00775BDF" w:rsidRDefault="00775BDF" w:rsidP="00775BDF">
      <w:pPr>
        <w:pStyle w:val="TextonormalREE"/>
      </w:pPr>
      <w:r>
        <w:t>Para normalizar los factores de participación se determina el término BETA, correspondiente a la suma de los factores de participación no normalizados de las zonas es estado ACTIVO:</w:t>
      </w:r>
    </w:p>
    <w:p w14:paraId="5AA56B91" w14:textId="77777777" w:rsidR="00775BDF" w:rsidRDefault="00775BDF" w:rsidP="00775BDF">
      <w:pPr>
        <w:pStyle w:val="Normal1"/>
        <w:tabs>
          <w:tab w:val="clear" w:pos="360"/>
        </w:tabs>
        <w:ind w:left="993" w:firstLine="0"/>
        <w:jc w:val="left"/>
      </w:pPr>
      <m:oMath>
        <m:r>
          <w:rPr>
            <w:rFonts w:ascii="Cambria Math" w:hAnsi="Cambria Math"/>
          </w:rPr>
          <m:t>BETA=</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CTBCAP</m:t>
                </m:r>
              </m:e>
              <m:sub>
                <m:r>
                  <w:rPr>
                    <w:rFonts w:ascii="Cambria Math" w:hAnsi="Cambria Math"/>
                  </w:rPr>
                  <m:t>i</m:t>
                </m:r>
              </m:sub>
            </m:sSub>
          </m:e>
        </m:nary>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K'</m:t>
                </m:r>
              </m:e>
              <m:sub>
                <m:r>
                  <w:rPr>
                    <w:rFonts w:ascii="Cambria Math" w:hAnsi="Cambria Math"/>
                  </w:rPr>
                  <m:t>i</m:t>
                </m:r>
              </m:sub>
            </m:sSub>
          </m:e>
        </m:nary>
      </m:oMath>
      <w:r>
        <w:t xml:space="preserve">  </w:t>
      </w:r>
      <w:r>
        <w:tab/>
      </w:r>
      <w:r>
        <w:tab/>
      </w:r>
      <w:r w:rsidRPr="00B614A1">
        <w:rPr>
          <w:rFonts w:asciiTheme="minorHAnsi" w:hAnsiTheme="minorHAnsi"/>
          <w:i/>
          <w:sz w:val="20"/>
        </w:rPr>
        <w:t>(29)</w:t>
      </w:r>
    </w:p>
    <w:p w14:paraId="2118EB9F" w14:textId="77777777" w:rsidR="00775BDF" w:rsidRDefault="00775BDF" w:rsidP="00775BDF">
      <w:pPr>
        <w:pStyle w:val="TextonormalREE"/>
      </w:pPr>
      <w:r>
        <w:t>siendo</w:t>
      </w:r>
    </w:p>
    <w:p w14:paraId="5413F5F9" w14:textId="77777777" w:rsidR="00775BDF" w:rsidRPr="004547DC" w:rsidRDefault="00775BDF" w:rsidP="00775BDF">
      <w:pPr>
        <w:pStyle w:val="TextonormalREE"/>
        <w:ind w:left="2552" w:hanging="1559"/>
      </w:pPr>
      <w:r w:rsidRPr="004547DC">
        <w:t xml:space="preserve">N = </w:t>
      </w:r>
      <w:r w:rsidRPr="00575A66">
        <w:t>número</w:t>
      </w:r>
      <w:r w:rsidRPr="004547DC">
        <w:t xml:space="preserve"> de zonas en estado ACTIVO</w:t>
      </w:r>
    </w:p>
    <w:p w14:paraId="1CD028AD" w14:textId="77777777" w:rsidR="00775BDF" w:rsidRDefault="00775BDF" w:rsidP="00775BDF">
      <w:pPr>
        <w:pStyle w:val="TextonormalREE"/>
      </w:pPr>
      <w:r>
        <w:t>Los factores de participación normalizados se calculan por lo tanto conforme a la ecuación:</w:t>
      </w:r>
    </w:p>
    <w:p w14:paraId="78B538CE" w14:textId="77777777" w:rsidR="00775BDF" w:rsidRDefault="007A71E8" w:rsidP="00775BDF">
      <w:pPr>
        <w:pStyle w:val="Normal1"/>
        <w:tabs>
          <w:tab w:val="clear" w:pos="360"/>
        </w:tabs>
        <w:ind w:left="993" w:firstLine="0"/>
        <w:jc w:val="left"/>
      </w:pPr>
      <m:oMath>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CTBCAP</m:t>
                </m:r>
              </m:e>
              <m:sub>
                <m:r>
                  <w:rPr>
                    <w:rFonts w:ascii="Cambria Math" w:hAnsi="Cambria Math"/>
                  </w:rPr>
                  <m:t>i</m:t>
                </m:r>
              </m:sub>
            </m:sSub>
          </m:num>
          <m:den>
            <m:r>
              <w:rPr>
                <w:rFonts w:ascii="Cambria Math" w:hAnsi="Cambria Math"/>
              </w:rPr>
              <m:t>BETA+</m:t>
            </m:r>
            <m:sSub>
              <m:sSubPr>
                <m:ctrlPr>
                  <w:rPr>
                    <w:rFonts w:ascii="Cambria Math" w:hAnsi="Cambria Math"/>
                    <w:i/>
                  </w:rPr>
                </m:ctrlPr>
              </m:sSubPr>
              <m:e>
                <m:r>
                  <w:rPr>
                    <w:rFonts w:ascii="Cambria Math" w:hAnsi="Cambria Math"/>
                  </w:rPr>
                  <m:t>CTBCAP</m:t>
                </m:r>
              </m:e>
              <m:sub>
                <m:r>
                  <w:rPr>
                    <w:rFonts w:ascii="Cambria Math" w:hAnsi="Cambria Math"/>
                  </w:rPr>
                  <m:t>i</m:t>
                </m:r>
              </m:sub>
            </m:sSub>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CORFTR</m:t>
                    </m:r>
                  </m:e>
                  <m:sub>
                    <m:r>
                      <w:rPr>
                        <w:rFonts w:ascii="Cambria Math" w:hAnsi="Cambria Math"/>
                      </w:rPr>
                      <m:t>i</m:t>
                    </m:r>
                  </m:sub>
                </m:sSub>
              </m:e>
            </m:d>
          </m:den>
        </m:f>
      </m:oMath>
      <w:r w:rsidR="00775BDF">
        <w:t xml:space="preserve">  </w:t>
      </w:r>
      <w:r w:rsidR="00775BDF">
        <w:tab/>
      </w:r>
      <w:r w:rsidR="00775BDF">
        <w:tab/>
      </w:r>
      <w:r w:rsidR="00775BDF">
        <w:tab/>
      </w:r>
      <w:r w:rsidR="00775BDF">
        <w:tab/>
      </w:r>
      <w:r w:rsidR="00775BDF" w:rsidRPr="00B614A1">
        <w:rPr>
          <w:rFonts w:asciiTheme="minorHAnsi" w:hAnsiTheme="minorHAnsi"/>
          <w:i/>
          <w:sz w:val="20"/>
        </w:rPr>
        <w:t>(30)</w:t>
      </w:r>
    </w:p>
    <w:p w14:paraId="659F26C4" w14:textId="5244EAF2" w:rsidR="00775BDF" w:rsidRDefault="00775BDF" w:rsidP="00775BDF">
      <w:pPr>
        <w:pStyle w:val="TextonormalREE"/>
      </w:pPr>
      <w:r>
        <w:t xml:space="preserve">Nótese </w:t>
      </w:r>
      <w:r w:rsidR="006B4701">
        <w:t>que,</w:t>
      </w:r>
      <w:r>
        <w:t xml:space="preserve"> si las zonas en estado ACTIVO responden correctamente, es decir todos sus </w:t>
      </w:r>
      <w:proofErr w:type="spellStart"/>
      <w:r>
        <w:t>CORFTR</w:t>
      </w:r>
      <w:r>
        <w:rPr>
          <w:vertAlign w:val="subscript"/>
        </w:rPr>
        <w:t>i</w:t>
      </w:r>
      <w:proofErr w:type="spellEnd"/>
      <w:r>
        <w:t xml:space="preserve"> son 1, y sustituyendo la ecuación </w:t>
      </w:r>
      <w:r>
        <w:rPr>
          <w:i/>
        </w:rPr>
        <w:t>(29)</w:t>
      </w:r>
      <w:r>
        <w:t xml:space="preserve"> en </w:t>
      </w:r>
      <w:r>
        <w:rPr>
          <w:i/>
        </w:rPr>
        <w:t>(30)</w:t>
      </w:r>
      <w:r w:rsidR="00382449">
        <w:rPr>
          <w:i/>
        </w:rPr>
        <w:t>,</w:t>
      </w:r>
      <w:r>
        <w:t xml:space="preserve"> queda:</w:t>
      </w:r>
    </w:p>
    <w:p w14:paraId="259F1BA6" w14:textId="77777777" w:rsidR="00775BDF" w:rsidRPr="004547DC" w:rsidRDefault="007A71E8" w:rsidP="00775BDF">
      <w:pPr>
        <w:pStyle w:val="Normal1"/>
        <w:tabs>
          <w:tab w:val="clear" w:pos="360"/>
        </w:tabs>
        <w:ind w:left="993" w:firstLine="0"/>
        <w:jc w:val="left"/>
      </w:pPr>
      <m:oMathPara>
        <m:oMathParaPr>
          <m:jc m:val="left"/>
        </m:oMathParaPr>
        <m:oMath>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CTBCAP</m:t>
                  </m:r>
                </m:e>
                <m:sub>
                  <m:r>
                    <w:rPr>
                      <w:rFonts w:ascii="Cambria Math" w:hAnsi="Cambria Math"/>
                    </w:rPr>
                    <m:t>i</m:t>
                  </m:r>
                </m:sub>
              </m:sSub>
            </m:num>
            <m:den>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CTBCAP</m:t>
                      </m:r>
                    </m:e>
                    <m:sub>
                      <m:r>
                        <w:rPr>
                          <w:rFonts w:ascii="Cambria Math" w:hAnsi="Cambria Math"/>
                        </w:rPr>
                        <m:t>i</m:t>
                      </m:r>
                    </m:sub>
                  </m:sSub>
                </m:e>
              </m:nary>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CTBCAP</m:t>
                  </m:r>
                </m:e>
                <m:sub>
                  <m:r>
                    <w:rPr>
                      <w:rFonts w:ascii="Cambria Math" w:hAnsi="Cambria Math"/>
                    </w:rPr>
                    <m:t>i</m:t>
                  </m:r>
                </m:sub>
              </m:sSub>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CORFTR</m:t>
                      </m:r>
                    </m:e>
                    <m:sub>
                      <m:r>
                        <w:rPr>
                          <w:rFonts w:ascii="Cambria Math" w:hAnsi="Cambria Math"/>
                        </w:rPr>
                        <m:t>i</m:t>
                      </m:r>
                    </m:sub>
                  </m:sSub>
                </m:e>
              </m:d>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CTBCAP</m:t>
                  </m:r>
                </m:e>
                <m:sub>
                  <m:r>
                    <w:rPr>
                      <w:rFonts w:ascii="Cambria Math" w:hAnsi="Cambria Math"/>
                    </w:rPr>
                    <m:t>i</m:t>
                  </m:r>
                </m:sub>
              </m:sSub>
            </m:num>
            <m:den>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CTBCAP</m:t>
                      </m:r>
                    </m:e>
                    <m:sub>
                      <m:r>
                        <w:rPr>
                          <w:rFonts w:ascii="Cambria Math" w:hAnsi="Cambria Math"/>
                        </w:rPr>
                        <m:t>i</m:t>
                      </m:r>
                    </m:sub>
                  </m:sSub>
                </m:e>
              </m:nary>
            </m:den>
          </m:f>
        </m:oMath>
      </m:oMathPara>
    </w:p>
    <w:p w14:paraId="3CBDD2A8" w14:textId="77777777" w:rsidR="00775BDF" w:rsidRDefault="00775BDF" w:rsidP="00775BDF">
      <w:pPr>
        <w:pStyle w:val="TextonormalREE"/>
      </w:pPr>
      <w:r>
        <w:t>siendo</w:t>
      </w:r>
    </w:p>
    <w:p w14:paraId="59473EE3" w14:textId="77777777" w:rsidR="00775BDF" w:rsidRPr="00575A66" w:rsidRDefault="00775BDF" w:rsidP="00775BDF">
      <w:pPr>
        <w:pStyle w:val="TextonormalREE"/>
        <w:ind w:left="2552" w:hanging="1559"/>
      </w:pPr>
      <w:r w:rsidRPr="00575A66">
        <w:t>N = número de zonas en estado ACTIVO</w:t>
      </w:r>
    </w:p>
    <w:p w14:paraId="1D446BB9" w14:textId="77777777" w:rsidR="00775BDF" w:rsidRDefault="00775BDF" w:rsidP="00775BDF">
      <w:pPr>
        <w:pStyle w:val="TextonormalREE"/>
      </w:pPr>
      <w:r>
        <w:t>Se verifica por lo tanto que los factores normalizados de las zonas en estado ACTIVO suman 1.</w:t>
      </w:r>
    </w:p>
    <w:p w14:paraId="64E56934" w14:textId="77777777" w:rsidR="00775BDF" w:rsidRDefault="00775BDF" w:rsidP="00775BDF">
      <w:pPr>
        <w:pStyle w:val="TextonormalREE"/>
      </w:pPr>
      <w:r>
        <w:t xml:space="preserve">Por el contrario, para las zonas en estado EMERGENCIA, donde el valor de </w:t>
      </w:r>
      <w:proofErr w:type="spellStart"/>
      <w:r>
        <w:t>CORFTR</w:t>
      </w:r>
      <w:r w:rsidRPr="00E8532A">
        <w:rPr>
          <w:vertAlign w:val="subscript"/>
        </w:rPr>
        <w:t>i</w:t>
      </w:r>
      <w:proofErr w:type="spellEnd"/>
      <w:r>
        <w:t xml:space="preserve"> es 0, la ecuación </w:t>
      </w:r>
      <w:r>
        <w:rPr>
          <w:i/>
        </w:rPr>
        <w:t>(30)</w:t>
      </w:r>
      <w:r>
        <w:t xml:space="preserve"> queda como:</w:t>
      </w:r>
    </w:p>
    <w:p w14:paraId="5001D74A" w14:textId="77777777" w:rsidR="00775BDF" w:rsidRPr="004547DC" w:rsidRDefault="007A71E8" w:rsidP="00775BDF">
      <w:pPr>
        <w:pStyle w:val="Normal1"/>
        <w:tabs>
          <w:tab w:val="clear" w:pos="360"/>
        </w:tabs>
        <w:ind w:left="993" w:firstLine="0"/>
      </w:pPr>
      <m:oMathPara>
        <m:oMathParaPr>
          <m:jc m:val="left"/>
        </m:oMathParaPr>
        <m:oMath>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CTBCAP</m:t>
                  </m:r>
                </m:e>
                <m:sub>
                  <m:r>
                    <w:rPr>
                      <w:rFonts w:ascii="Cambria Math" w:hAnsi="Cambria Math"/>
                    </w:rPr>
                    <m:t>i</m:t>
                  </m:r>
                </m:sub>
              </m:sSub>
            </m:num>
            <m:den>
              <m:r>
                <w:rPr>
                  <w:rFonts w:ascii="Cambria Math" w:hAnsi="Cambria Math"/>
                </w:rPr>
                <m:t>BETA+</m:t>
              </m:r>
              <m:sSub>
                <m:sSubPr>
                  <m:ctrlPr>
                    <w:rPr>
                      <w:rFonts w:ascii="Cambria Math" w:hAnsi="Cambria Math"/>
                      <w:i/>
                    </w:rPr>
                  </m:ctrlPr>
                </m:sSubPr>
                <m:e>
                  <m:r>
                    <w:rPr>
                      <w:rFonts w:ascii="Cambria Math" w:hAnsi="Cambria Math"/>
                    </w:rPr>
                    <m:t>CTBCAP</m:t>
                  </m:r>
                </m:e>
                <m:sub>
                  <m:r>
                    <w:rPr>
                      <w:rFonts w:ascii="Cambria Math" w:hAnsi="Cambria Math"/>
                    </w:rPr>
                    <m:t>i</m:t>
                  </m:r>
                </m:sub>
              </m:sSub>
            </m:den>
          </m:f>
        </m:oMath>
      </m:oMathPara>
    </w:p>
    <w:p w14:paraId="3578748E" w14:textId="77777777" w:rsidR="00775BDF" w:rsidRDefault="00775BDF" w:rsidP="00775BDF">
      <w:pPr>
        <w:pStyle w:val="TextonormalREE"/>
      </w:pPr>
      <w:r>
        <w:t xml:space="preserve">Se comprueba por lo tanto que la existencia de zonas en estado EMERGENCIA provocan que la suma total de los factores de participación normalizados sea superior a la unidad. Para evitar un exceso de regulación, si la suma total de los factores de participación fuese superior a </w:t>
      </w:r>
      <w:bookmarkStart w:id="261" w:name="Cte_KMAX"/>
      <w:r w:rsidRPr="00221131">
        <w:rPr>
          <w:b/>
          <w:i/>
        </w:rPr>
        <w:t>K</w:t>
      </w:r>
      <w:r w:rsidRPr="00221131">
        <w:rPr>
          <w:b/>
          <w:i/>
          <w:vertAlign w:val="subscript"/>
        </w:rPr>
        <w:t>MAX</w:t>
      </w:r>
      <w:bookmarkEnd w:id="261"/>
      <w:r>
        <w:t>, los factores de participación de las zonas en EMERGENCIA se determinarían como:</w:t>
      </w:r>
    </w:p>
    <w:p w14:paraId="691C44D3" w14:textId="77777777" w:rsidR="00775BDF" w:rsidRDefault="007A71E8" w:rsidP="00775BDF">
      <w:pPr>
        <w:pStyle w:val="Normal1"/>
        <w:tabs>
          <w:tab w:val="clear" w:pos="360"/>
        </w:tabs>
        <w:ind w:left="993" w:firstLine="0"/>
        <w:jc w:val="left"/>
      </w:pPr>
      <m:oMath>
        <m:sSub>
          <m:sSubPr>
            <m:ctrlPr>
              <w:rPr>
                <w:rFonts w:ascii="Cambria Math" w:hAnsi="Cambria Math"/>
                <w:i/>
              </w:rPr>
            </m:ctrlPr>
          </m:sSubPr>
          <m:e>
            <m:r>
              <w:rPr>
                <w:rFonts w:ascii="Cambria Math" w:hAnsi="Cambria Math"/>
              </w:rPr>
              <m:t>K</m:t>
            </m:r>
          </m:e>
          <m:sub>
            <m:r>
              <w:rPr>
                <w:rFonts w:ascii="Cambria Math" w:hAnsi="Cambria Math"/>
              </w:rPr>
              <m:t>LIMITADOi</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MAX</m:t>
                </m:r>
              </m:sub>
            </m:sSub>
            <m:r>
              <w:rPr>
                <w:rFonts w:ascii="Cambria Math" w:hAnsi="Cambria Math"/>
              </w:rPr>
              <m:t>-</m:t>
            </m:r>
            <m:nary>
              <m:naryPr>
                <m:chr m:val="∑"/>
                <m:limLoc m:val="undOvr"/>
                <m:ctrlPr>
                  <w:rPr>
                    <w:rFonts w:ascii="Cambria Math" w:hAnsi="Cambria Math"/>
                    <w:i/>
                  </w:rPr>
                </m:ctrlPr>
              </m:naryPr>
              <m:sub>
                <m:r>
                  <w:rPr>
                    <w:rFonts w:ascii="Cambria Math" w:hAnsi="Cambria Math"/>
                  </w:rPr>
                  <m:t>j=1</m:t>
                </m:r>
              </m:sub>
              <m:sup>
                <m:r>
                  <w:rPr>
                    <w:rFonts w:ascii="Cambria Math" w:hAnsi="Cambria Math"/>
                  </w:rPr>
                  <m:t>N</m:t>
                </m:r>
              </m:sup>
              <m:e>
                <m:sSub>
                  <m:sSubPr>
                    <m:ctrlPr>
                      <w:rPr>
                        <w:rFonts w:ascii="Cambria Math" w:hAnsi="Cambria Math"/>
                        <w:i/>
                      </w:rPr>
                    </m:ctrlPr>
                  </m:sSubPr>
                  <m:e>
                    <m:r>
                      <w:rPr>
                        <w:rFonts w:ascii="Cambria Math" w:hAnsi="Cambria Math"/>
                      </w:rPr>
                      <m:t>K</m:t>
                    </m:r>
                  </m:e>
                  <m:sub>
                    <m:r>
                      <w:rPr>
                        <w:rFonts w:ascii="Cambria Math" w:hAnsi="Cambria Math"/>
                      </w:rPr>
                      <m:t>j</m:t>
                    </m:r>
                  </m:sub>
                </m:sSub>
              </m:e>
            </m:nary>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i</m:t>
                </m:r>
              </m:sub>
            </m:sSub>
          </m:num>
          <m:den>
            <m:nary>
              <m:naryPr>
                <m:chr m:val="∑"/>
                <m:limLoc m:val="undOvr"/>
                <m:ctrlPr>
                  <w:rPr>
                    <w:rFonts w:ascii="Cambria Math" w:hAnsi="Cambria Math"/>
                    <w:i/>
                  </w:rPr>
                </m:ctrlPr>
              </m:naryPr>
              <m:sub>
                <m:r>
                  <w:rPr>
                    <w:rFonts w:ascii="Cambria Math" w:hAnsi="Cambria Math"/>
                  </w:rPr>
                  <m:t>k=1</m:t>
                </m:r>
              </m:sub>
              <m:sup>
                <m:r>
                  <w:rPr>
                    <w:rFonts w:ascii="Cambria Math" w:hAnsi="Cambria Math"/>
                  </w:rPr>
                  <m:t>M</m:t>
                </m:r>
              </m:sup>
              <m:e>
                <m:sSub>
                  <m:sSubPr>
                    <m:ctrlPr>
                      <w:rPr>
                        <w:rFonts w:ascii="Cambria Math" w:hAnsi="Cambria Math"/>
                        <w:i/>
                      </w:rPr>
                    </m:ctrlPr>
                  </m:sSubPr>
                  <m:e>
                    <m:r>
                      <w:rPr>
                        <w:rFonts w:ascii="Cambria Math" w:hAnsi="Cambria Math"/>
                      </w:rPr>
                      <m:t>K</m:t>
                    </m:r>
                  </m:e>
                  <m:sub>
                    <m:r>
                      <w:rPr>
                        <w:rFonts w:ascii="Cambria Math" w:hAnsi="Cambria Math"/>
                      </w:rPr>
                      <m:t>k</m:t>
                    </m:r>
                  </m:sub>
                </m:sSub>
              </m:e>
            </m:nary>
          </m:den>
        </m:f>
      </m:oMath>
      <w:r w:rsidR="00775BDF">
        <w:t xml:space="preserve">  </w:t>
      </w:r>
      <w:r w:rsidR="00775BDF">
        <w:tab/>
      </w:r>
      <w:r w:rsidR="00775BDF">
        <w:tab/>
      </w:r>
      <w:r w:rsidR="00775BDF">
        <w:tab/>
      </w:r>
      <w:r w:rsidR="00775BDF" w:rsidRPr="00B614A1">
        <w:rPr>
          <w:rFonts w:asciiTheme="minorHAnsi" w:hAnsiTheme="minorHAnsi"/>
          <w:i/>
          <w:sz w:val="20"/>
        </w:rPr>
        <w:t>(31)</w:t>
      </w:r>
    </w:p>
    <w:p w14:paraId="7251E02C" w14:textId="77777777" w:rsidR="00775BDF" w:rsidRDefault="00775BDF" w:rsidP="00775BDF">
      <w:pPr>
        <w:pStyle w:val="TextonormalREE"/>
      </w:pPr>
      <w:r>
        <w:t>siendo</w:t>
      </w:r>
    </w:p>
    <w:p w14:paraId="4A11E41B" w14:textId="77777777" w:rsidR="00775BDF" w:rsidRPr="00575A66" w:rsidRDefault="00775BDF" w:rsidP="00E8532A">
      <w:pPr>
        <w:pStyle w:val="TextonormalREE"/>
        <w:tabs>
          <w:tab w:val="left" w:pos="2410"/>
        </w:tabs>
        <w:ind w:left="2694" w:hanging="1701"/>
      </w:pPr>
      <w:proofErr w:type="spellStart"/>
      <w:r w:rsidRPr="00575A66">
        <w:t>KLIMITADO</w:t>
      </w:r>
      <w:r w:rsidRPr="00481C79">
        <w:rPr>
          <w:vertAlign w:val="subscript"/>
        </w:rPr>
        <w:t>i</w:t>
      </w:r>
      <w:proofErr w:type="spellEnd"/>
      <w:r w:rsidRPr="00575A66">
        <w:tab/>
        <w:t>=</w:t>
      </w:r>
      <w:r w:rsidRPr="00575A66">
        <w:tab/>
        <w:t>factor de participación normalizado limitado de la zona i</w:t>
      </w:r>
    </w:p>
    <w:p w14:paraId="2B68BDD8" w14:textId="77777777" w:rsidR="00775BDF" w:rsidRPr="00575A66" w:rsidRDefault="00775BDF" w:rsidP="00E8532A">
      <w:pPr>
        <w:pStyle w:val="TextonormalREE"/>
        <w:tabs>
          <w:tab w:val="left" w:pos="2410"/>
        </w:tabs>
        <w:ind w:left="2694" w:hanging="1701"/>
      </w:pPr>
      <w:r w:rsidRPr="00575A66">
        <w:t>K</w:t>
      </w:r>
      <w:r w:rsidRPr="00481C79">
        <w:rPr>
          <w:vertAlign w:val="subscript"/>
        </w:rPr>
        <w:t>i</w:t>
      </w:r>
      <w:r w:rsidRPr="00575A66">
        <w:tab/>
        <w:t>=</w:t>
      </w:r>
      <w:r w:rsidRPr="00575A66">
        <w:tab/>
        <w:t>factor de participación sin limitar de la zona i</w:t>
      </w:r>
    </w:p>
    <w:p w14:paraId="6C47DFBB" w14:textId="77777777" w:rsidR="00775BDF" w:rsidRPr="00575A66" w:rsidRDefault="00775BDF" w:rsidP="00E8532A">
      <w:pPr>
        <w:pStyle w:val="TextonormalREE"/>
        <w:tabs>
          <w:tab w:val="left" w:pos="2410"/>
        </w:tabs>
        <w:ind w:left="2694" w:hanging="1701"/>
      </w:pPr>
      <w:proofErr w:type="spellStart"/>
      <w:r w:rsidRPr="00575A66">
        <w:t>K</w:t>
      </w:r>
      <w:r w:rsidRPr="00481C79">
        <w:rPr>
          <w:vertAlign w:val="subscript"/>
        </w:rPr>
        <w:t>j</w:t>
      </w:r>
      <w:proofErr w:type="spellEnd"/>
      <w:r w:rsidRPr="00575A66">
        <w:tab/>
        <w:t>=</w:t>
      </w:r>
      <w:r w:rsidRPr="00575A66">
        <w:tab/>
        <w:t>factores de participación de las zonas en estado ACTIVO</w:t>
      </w:r>
    </w:p>
    <w:p w14:paraId="1C5F0817" w14:textId="77777777" w:rsidR="00775BDF" w:rsidRPr="00575A66" w:rsidRDefault="00775BDF" w:rsidP="00E8532A">
      <w:pPr>
        <w:pStyle w:val="TextonormalREE"/>
        <w:tabs>
          <w:tab w:val="left" w:pos="2410"/>
        </w:tabs>
        <w:ind w:left="2694" w:hanging="1701"/>
      </w:pPr>
      <w:r w:rsidRPr="00575A66">
        <w:t>N</w:t>
      </w:r>
      <w:r w:rsidRPr="00575A66">
        <w:tab/>
        <w:t>=</w:t>
      </w:r>
      <w:r w:rsidRPr="00575A66">
        <w:tab/>
        <w:t>número de zonas en estado ACTIVO</w:t>
      </w:r>
    </w:p>
    <w:p w14:paraId="04C61747" w14:textId="77777777" w:rsidR="00775BDF" w:rsidRPr="00575A66" w:rsidRDefault="00775BDF" w:rsidP="00E8532A">
      <w:pPr>
        <w:pStyle w:val="TextonormalREE"/>
        <w:tabs>
          <w:tab w:val="left" w:pos="2410"/>
        </w:tabs>
        <w:ind w:left="2694" w:hanging="1701"/>
      </w:pPr>
      <w:proofErr w:type="spellStart"/>
      <w:r w:rsidRPr="00575A66">
        <w:t>K</w:t>
      </w:r>
      <w:r w:rsidRPr="00481C79">
        <w:rPr>
          <w:vertAlign w:val="subscript"/>
        </w:rPr>
        <w:t>k</w:t>
      </w:r>
      <w:proofErr w:type="spellEnd"/>
      <w:r w:rsidRPr="00575A66">
        <w:tab/>
        <w:t>=</w:t>
      </w:r>
      <w:r w:rsidRPr="00575A66">
        <w:tab/>
        <w:t>factores de participación sin limitar de las zonas en estado EMERGENCIA</w:t>
      </w:r>
    </w:p>
    <w:p w14:paraId="3E77A5C2" w14:textId="77777777" w:rsidR="00775BDF" w:rsidRDefault="00775BDF" w:rsidP="00775BDF">
      <w:pPr>
        <w:pStyle w:val="TextonormalREE"/>
      </w:pPr>
      <w:r>
        <w:t xml:space="preserve">En resumen, los factores de participación normalizados reflejan la fracción real en </w:t>
      </w:r>
      <w:proofErr w:type="spellStart"/>
      <w:r>
        <w:t>p.u</w:t>
      </w:r>
      <w:proofErr w:type="spellEnd"/>
      <w:r>
        <w:t>. de la capacidad de contribución nominal que la zona está poniendo efectivamente a disposición de la Regulación Compartida.</w:t>
      </w:r>
    </w:p>
    <w:p w14:paraId="0F1EC857" w14:textId="77777777" w:rsidR="00775BDF" w:rsidRDefault="00775BDF" w:rsidP="00775BDF">
      <w:pPr>
        <w:pStyle w:val="TtuloREE"/>
        <w:numPr>
          <w:ilvl w:val="0"/>
          <w:numId w:val="8"/>
        </w:numPr>
      </w:pPr>
      <w:r>
        <w:t>Entradas y Salidas a la RCP</w:t>
      </w:r>
    </w:p>
    <w:p w14:paraId="2AF8624F" w14:textId="77777777" w:rsidR="00775BDF" w:rsidRDefault="00775BDF" w:rsidP="00775BDF">
      <w:pPr>
        <w:pStyle w:val="SubttuloREE"/>
      </w:pPr>
      <w:r>
        <w:t xml:space="preserve">9.1. </w:t>
      </w:r>
      <w:r w:rsidRPr="00E001A7">
        <w:t>Entradas</w:t>
      </w:r>
      <w:r>
        <w:tab/>
      </w:r>
    </w:p>
    <w:p w14:paraId="15E04D17" w14:textId="77777777" w:rsidR="00775BDF" w:rsidRDefault="00775BDF" w:rsidP="00775BDF">
      <w:pPr>
        <w:pStyle w:val="TextonormalREE"/>
      </w:pPr>
      <w:r>
        <w:t>Los siguientes valores deben ser introducidos por el operador a través de pantalla:</w:t>
      </w:r>
    </w:p>
    <w:p w14:paraId="58FA1D68" w14:textId="77777777" w:rsidR="00775BDF" w:rsidRDefault="00775BDF" w:rsidP="00775BDF">
      <w:pPr>
        <w:pStyle w:val="TextoVieta"/>
        <w:suppressAutoHyphens w:val="0"/>
        <w:spacing w:after="100"/>
        <w:ind w:left="284" w:hanging="284"/>
      </w:pPr>
      <w:r>
        <w:t xml:space="preserve">Situación de cada zona (ON / OFF / OFF REE /PRUEBAS). </w:t>
      </w:r>
    </w:p>
    <w:p w14:paraId="0E470583" w14:textId="77777777" w:rsidR="00775BDF" w:rsidRDefault="00775BDF" w:rsidP="00775BDF">
      <w:pPr>
        <w:pStyle w:val="TextoVieta"/>
        <w:suppressAutoHyphens w:val="0"/>
        <w:spacing w:after="100"/>
        <w:ind w:left="284" w:hanging="284"/>
      </w:pPr>
      <w:r>
        <w:t>Situación de “en antena hacia Francia” de cada una de las líneas.</w:t>
      </w:r>
    </w:p>
    <w:p w14:paraId="55AB2730" w14:textId="77777777" w:rsidR="00775BDF" w:rsidRDefault="00775BDF" w:rsidP="00775BDF">
      <w:pPr>
        <w:pStyle w:val="TextonormalREE"/>
      </w:pPr>
      <w:r>
        <w:t>Los siguientes valores se cargan de forma automática, aunque pueden ser introducidos por el operador a través de pantalla:</w:t>
      </w:r>
    </w:p>
    <w:p w14:paraId="220B49E9" w14:textId="4BEBBD14" w:rsidR="00775BDF" w:rsidRDefault="00775BDF" w:rsidP="00775BDF">
      <w:pPr>
        <w:pStyle w:val="TextoVieta"/>
        <w:suppressAutoHyphens w:val="0"/>
        <w:spacing w:after="100"/>
        <w:ind w:left="284" w:hanging="284"/>
      </w:pPr>
      <w:r>
        <w:t xml:space="preserve">Capacidad de contribución nominal CTBCAP, en </w:t>
      </w:r>
      <w:proofErr w:type="spellStart"/>
      <w:r>
        <w:t>p.u</w:t>
      </w:r>
      <w:proofErr w:type="spellEnd"/>
      <w:r>
        <w:t xml:space="preserve">., para cada zona y para cada </w:t>
      </w:r>
      <w:ins w:id="262" w:author="Red Eléctrica" w:date="2021-03-30T12:34:00Z">
        <w:r w:rsidR="00215A9B">
          <w:t>periodo cuarto horario</w:t>
        </w:r>
      </w:ins>
      <w:del w:id="263" w:author="Red Eléctrica" w:date="2021-03-30T12:34:00Z">
        <w:r w:rsidDel="00215A9B">
          <w:delText>hora</w:delText>
        </w:r>
        <w:r w:rsidR="008E65B9" w:rsidDel="00215A9B">
          <w:delText xml:space="preserve"> </w:delText>
        </w:r>
      </w:del>
      <w:r>
        <w:t>.</w:t>
      </w:r>
    </w:p>
    <w:p w14:paraId="261F3195" w14:textId="18C21089" w:rsidR="00775BDF" w:rsidRDefault="00775BDF" w:rsidP="00775BDF">
      <w:pPr>
        <w:pStyle w:val="TextoVieta"/>
        <w:suppressAutoHyphens w:val="0"/>
        <w:spacing w:after="100"/>
        <w:ind w:left="284" w:hanging="284"/>
      </w:pPr>
      <w:r>
        <w:t xml:space="preserve">Programa de generación </w:t>
      </w:r>
      <w:r w:rsidR="004C6060">
        <w:t xml:space="preserve">o consumo </w:t>
      </w:r>
      <w:r>
        <w:t xml:space="preserve">NSI para cada zona y para cada </w:t>
      </w:r>
      <w:ins w:id="264" w:author="Red Eléctrica" w:date="2021-03-30T12:34:00Z">
        <w:r w:rsidR="00215A9B">
          <w:t>periodo cuarto horario</w:t>
        </w:r>
        <w:r w:rsidR="00215A9B" w:rsidDel="00215A9B">
          <w:t xml:space="preserve"> </w:t>
        </w:r>
      </w:ins>
      <w:del w:id="265" w:author="Red Eléctrica" w:date="2021-03-30T12:34:00Z">
        <w:r w:rsidR="008E65B9" w:rsidDel="00215A9B">
          <w:delText xml:space="preserve"> </w:delText>
        </w:r>
        <w:r w:rsidDel="00215A9B">
          <w:delText>hora</w:delText>
        </w:r>
      </w:del>
      <w:r>
        <w:rPr>
          <w:rStyle w:val="FootnoteReference"/>
        </w:rPr>
        <w:footnoteReference w:id="9"/>
      </w:r>
      <w:r>
        <w:t>.</w:t>
      </w:r>
    </w:p>
    <w:p w14:paraId="336BD81D" w14:textId="3664E7F6" w:rsidR="00775BDF" w:rsidRDefault="00775BDF" w:rsidP="00775BDF">
      <w:pPr>
        <w:pStyle w:val="TextoVieta"/>
        <w:suppressAutoHyphens w:val="0"/>
        <w:spacing w:after="100"/>
        <w:ind w:left="284" w:hanging="284"/>
      </w:pPr>
      <w:r>
        <w:t xml:space="preserve">Programas de intercambio internacional NSI F, NSI P y NSI M para cada </w:t>
      </w:r>
      <w:ins w:id="266" w:author="Red Eléctrica" w:date="2021-03-30T12:34:00Z">
        <w:r w:rsidR="00215A9B">
          <w:t>periodo cuarto horario</w:t>
        </w:r>
      </w:ins>
      <w:del w:id="267" w:author="Red Eléctrica" w:date="2021-03-30T12:34:00Z">
        <w:r w:rsidR="008E65B9" w:rsidDel="00215A9B">
          <w:delText xml:space="preserve"> </w:delText>
        </w:r>
        <w:r w:rsidDel="00215A9B">
          <w:delText>hora</w:delText>
        </w:r>
      </w:del>
      <w:r>
        <w:t>.</w:t>
      </w:r>
    </w:p>
    <w:p w14:paraId="4B4E9A57" w14:textId="609EA10E" w:rsidR="00775BDF" w:rsidRDefault="00775BDF" w:rsidP="00775BDF">
      <w:pPr>
        <w:pStyle w:val="TextoVieta"/>
        <w:suppressAutoHyphens w:val="0"/>
        <w:spacing w:after="100"/>
        <w:ind w:left="284" w:hanging="284"/>
      </w:pPr>
      <w:r>
        <w:t xml:space="preserve">Reserva nominal a subir total asignada a la RCP para cada </w:t>
      </w:r>
      <w:ins w:id="268" w:author="Red Eléctrica" w:date="2021-03-30T12:34:00Z">
        <w:r w:rsidR="00215A9B">
          <w:t>periodo cuarto horario</w:t>
        </w:r>
      </w:ins>
      <w:del w:id="269" w:author="Red Eléctrica" w:date="2021-03-30T12:34:00Z">
        <w:r w:rsidR="008E65B9" w:rsidDel="00215A9B">
          <w:delText xml:space="preserve"> </w:delText>
        </w:r>
        <w:r w:rsidDel="00215A9B">
          <w:delText>hora</w:delText>
        </w:r>
      </w:del>
      <w:r>
        <w:t xml:space="preserve"> RESNUP.</w:t>
      </w:r>
    </w:p>
    <w:p w14:paraId="2183D23A" w14:textId="4EFD7E74" w:rsidR="00775BDF" w:rsidRDefault="00775BDF" w:rsidP="00775BDF">
      <w:pPr>
        <w:pStyle w:val="TextoVieta"/>
        <w:suppressAutoHyphens w:val="0"/>
        <w:spacing w:after="100"/>
        <w:ind w:left="284" w:hanging="284"/>
      </w:pPr>
      <w:r>
        <w:t xml:space="preserve">Reserva nominal a bajar total asignada a la RCP para cada </w:t>
      </w:r>
      <w:ins w:id="270" w:author="Red Eléctrica" w:date="2021-03-30T12:34:00Z">
        <w:r w:rsidR="00215A9B">
          <w:t>periodo cuarto horario</w:t>
        </w:r>
      </w:ins>
      <w:del w:id="271" w:author="Red Eléctrica" w:date="2021-03-30T12:34:00Z">
        <w:r w:rsidR="008E65B9" w:rsidDel="00215A9B">
          <w:delText xml:space="preserve"> </w:delText>
        </w:r>
        <w:r w:rsidDel="00215A9B">
          <w:delText>hora</w:delText>
        </w:r>
      </w:del>
      <w:r>
        <w:t xml:space="preserve"> RESNDW.</w:t>
      </w:r>
    </w:p>
    <w:p w14:paraId="5924ADA5" w14:textId="77777777" w:rsidR="00775BDF" w:rsidRDefault="00775BDF" w:rsidP="00775BDF">
      <w:pPr>
        <w:pStyle w:val="TextonormalREE"/>
      </w:pPr>
      <w:r>
        <w:t>Son constantes del algoritmo modificables por pantalla:</w:t>
      </w:r>
    </w:p>
    <w:p w14:paraId="6F268415" w14:textId="77777777" w:rsidR="00775BDF" w:rsidRDefault="00775BDF" w:rsidP="00775BDF">
      <w:pPr>
        <w:pStyle w:val="TextoVieta"/>
        <w:suppressAutoHyphens w:val="0"/>
        <w:spacing w:after="100"/>
        <w:ind w:left="284" w:hanging="284"/>
      </w:pPr>
      <w:r>
        <w:t>Constante de tiempo T1</w:t>
      </w:r>
      <w:r>
        <w:rPr>
          <w:vertAlign w:val="subscript"/>
        </w:rPr>
        <w:t>I</w:t>
      </w:r>
      <w:r>
        <w:t xml:space="preserve"> de respuesta para cada zona.</w:t>
      </w:r>
    </w:p>
    <w:p w14:paraId="33A5FE1C" w14:textId="77777777" w:rsidR="00775BDF" w:rsidRDefault="00775BDF" w:rsidP="00775BDF">
      <w:pPr>
        <w:pStyle w:val="TextoVieta"/>
        <w:suppressAutoHyphens w:val="0"/>
        <w:spacing w:after="100"/>
        <w:ind w:left="284" w:hanging="284"/>
      </w:pPr>
      <w:r>
        <w:t>Constante “</w:t>
      </w:r>
      <w:proofErr w:type="spellStart"/>
      <w:r>
        <w:t>Bias</w:t>
      </w:r>
      <w:proofErr w:type="spellEnd"/>
      <w:r>
        <w:t>” B de frecuencia de la RCP.</w:t>
      </w:r>
    </w:p>
    <w:p w14:paraId="021241FB" w14:textId="77777777" w:rsidR="00775BDF" w:rsidRDefault="00775BDF" w:rsidP="00775BDF">
      <w:pPr>
        <w:pStyle w:val="TextoVieta"/>
        <w:suppressAutoHyphens w:val="0"/>
        <w:spacing w:after="100"/>
        <w:ind w:left="284" w:hanging="284"/>
      </w:pPr>
      <w:r>
        <w:t>Límites de alarma en estas interconexiones y sus correspondientes bandas muertas.</w:t>
      </w:r>
    </w:p>
    <w:p w14:paraId="1179EA71" w14:textId="77777777" w:rsidR="00775BDF" w:rsidRDefault="00775BDF" w:rsidP="00775BDF">
      <w:pPr>
        <w:pStyle w:val="TextoVieta"/>
        <w:suppressAutoHyphens w:val="0"/>
        <w:spacing w:after="100"/>
        <w:ind w:left="284" w:hanging="284"/>
      </w:pPr>
      <w:r>
        <w:t>Corrección al error de área por potencia excesiva en la interconexión.</w:t>
      </w:r>
    </w:p>
    <w:p w14:paraId="0D23A3A2" w14:textId="77777777" w:rsidR="00775BDF" w:rsidRDefault="00775BDF" w:rsidP="00775BDF">
      <w:pPr>
        <w:pStyle w:val="TextonormalREE"/>
      </w:pPr>
      <w:r>
        <w:t>Los siguientes parámetros son modificables a través de pantalla, pero requiriendo la intervención de personal especializado:</w:t>
      </w:r>
    </w:p>
    <w:p w14:paraId="2B493945" w14:textId="77777777" w:rsidR="00775BDF" w:rsidRDefault="00775BDF" w:rsidP="00775BDF">
      <w:pPr>
        <w:pStyle w:val="TextoVieta"/>
        <w:suppressAutoHyphens w:val="0"/>
        <w:spacing w:after="100"/>
        <w:ind w:left="284" w:hanging="284"/>
      </w:pPr>
      <w:r>
        <w:t xml:space="preserve">Incremento y decremento de los factores de corrección Δ1 y Δ2. </w:t>
      </w:r>
    </w:p>
    <w:p w14:paraId="3326E77B" w14:textId="77777777" w:rsidR="00775BDF" w:rsidRDefault="00775BDF" w:rsidP="00775BDF">
      <w:pPr>
        <w:pStyle w:val="TextoVieta"/>
        <w:suppressAutoHyphens w:val="0"/>
        <w:spacing w:after="100"/>
        <w:ind w:left="284" w:hanging="284"/>
      </w:pPr>
      <w:r>
        <w:t>Parámetros para realizar el cálculo el umbral de alarma para el control de respuesta de cada zona ATLIM (K2, K3 y K4).</w:t>
      </w:r>
    </w:p>
    <w:p w14:paraId="768B243C" w14:textId="77777777" w:rsidR="00775BDF" w:rsidRDefault="00775BDF" w:rsidP="00775BDF">
      <w:pPr>
        <w:pStyle w:val="TextoVieta"/>
        <w:suppressAutoHyphens w:val="0"/>
        <w:spacing w:after="100"/>
        <w:ind w:left="284" w:hanging="284"/>
      </w:pPr>
      <w:r>
        <w:t>Parámetros utilizados en la lógica de control de respuesta para el ajuste de los factores de corrección y detección de mala respuesta (constante para el filtrado del error T2i, umbral para el cálculo del LPRR KDPRR, etc.).</w:t>
      </w:r>
    </w:p>
    <w:p w14:paraId="52FA07BC" w14:textId="77777777" w:rsidR="00775BDF" w:rsidRDefault="00775BDF" w:rsidP="00775BDF">
      <w:pPr>
        <w:pStyle w:val="TextoVieta"/>
        <w:suppressAutoHyphens w:val="0"/>
        <w:spacing w:after="100"/>
        <w:ind w:left="284" w:hanging="284"/>
      </w:pPr>
      <w:r>
        <w:t>Parámetros utilizados en el filtro no lineal de NIDR (NFK</w:t>
      </w:r>
      <w:r w:rsidRPr="00826302">
        <w:t>1</w:t>
      </w:r>
      <w:r>
        <w:t>, NFK</w:t>
      </w:r>
      <w:r w:rsidRPr="00826302">
        <w:t>2</w:t>
      </w:r>
      <w:r>
        <w:t>, NFK</w:t>
      </w:r>
      <w:r w:rsidRPr="00826302">
        <w:t>3</w:t>
      </w:r>
      <w:r>
        <w:t xml:space="preserve"> y NFK</w:t>
      </w:r>
      <w:r w:rsidRPr="00826302">
        <w:t>4</w:t>
      </w:r>
      <w:r>
        <w:t xml:space="preserve">). </w:t>
      </w:r>
    </w:p>
    <w:p w14:paraId="5D078D8A" w14:textId="77777777" w:rsidR="00775BDF" w:rsidRDefault="00775BDF" w:rsidP="00775BDF">
      <w:pPr>
        <w:pStyle w:val="TextoVieta"/>
        <w:suppressAutoHyphens w:val="0"/>
        <w:spacing w:after="100"/>
        <w:ind w:left="284" w:hanging="284"/>
      </w:pPr>
      <w:r>
        <w:t>Umbrales y bandas muertas utilizados en las diferentes fases de la lógica (UM, BM, UMACE, DBACE, etc.).</w:t>
      </w:r>
    </w:p>
    <w:p w14:paraId="05CDC399" w14:textId="77777777" w:rsidR="00775BDF" w:rsidRDefault="00775BDF" w:rsidP="00775BDF">
      <w:pPr>
        <w:pStyle w:val="TextoVieta"/>
        <w:suppressAutoHyphens w:val="0"/>
        <w:spacing w:after="100"/>
        <w:ind w:left="284" w:hanging="284"/>
      </w:pPr>
      <w:r>
        <w:t>Los siguientes valores se toman de la base de datos de tiempo real (SCADA):</w:t>
      </w:r>
    </w:p>
    <w:p w14:paraId="41D57D9A" w14:textId="77777777" w:rsidR="00775BDF" w:rsidRDefault="00775BDF" w:rsidP="00E8532A">
      <w:pPr>
        <w:pStyle w:val="TextoVieta"/>
        <w:numPr>
          <w:ilvl w:val="1"/>
          <w:numId w:val="2"/>
        </w:numPr>
        <w:suppressAutoHyphens w:val="0"/>
        <w:spacing w:after="100"/>
        <w:ind w:left="709"/>
      </w:pPr>
      <w:r>
        <w:t>Estado de activación del AGC de cada zona.</w:t>
      </w:r>
    </w:p>
    <w:p w14:paraId="36405F8D" w14:textId="77777777" w:rsidR="00775BDF" w:rsidRPr="00B6286B" w:rsidRDefault="00775BDF" w:rsidP="00E8532A">
      <w:pPr>
        <w:pStyle w:val="TextoVieta"/>
        <w:numPr>
          <w:ilvl w:val="1"/>
          <w:numId w:val="2"/>
        </w:numPr>
        <w:suppressAutoHyphens w:val="0"/>
        <w:spacing w:after="100"/>
        <w:ind w:left="709"/>
      </w:pPr>
      <w:r w:rsidRPr="00B6286B">
        <w:t>NID de cada zona, señal filtrada a un valor que no supere NIDLIM.</w:t>
      </w:r>
    </w:p>
    <w:p w14:paraId="5E9E7F8F" w14:textId="77777777" w:rsidR="00775BDF" w:rsidRDefault="00775BDF" w:rsidP="00E8532A">
      <w:pPr>
        <w:pStyle w:val="TextoVieta"/>
        <w:numPr>
          <w:ilvl w:val="1"/>
          <w:numId w:val="2"/>
        </w:numPr>
        <w:suppressAutoHyphens w:val="0"/>
        <w:spacing w:after="100"/>
        <w:ind w:left="709"/>
      </w:pPr>
      <w:r>
        <w:t>NSI de cada zona.</w:t>
      </w:r>
    </w:p>
    <w:p w14:paraId="01907AE7" w14:textId="77777777" w:rsidR="00775BDF" w:rsidRDefault="00775BDF" w:rsidP="00E8532A">
      <w:pPr>
        <w:pStyle w:val="TextoVieta"/>
        <w:numPr>
          <w:ilvl w:val="1"/>
          <w:numId w:val="2"/>
        </w:numPr>
        <w:suppressAutoHyphens w:val="0"/>
        <w:spacing w:after="100"/>
        <w:ind w:left="709"/>
      </w:pPr>
      <w:r>
        <w:t>PGC de cada zona.</w:t>
      </w:r>
    </w:p>
    <w:p w14:paraId="1EC79D40" w14:textId="77777777" w:rsidR="00775BDF" w:rsidRDefault="00775BDF" w:rsidP="00E8532A">
      <w:pPr>
        <w:pStyle w:val="TextoVieta"/>
        <w:numPr>
          <w:ilvl w:val="1"/>
          <w:numId w:val="2"/>
        </w:numPr>
        <w:suppressAutoHyphens w:val="0"/>
        <w:spacing w:after="100"/>
        <w:ind w:left="709"/>
      </w:pPr>
      <w:r>
        <w:t>LIMSUP y LIMINF de cada zona.</w:t>
      </w:r>
    </w:p>
    <w:p w14:paraId="6AE875F8" w14:textId="77777777" w:rsidR="00775BDF" w:rsidRDefault="00775BDF" w:rsidP="00E8532A">
      <w:pPr>
        <w:pStyle w:val="TextoVieta"/>
        <w:numPr>
          <w:ilvl w:val="1"/>
          <w:numId w:val="2"/>
        </w:numPr>
        <w:suppressAutoHyphens w:val="0"/>
        <w:spacing w:after="100"/>
        <w:ind w:left="709"/>
      </w:pPr>
      <w:r>
        <w:t>Estado de los interruptores de las interconexiones con Francia, Portugal y Marruecos</w:t>
      </w:r>
      <w:r w:rsidRPr="00B6286B">
        <w:rPr>
          <w:vertAlign w:val="superscript"/>
        </w:rPr>
        <w:footnoteReference w:id="10"/>
      </w:r>
      <w:r>
        <w:t>.</w:t>
      </w:r>
    </w:p>
    <w:p w14:paraId="4340E035" w14:textId="77777777" w:rsidR="00775BDF" w:rsidRDefault="00775BDF" w:rsidP="00E8532A">
      <w:pPr>
        <w:pStyle w:val="TextoVieta"/>
        <w:numPr>
          <w:ilvl w:val="1"/>
          <w:numId w:val="2"/>
        </w:numPr>
        <w:suppressAutoHyphens w:val="0"/>
        <w:spacing w:after="100"/>
        <w:ind w:left="709"/>
      </w:pPr>
      <w:r>
        <w:t>Potencia de las interconexiones con Francia, Portugal y Marruecos</w:t>
      </w:r>
      <w:r w:rsidRPr="00B6286B">
        <w:rPr>
          <w:vertAlign w:val="superscript"/>
        </w:rPr>
        <w:footnoteReference w:id="11"/>
      </w:r>
      <w:r>
        <w:t>.</w:t>
      </w:r>
    </w:p>
    <w:p w14:paraId="5ABF8D03" w14:textId="539D72C3" w:rsidR="00775BDF" w:rsidRDefault="00775BDF" w:rsidP="00E8532A">
      <w:pPr>
        <w:pStyle w:val="TextoVieta"/>
        <w:numPr>
          <w:ilvl w:val="1"/>
          <w:numId w:val="2"/>
        </w:numPr>
        <w:suppressAutoHyphens w:val="0"/>
        <w:spacing w:after="100"/>
        <w:ind w:left="709"/>
      </w:pPr>
      <w:r>
        <w:t xml:space="preserve">Estado de control de </w:t>
      </w:r>
      <w:r w:rsidR="008C48AA">
        <w:t xml:space="preserve">las unidades </w:t>
      </w:r>
      <w:r>
        <w:t>con posibilidad de regular.</w:t>
      </w:r>
    </w:p>
    <w:p w14:paraId="019185C8" w14:textId="296E1630" w:rsidR="00775BDF" w:rsidRPr="00826302" w:rsidRDefault="00775BDF" w:rsidP="00E8532A">
      <w:pPr>
        <w:pStyle w:val="TextoVieta"/>
        <w:numPr>
          <w:ilvl w:val="1"/>
          <w:numId w:val="2"/>
        </w:numPr>
        <w:suppressAutoHyphens w:val="0"/>
        <w:spacing w:after="100"/>
        <w:ind w:left="709"/>
      </w:pPr>
      <w:r>
        <w:t xml:space="preserve">Potencia individual </w:t>
      </w:r>
      <w:r w:rsidR="004C6060">
        <w:t>de cada unidad</w:t>
      </w:r>
      <w:r>
        <w:t>.</w:t>
      </w:r>
    </w:p>
    <w:p w14:paraId="46C60D64" w14:textId="77777777" w:rsidR="00775BDF" w:rsidRPr="00E001A7" w:rsidRDefault="00775BDF" w:rsidP="00775BDF">
      <w:pPr>
        <w:pStyle w:val="SubttuloREE"/>
      </w:pPr>
      <w:r>
        <w:t xml:space="preserve">9.2. </w:t>
      </w:r>
      <w:r w:rsidRPr="00826302">
        <w:t>Salidas</w:t>
      </w:r>
      <w:r w:rsidRPr="00E001A7">
        <w:t xml:space="preserve"> </w:t>
      </w:r>
    </w:p>
    <w:p w14:paraId="36FC96F6" w14:textId="77777777" w:rsidR="00775BDF" w:rsidRDefault="00775BDF" w:rsidP="00775BDF">
      <w:pPr>
        <w:pStyle w:val="TextonormalREE"/>
      </w:pPr>
      <w:r>
        <w:t>La salida primaria de la RCP la constituyen:</w:t>
      </w:r>
    </w:p>
    <w:p w14:paraId="1338344F" w14:textId="77777777" w:rsidR="00775BDF" w:rsidRDefault="00775BDF" w:rsidP="00775BDF">
      <w:pPr>
        <w:pStyle w:val="Bulletestilonormal"/>
      </w:pPr>
      <w:r>
        <w:t xml:space="preserve">El requisito de contribución a la regulación, CRR, para cada zona. </w:t>
      </w:r>
    </w:p>
    <w:p w14:paraId="6E3B857A" w14:textId="77777777" w:rsidR="00775BDF" w:rsidRDefault="00775BDF" w:rsidP="00775BDF">
      <w:pPr>
        <w:pStyle w:val="Bulletestilonormal"/>
      </w:pPr>
      <w:r>
        <w:t>Los factores de participación normalizados, K</w:t>
      </w:r>
      <w:r>
        <w:rPr>
          <w:vertAlign w:val="subscript"/>
        </w:rPr>
        <w:t>i</w:t>
      </w:r>
      <w:r>
        <w:t>, de cada zona.</w:t>
      </w:r>
    </w:p>
    <w:p w14:paraId="7C7C7DCC" w14:textId="77777777" w:rsidR="00775BDF" w:rsidRDefault="00775BDF" w:rsidP="00775BDF">
      <w:pPr>
        <w:pStyle w:val="Bulletestilonormal"/>
      </w:pPr>
      <w:r>
        <w:t xml:space="preserve">La constante de </w:t>
      </w:r>
      <w:proofErr w:type="spellStart"/>
      <w:r>
        <w:t>Bias</w:t>
      </w:r>
      <w:proofErr w:type="spellEnd"/>
      <w:r>
        <w:t xml:space="preserve"> de frecuencia (B</w:t>
      </w:r>
      <w:r w:rsidRPr="00662225">
        <w:rPr>
          <w:vertAlign w:val="subscript"/>
        </w:rPr>
        <w:t>i</w:t>
      </w:r>
      <w:r>
        <w:t>), así como el término de corrección de frecuencia (</w:t>
      </w:r>
      <w:r w:rsidRPr="00BE22CC">
        <w:t>B</w:t>
      </w:r>
      <w:r w:rsidRPr="00662225">
        <w:rPr>
          <w:vertAlign w:val="subscript"/>
        </w:rPr>
        <w:t>i</w:t>
      </w:r>
      <w:r w:rsidRPr="00BE22CC">
        <w:t xml:space="preserve"> x </w:t>
      </w:r>
      <w:r>
        <w:t>∆</w:t>
      </w:r>
      <w:r w:rsidRPr="00BE22CC">
        <w:t>f</w:t>
      </w:r>
      <w:r>
        <w:t>), calculado por el OS para cada zona.</w:t>
      </w:r>
    </w:p>
    <w:p w14:paraId="4EF2EB47" w14:textId="7F55F1F8" w:rsidR="00775BDF" w:rsidRDefault="004C6060" w:rsidP="00775BDF">
      <w:pPr>
        <w:pStyle w:val="TextonormalREE"/>
      </w:pPr>
      <w:r>
        <w:t>Además,</w:t>
      </w:r>
      <w:r w:rsidR="00775BDF">
        <w:t xml:space="preserve"> se dispone de un sumario de alarmas propio de la RCP, donde se registran las siguientes alarmas y sucesos:</w:t>
      </w:r>
    </w:p>
    <w:p w14:paraId="5838D97C" w14:textId="77777777" w:rsidR="00775BDF" w:rsidRDefault="00775BDF" w:rsidP="00775BDF">
      <w:pPr>
        <w:pStyle w:val="TextoVieta"/>
        <w:suppressAutoHyphens w:val="0"/>
        <w:spacing w:after="100"/>
        <w:ind w:left="284" w:hanging="284"/>
      </w:pPr>
      <w:r>
        <w:t>Toda entrada manual a través de pantalla.</w:t>
      </w:r>
    </w:p>
    <w:p w14:paraId="17FC49F5" w14:textId="77777777" w:rsidR="00775BDF" w:rsidRDefault="00775BDF" w:rsidP="00775BDF">
      <w:pPr>
        <w:pStyle w:val="TextoVieta"/>
        <w:suppressAutoHyphens w:val="0"/>
        <w:spacing w:after="100"/>
        <w:ind w:left="284" w:hanging="284"/>
      </w:pPr>
      <w:r>
        <w:t>Cambio en el estado de la Regulación Compartida.</w:t>
      </w:r>
    </w:p>
    <w:p w14:paraId="44AE02A9" w14:textId="77777777" w:rsidR="00775BDF" w:rsidRDefault="00775BDF" w:rsidP="00775BDF">
      <w:pPr>
        <w:pStyle w:val="TextoVieta"/>
        <w:suppressAutoHyphens w:val="0"/>
        <w:spacing w:after="100"/>
        <w:ind w:left="284" w:hanging="284"/>
      </w:pPr>
      <w:r>
        <w:t>Cambio en el estado de conexión con Francia y Portugal.</w:t>
      </w:r>
    </w:p>
    <w:p w14:paraId="62A8F23F" w14:textId="77777777" w:rsidR="00775BDF" w:rsidRDefault="00775BDF" w:rsidP="00775BDF">
      <w:pPr>
        <w:pStyle w:val="TextoVieta"/>
        <w:suppressAutoHyphens w:val="0"/>
        <w:spacing w:after="100"/>
        <w:ind w:left="284" w:hanging="284"/>
      </w:pPr>
      <w:r>
        <w:t>Cambio en el estado de una zona.</w:t>
      </w:r>
    </w:p>
    <w:p w14:paraId="06624776" w14:textId="77777777" w:rsidR="00775BDF" w:rsidRDefault="00775BDF" w:rsidP="00775BDF">
      <w:pPr>
        <w:pStyle w:val="TextoVieta"/>
        <w:suppressAutoHyphens w:val="0"/>
        <w:spacing w:after="100"/>
        <w:ind w:left="284" w:hanging="284"/>
      </w:pPr>
      <w:r>
        <w:t>Excesivo intercambio con Francia y Portugal.</w:t>
      </w:r>
    </w:p>
    <w:p w14:paraId="035C34EA" w14:textId="77777777" w:rsidR="00775BDF" w:rsidRDefault="00775BDF" w:rsidP="00775BDF">
      <w:pPr>
        <w:pStyle w:val="TextoVieta"/>
        <w:suppressAutoHyphens w:val="0"/>
        <w:spacing w:after="100"/>
        <w:ind w:left="284" w:hanging="284"/>
      </w:pPr>
      <w:r>
        <w:t>Excesivo flujo en una interconexión con Francia y Portugal.</w:t>
      </w:r>
    </w:p>
    <w:p w14:paraId="0366AD95" w14:textId="77777777" w:rsidR="00775BDF" w:rsidRDefault="00775BDF" w:rsidP="00775BDF">
      <w:pPr>
        <w:pStyle w:val="TextoVieta"/>
        <w:suppressAutoHyphens w:val="0"/>
        <w:spacing w:after="100"/>
        <w:ind w:left="284" w:hanging="284"/>
      </w:pPr>
      <w:r>
        <w:t>Ausencia de zonas activas.</w:t>
      </w:r>
    </w:p>
    <w:p w14:paraId="151DE5ED" w14:textId="77777777" w:rsidR="00775BDF" w:rsidRDefault="00775BDF" w:rsidP="00775BDF">
      <w:pPr>
        <w:pStyle w:val="TextoVieta"/>
        <w:suppressAutoHyphens w:val="0"/>
        <w:spacing w:after="100"/>
        <w:ind w:left="284" w:hanging="284"/>
      </w:pPr>
      <w:r>
        <w:t>Desvío del intercambio con Francia y Portugal inválidos.</w:t>
      </w:r>
    </w:p>
    <w:p w14:paraId="370A82CD" w14:textId="77777777" w:rsidR="00775BDF" w:rsidRDefault="00775BDF" w:rsidP="00775BDF">
      <w:pPr>
        <w:pStyle w:val="TextoVieta"/>
        <w:suppressAutoHyphens w:val="0"/>
        <w:spacing w:after="100"/>
        <w:ind w:left="284" w:hanging="284"/>
      </w:pPr>
      <w:r>
        <w:t>Desvío del intercambio en una zona inválida.</w:t>
      </w:r>
    </w:p>
    <w:p w14:paraId="2948B3D0" w14:textId="77777777" w:rsidR="00775BDF" w:rsidRDefault="00775BDF" w:rsidP="00775BDF">
      <w:pPr>
        <w:pStyle w:val="TextonormalREE"/>
      </w:pPr>
      <w:r>
        <w:t>Así como todas las demás que se estimen necesarias para el análisis del comportamiento de la RCP y de cada zona en particular.</w:t>
      </w:r>
    </w:p>
    <w:p w14:paraId="6526F506" w14:textId="77777777" w:rsidR="00775BDF" w:rsidRPr="00186EE3" w:rsidRDefault="00775BDF" w:rsidP="00775BDF">
      <w:pPr>
        <w:pStyle w:val="TtuloREE"/>
        <w:numPr>
          <w:ilvl w:val="0"/>
          <w:numId w:val="8"/>
        </w:numPr>
      </w:pPr>
      <w:r w:rsidRPr="00E001A7">
        <w:t>Parámetros</w:t>
      </w:r>
      <w:r w:rsidRPr="00186EE3">
        <w:rPr>
          <w:bCs/>
        </w:rPr>
        <w:t xml:space="preserve"> utilizados en la regulación compartida</w:t>
      </w:r>
    </w:p>
    <w:p w14:paraId="2292C571" w14:textId="77777777" w:rsidR="00775BDF" w:rsidRDefault="00775BDF" w:rsidP="00775BDF">
      <w:pPr>
        <w:pStyle w:val="TextonormalREE"/>
      </w:pPr>
      <w:r>
        <w:t>A continuación se describen los parámetros que intervienen en la función de la Regulación Compartida, junto con los valores que deben tener en cada momento, tanto en el CECOEL como en el sistema de respaldo.</w:t>
      </w:r>
    </w:p>
    <w:p w14:paraId="73AD46DB" w14:textId="77777777" w:rsidR="00775BDF" w:rsidRDefault="00775BDF" w:rsidP="00775BDF">
      <w:pPr>
        <w:pStyle w:val="TextonormalREE"/>
      </w:pPr>
      <w:r>
        <w:t>Se entiende por parámetros de la RCP las magnitudes que pueden ser introducidas manualmente por el operador, a diferencia de otras variables de la RCP cuyo valor proviene de telemedidas o se calcula durante la ejecución del programa.</w:t>
      </w:r>
    </w:p>
    <w:p w14:paraId="59843259" w14:textId="6606C325" w:rsidR="00775BDF" w:rsidRPr="002F3955" w:rsidRDefault="00775BDF" w:rsidP="00775BDF">
      <w:pPr>
        <w:pStyle w:val="TextonormalREE"/>
      </w:pPr>
      <w:r w:rsidRPr="00296458">
        <w:t>En relación con los valores de dichos parámetros, esta sección debe recoger en cada momento los valores oficiales de los mismos. Por tanto, cualquier modificación del valor de alguno de ellos debe traducirse en una actualización de este apartado</w:t>
      </w:r>
      <w:r>
        <w:t xml:space="preserve">, contemplando para ello la posibilidad de publicar a través de </w:t>
      </w:r>
      <w:r w:rsidR="00AB65B5">
        <w:t xml:space="preserve">la Web privada de </w:t>
      </w:r>
      <w:r>
        <w:t>eSIOS la tabla completa de parámetros</w:t>
      </w:r>
      <w:r w:rsidRPr="00296458">
        <w:t>.</w:t>
      </w:r>
      <w:r w:rsidRPr="002F3955">
        <w:t xml:space="preserve"> </w:t>
      </w:r>
    </w:p>
    <w:p w14:paraId="3F8C64A9" w14:textId="77777777" w:rsidR="00775BDF" w:rsidRDefault="00775BDF" w:rsidP="00775BDF">
      <w:pPr>
        <w:pStyle w:val="TextonormalREE"/>
      </w:pPr>
      <w:r>
        <w:t>En cuanto a los valores con actualizaciones periódicas, se indica exclusivamente la periodicidad de su actualización, siendo otro documento u organismo los encargados de su actualización.</w:t>
      </w:r>
    </w:p>
    <w:p w14:paraId="07FE898E" w14:textId="77777777" w:rsidR="00775BDF" w:rsidRDefault="00775BDF" w:rsidP="00775BDF">
      <w:pPr>
        <w:pStyle w:val="TextonormalREE"/>
      </w:pPr>
      <w:r>
        <w:t>Los parámetros utilizados en la Regulación Compartida se pueden clasificar en los siguientes grupos:</w:t>
      </w:r>
    </w:p>
    <w:p w14:paraId="4AEFBE1D" w14:textId="77777777" w:rsidR="00775BDF" w:rsidRDefault="00775BDF" w:rsidP="00775BDF">
      <w:pPr>
        <w:pStyle w:val="TextoVieta"/>
        <w:suppressAutoHyphens w:val="0"/>
        <w:spacing w:after="100"/>
        <w:ind w:left="284" w:hanging="284"/>
      </w:pPr>
      <w:r>
        <w:t>Parámetros generales.</w:t>
      </w:r>
    </w:p>
    <w:p w14:paraId="6A5D3AD8" w14:textId="77777777" w:rsidR="00775BDF" w:rsidRDefault="00775BDF" w:rsidP="00775BDF">
      <w:pPr>
        <w:pStyle w:val="TextoVieta"/>
        <w:suppressAutoHyphens w:val="0"/>
        <w:spacing w:after="100"/>
        <w:ind w:left="284" w:hanging="284"/>
      </w:pPr>
      <w:r>
        <w:t>Parámetros de modos de funcionamiento.</w:t>
      </w:r>
    </w:p>
    <w:p w14:paraId="15A76848" w14:textId="77777777" w:rsidR="00775BDF" w:rsidRDefault="00775BDF" w:rsidP="00775BDF">
      <w:pPr>
        <w:pStyle w:val="TextoVieta"/>
        <w:suppressAutoHyphens w:val="0"/>
        <w:spacing w:after="100"/>
        <w:ind w:left="284" w:hanging="284"/>
      </w:pPr>
      <w:r>
        <w:t>Parámetros para cálculo del r</w:t>
      </w:r>
      <w:r w:rsidRPr="00F94871">
        <w:t>equerimiento total</w:t>
      </w:r>
      <w:r>
        <w:t>.</w:t>
      </w:r>
    </w:p>
    <w:p w14:paraId="525856A4" w14:textId="77777777" w:rsidR="00775BDF" w:rsidRDefault="00775BDF" w:rsidP="00775BDF">
      <w:pPr>
        <w:pStyle w:val="TextoVieta"/>
        <w:suppressAutoHyphens w:val="0"/>
        <w:spacing w:after="100"/>
        <w:ind w:left="284" w:hanging="284"/>
      </w:pPr>
      <w:r>
        <w:t>Parámetros para el f</w:t>
      </w:r>
      <w:r w:rsidRPr="00F94871">
        <w:t>iltrado del desvío de intercambio neto de regulación</w:t>
      </w:r>
      <w:r>
        <w:t>.</w:t>
      </w:r>
    </w:p>
    <w:p w14:paraId="2200AC2B" w14:textId="77777777" w:rsidR="00775BDF" w:rsidRDefault="00775BDF" w:rsidP="00775BDF">
      <w:pPr>
        <w:pStyle w:val="TextoVieta"/>
        <w:suppressAutoHyphens w:val="0"/>
        <w:spacing w:after="100"/>
        <w:ind w:left="284" w:hanging="284"/>
      </w:pPr>
      <w:r>
        <w:t>Parámetros para la supervisión de respuesta de las zonas de regulación.</w:t>
      </w:r>
    </w:p>
    <w:p w14:paraId="0ED9B841" w14:textId="77777777" w:rsidR="00775BDF" w:rsidRDefault="00775BDF" w:rsidP="00416BEC">
      <w:pPr>
        <w:pStyle w:val="TextonormalREE"/>
        <w:spacing w:line="360" w:lineRule="auto"/>
      </w:pPr>
    </w:p>
    <w:tbl>
      <w:tblPr>
        <w:tblW w:w="9237" w:type="dxa"/>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1"/>
        <w:gridCol w:w="6567"/>
        <w:gridCol w:w="1559"/>
      </w:tblGrid>
      <w:tr w:rsidR="00C03F14" w:rsidRPr="00F4787F" w14:paraId="5795D834" w14:textId="77777777" w:rsidTr="00F4787F">
        <w:trPr>
          <w:cantSplit/>
        </w:trPr>
        <w:tc>
          <w:tcPr>
            <w:tcW w:w="1111" w:type="dxa"/>
            <w:tcBorders>
              <w:top w:val="single" w:sz="12" w:space="0" w:color="4F81BD" w:themeColor="accent1"/>
              <w:left w:val="nil"/>
              <w:bottom w:val="single" w:sz="12" w:space="0" w:color="4F81BD" w:themeColor="accent1"/>
              <w:right w:val="single" w:sz="12" w:space="0" w:color="4F81BD" w:themeColor="accent1"/>
            </w:tcBorders>
            <w:shd w:val="clear" w:color="auto" w:fill="D9D9D9" w:themeFill="background1" w:themeFillShade="D9"/>
            <w:vAlign w:val="center"/>
          </w:tcPr>
          <w:p w14:paraId="517E45CB" w14:textId="77777777" w:rsidR="00C03F14" w:rsidRPr="00F4787F" w:rsidRDefault="00C03F14" w:rsidP="00EA7295">
            <w:pPr>
              <w:tabs>
                <w:tab w:val="left" w:pos="1985"/>
                <w:tab w:val="left" w:pos="2977"/>
                <w:tab w:val="left" w:pos="4536"/>
                <w:tab w:val="left" w:pos="4962"/>
                <w:tab w:val="left" w:pos="5529"/>
              </w:tabs>
              <w:ind w:right="43"/>
              <w:jc w:val="center"/>
              <w:rPr>
                <w:rFonts w:cs="Arial"/>
                <w:b/>
                <w:sz w:val="20"/>
              </w:rPr>
            </w:pPr>
            <w:r w:rsidRPr="00F4787F">
              <w:rPr>
                <w:rFonts w:cs="Arial"/>
                <w:sz w:val="20"/>
              </w:rPr>
              <w:br w:type="page"/>
            </w:r>
            <w:r w:rsidRPr="00F4787F">
              <w:rPr>
                <w:rFonts w:cs="Arial"/>
                <w:b/>
                <w:sz w:val="20"/>
              </w:rPr>
              <w:t>NOMBRE</w:t>
            </w:r>
          </w:p>
        </w:tc>
        <w:tc>
          <w:tcPr>
            <w:tcW w:w="6567"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shd w:val="clear" w:color="auto" w:fill="D9D9D9" w:themeFill="background1" w:themeFillShade="D9"/>
            <w:vAlign w:val="center"/>
          </w:tcPr>
          <w:p w14:paraId="74484EB7" w14:textId="77777777" w:rsidR="00C03F14" w:rsidRPr="00F4787F" w:rsidRDefault="00C03F14" w:rsidP="00EA7295">
            <w:pPr>
              <w:tabs>
                <w:tab w:val="left" w:pos="1985"/>
                <w:tab w:val="left" w:pos="2977"/>
                <w:tab w:val="left" w:pos="4536"/>
                <w:tab w:val="left" w:pos="4962"/>
                <w:tab w:val="left" w:pos="5529"/>
              </w:tabs>
              <w:ind w:right="43"/>
              <w:jc w:val="center"/>
              <w:rPr>
                <w:rFonts w:cs="Arial"/>
                <w:b/>
                <w:sz w:val="20"/>
              </w:rPr>
            </w:pPr>
            <w:r w:rsidRPr="00F4787F">
              <w:rPr>
                <w:rFonts w:cs="Arial"/>
                <w:b/>
                <w:sz w:val="20"/>
              </w:rPr>
              <w:t>DESCRIPCIÓN</w:t>
            </w:r>
          </w:p>
        </w:tc>
        <w:tc>
          <w:tcPr>
            <w:tcW w:w="1559" w:type="dxa"/>
            <w:tcBorders>
              <w:top w:val="single" w:sz="12" w:space="0" w:color="4F81BD" w:themeColor="accent1"/>
              <w:left w:val="single" w:sz="12" w:space="0" w:color="4F81BD" w:themeColor="accent1"/>
              <w:bottom w:val="single" w:sz="12" w:space="0" w:color="4F81BD" w:themeColor="accent1"/>
              <w:right w:val="nil"/>
            </w:tcBorders>
            <w:shd w:val="clear" w:color="auto" w:fill="D9D9D9" w:themeFill="background1" w:themeFillShade="D9"/>
            <w:vAlign w:val="center"/>
          </w:tcPr>
          <w:p w14:paraId="1500B7BF" w14:textId="77777777" w:rsidR="00C03F14" w:rsidRPr="00F4787F" w:rsidRDefault="00C03F14" w:rsidP="00EA7295">
            <w:pPr>
              <w:tabs>
                <w:tab w:val="left" w:pos="1985"/>
                <w:tab w:val="left" w:pos="2977"/>
                <w:tab w:val="left" w:pos="4536"/>
                <w:tab w:val="left" w:pos="4962"/>
                <w:tab w:val="left" w:pos="5529"/>
              </w:tabs>
              <w:ind w:right="43"/>
              <w:jc w:val="center"/>
              <w:rPr>
                <w:rFonts w:cs="Arial"/>
                <w:b/>
                <w:sz w:val="20"/>
              </w:rPr>
            </w:pPr>
            <w:r w:rsidRPr="00F4787F">
              <w:rPr>
                <w:rFonts w:cs="Arial"/>
                <w:b/>
                <w:sz w:val="20"/>
              </w:rPr>
              <w:t>VALOR</w:t>
            </w:r>
          </w:p>
        </w:tc>
      </w:tr>
      <w:tr w:rsidR="00C03F14" w:rsidRPr="00F4787F" w14:paraId="0E476D4F" w14:textId="77777777" w:rsidTr="00F4787F">
        <w:trPr>
          <w:cantSplit/>
        </w:trPr>
        <w:tc>
          <w:tcPr>
            <w:tcW w:w="9237" w:type="dxa"/>
            <w:gridSpan w:val="3"/>
            <w:tcBorders>
              <w:top w:val="single" w:sz="18" w:space="0" w:color="auto"/>
              <w:left w:val="nil"/>
              <w:bottom w:val="single" w:sz="6" w:space="0" w:color="auto"/>
              <w:right w:val="nil"/>
            </w:tcBorders>
            <w:shd w:val="clear" w:color="auto" w:fill="D9D9D9" w:themeFill="background1" w:themeFillShade="D9"/>
            <w:vAlign w:val="center"/>
          </w:tcPr>
          <w:p w14:paraId="2A94171D" w14:textId="77777777" w:rsidR="00C03F14" w:rsidRPr="00F4787F" w:rsidRDefault="00C03F14" w:rsidP="00EA7295">
            <w:pPr>
              <w:tabs>
                <w:tab w:val="left" w:pos="1985"/>
                <w:tab w:val="left" w:pos="2977"/>
                <w:tab w:val="left" w:pos="4536"/>
                <w:tab w:val="left" w:pos="4962"/>
                <w:tab w:val="left" w:pos="5529"/>
              </w:tabs>
              <w:ind w:right="43"/>
              <w:jc w:val="left"/>
              <w:rPr>
                <w:rFonts w:cs="Arial"/>
                <w:sz w:val="20"/>
              </w:rPr>
            </w:pPr>
            <w:r w:rsidRPr="00F4787F">
              <w:rPr>
                <w:rFonts w:cs="Arial"/>
                <w:b/>
                <w:sz w:val="20"/>
              </w:rPr>
              <w:t>Parámetros generales</w:t>
            </w:r>
          </w:p>
        </w:tc>
      </w:tr>
      <w:tr w:rsidR="00C03F14" w:rsidRPr="00F4787F" w14:paraId="59B84824"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653924E5"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B</w:t>
            </w:r>
          </w:p>
        </w:tc>
        <w:tc>
          <w:tcPr>
            <w:tcW w:w="6567" w:type="dxa"/>
            <w:tcBorders>
              <w:top w:val="single" w:sz="6" w:space="0" w:color="auto"/>
              <w:left w:val="single" w:sz="6" w:space="0" w:color="auto"/>
              <w:bottom w:val="single" w:sz="6" w:space="0" w:color="auto"/>
              <w:right w:val="single" w:sz="6" w:space="0" w:color="auto"/>
            </w:tcBorders>
            <w:vAlign w:val="center"/>
          </w:tcPr>
          <w:p w14:paraId="5C49640B"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Constante de BIAS de España (MW/Hz)</w:t>
            </w:r>
          </w:p>
        </w:tc>
        <w:tc>
          <w:tcPr>
            <w:tcW w:w="1559" w:type="dxa"/>
            <w:tcBorders>
              <w:top w:val="single" w:sz="6" w:space="0" w:color="auto"/>
              <w:left w:val="single" w:sz="6" w:space="0" w:color="auto"/>
              <w:bottom w:val="single" w:sz="6" w:space="0" w:color="auto"/>
              <w:right w:val="nil"/>
            </w:tcBorders>
            <w:vAlign w:val="center"/>
          </w:tcPr>
          <w:p w14:paraId="068FE7B2"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Anualmente es indicado por ENTSOE</w:t>
            </w:r>
          </w:p>
        </w:tc>
      </w:tr>
      <w:tr w:rsidR="00C03F14" w:rsidRPr="00F4787F" w14:paraId="53637C54"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0DB47AED"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G</w:t>
            </w:r>
          </w:p>
        </w:tc>
        <w:tc>
          <w:tcPr>
            <w:tcW w:w="6567" w:type="dxa"/>
            <w:tcBorders>
              <w:top w:val="single" w:sz="6" w:space="0" w:color="auto"/>
              <w:left w:val="single" w:sz="6" w:space="0" w:color="auto"/>
              <w:bottom w:val="single" w:sz="6" w:space="0" w:color="auto"/>
              <w:right w:val="single" w:sz="6" w:space="0" w:color="auto"/>
            </w:tcBorders>
            <w:vAlign w:val="center"/>
          </w:tcPr>
          <w:p w14:paraId="5FDC9483"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Factor de atenuación del desvío de zona</w:t>
            </w:r>
          </w:p>
        </w:tc>
        <w:tc>
          <w:tcPr>
            <w:tcW w:w="1559" w:type="dxa"/>
            <w:tcBorders>
              <w:top w:val="single" w:sz="6" w:space="0" w:color="auto"/>
              <w:left w:val="single" w:sz="6" w:space="0" w:color="auto"/>
              <w:bottom w:val="single" w:sz="6" w:space="0" w:color="auto"/>
              <w:right w:val="nil"/>
            </w:tcBorders>
            <w:vAlign w:val="center"/>
          </w:tcPr>
          <w:p w14:paraId="2C3A4B32" w14:textId="77777777" w:rsidR="00C03F14" w:rsidRPr="00F4787F" w:rsidDel="004C5AD6"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5</w:t>
            </w:r>
          </w:p>
        </w:tc>
      </w:tr>
      <w:tr w:rsidR="00C03F14" w:rsidRPr="00F4787F" w14:paraId="07587E28"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2AA58114"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Δ1</w:t>
            </w:r>
          </w:p>
        </w:tc>
        <w:tc>
          <w:tcPr>
            <w:tcW w:w="6567" w:type="dxa"/>
            <w:tcBorders>
              <w:top w:val="single" w:sz="6" w:space="0" w:color="auto"/>
              <w:left w:val="single" w:sz="6" w:space="0" w:color="auto"/>
              <w:bottom w:val="single" w:sz="6" w:space="0" w:color="auto"/>
              <w:right w:val="single" w:sz="6" w:space="0" w:color="auto"/>
            </w:tcBorders>
            <w:vAlign w:val="center"/>
          </w:tcPr>
          <w:p w14:paraId="2A559896"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Constante de decremento de los factores de corrección</w:t>
            </w:r>
          </w:p>
        </w:tc>
        <w:tc>
          <w:tcPr>
            <w:tcW w:w="1559" w:type="dxa"/>
            <w:tcBorders>
              <w:top w:val="single" w:sz="6" w:space="0" w:color="auto"/>
              <w:left w:val="single" w:sz="6" w:space="0" w:color="auto"/>
              <w:bottom w:val="single" w:sz="6" w:space="0" w:color="auto"/>
              <w:right w:val="nil"/>
            </w:tcBorders>
            <w:vAlign w:val="center"/>
          </w:tcPr>
          <w:p w14:paraId="30CB6E70"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0,13</w:t>
            </w:r>
          </w:p>
        </w:tc>
      </w:tr>
      <w:tr w:rsidR="00C03F14" w:rsidRPr="00F4787F" w14:paraId="243F0407"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68EC723C"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Δ2</w:t>
            </w:r>
          </w:p>
        </w:tc>
        <w:tc>
          <w:tcPr>
            <w:tcW w:w="6567" w:type="dxa"/>
            <w:tcBorders>
              <w:top w:val="single" w:sz="6" w:space="0" w:color="auto"/>
              <w:left w:val="single" w:sz="6" w:space="0" w:color="auto"/>
              <w:bottom w:val="single" w:sz="6" w:space="0" w:color="auto"/>
              <w:right w:val="single" w:sz="6" w:space="0" w:color="auto"/>
            </w:tcBorders>
            <w:vAlign w:val="center"/>
          </w:tcPr>
          <w:p w14:paraId="51E7605B"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Constante de incremento de los factores de corrección</w:t>
            </w:r>
          </w:p>
        </w:tc>
        <w:tc>
          <w:tcPr>
            <w:tcW w:w="1559" w:type="dxa"/>
            <w:tcBorders>
              <w:top w:val="single" w:sz="6" w:space="0" w:color="auto"/>
              <w:left w:val="single" w:sz="6" w:space="0" w:color="auto"/>
              <w:bottom w:val="single" w:sz="6" w:space="0" w:color="auto"/>
              <w:right w:val="nil"/>
            </w:tcBorders>
            <w:vAlign w:val="center"/>
          </w:tcPr>
          <w:p w14:paraId="346866DD"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0,89</w:t>
            </w:r>
          </w:p>
        </w:tc>
      </w:tr>
      <w:tr w:rsidR="00C03F14" w:rsidRPr="00F4787F" w14:paraId="2DA7A07E" w14:textId="77777777" w:rsidTr="00F4787F">
        <w:trPr>
          <w:cantSplit/>
        </w:trPr>
        <w:tc>
          <w:tcPr>
            <w:tcW w:w="1111" w:type="dxa"/>
            <w:tcBorders>
              <w:top w:val="single" w:sz="6" w:space="0" w:color="auto"/>
              <w:left w:val="nil"/>
              <w:bottom w:val="single" w:sz="12" w:space="0" w:color="4F81BD" w:themeColor="accent1"/>
              <w:right w:val="single" w:sz="6" w:space="0" w:color="auto"/>
            </w:tcBorders>
            <w:vAlign w:val="center"/>
          </w:tcPr>
          <w:p w14:paraId="208A4EEC"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NIDLIM</w:t>
            </w:r>
          </w:p>
        </w:tc>
        <w:tc>
          <w:tcPr>
            <w:tcW w:w="6567" w:type="dxa"/>
            <w:tcBorders>
              <w:top w:val="single" w:sz="6" w:space="0" w:color="auto"/>
              <w:left w:val="single" w:sz="6" w:space="0" w:color="auto"/>
              <w:bottom w:val="single" w:sz="12" w:space="0" w:color="4F81BD" w:themeColor="accent1"/>
              <w:right w:val="single" w:sz="6" w:space="0" w:color="auto"/>
            </w:tcBorders>
            <w:vAlign w:val="center"/>
          </w:tcPr>
          <w:p w14:paraId="7502670F"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 xml:space="preserve">Valor máximo admitido del desvío de programa de la zona de regulación </w:t>
            </w:r>
          </w:p>
        </w:tc>
        <w:tc>
          <w:tcPr>
            <w:tcW w:w="1559" w:type="dxa"/>
            <w:tcBorders>
              <w:top w:val="single" w:sz="6" w:space="0" w:color="auto"/>
              <w:left w:val="single" w:sz="6" w:space="0" w:color="auto"/>
              <w:bottom w:val="single" w:sz="12" w:space="0" w:color="4F81BD" w:themeColor="accent1"/>
              <w:right w:val="nil"/>
            </w:tcBorders>
            <w:vAlign w:val="center"/>
          </w:tcPr>
          <w:p w14:paraId="7838948B"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+- 3000 MW</w:t>
            </w:r>
          </w:p>
        </w:tc>
      </w:tr>
      <w:tr w:rsidR="00C03F14" w:rsidRPr="00F4787F" w14:paraId="23527CEB" w14:textId="77777777" w:rsidTr="00F4787F">
        <w:trPr>
          <w:cantSplit/>
        </w:trPr>
        <w:tc>
          <w:tcPr>
            <w:tcW w:w="9237" w:type="dxa"/>
            <w:gridSpan w:val="3"/>
            <w:tcBorders>
              <w:top w:val="single" w:sz="12" w:space="0" w:color="4F81BD" w:themeColor="accent1"/>
              <w:left w:val="nil"/>
              <w:bottom w:val="single" w:sz="6" w:space="0" w:color="auto"/>
              <w:right w:val="nil"/>
            </w:tcBorders>
            <w:shd w:val="clear" w:color="auto" w:fill="D9D9D9" w:themeFill="background1" w:themeFillShade="D9"/>
            <w:vAlign w:val="center"/>
          </w:tcPr>
          <w:p w14:paraId="12C4CF54" w14:textId="77777777" w:rsidR="00C03F14" w:rsidRPr="00F4787F" w:rsidRDefault="00C03F14" w:rsidP="00EA7295">
            <w:pPr>
              <w:tabs>
                <w:tab w:val="left" w:pos="1985"/>
                <w:tab w:val="left" w:pos="2977"/>
                <w:tab w:val="left" w:pos="4536"/>
                <w:tab w:val="left" w:pos="4962"/>
                <w:tab w:val="left" w:pos="5529"/>
              </w:tabs>
              <w:ind w:right="43"/>
              <w:jc w:val="left"/>
              <w:rPr>
                <w:rFonts w:cs="Arial"/>
                <w:b/>
                <w:sz w:val="20"/>
              </w:rPr>
            </w:pPr>
            <w:r w:rsidRPr="00F4787F">
              <w:rPr>
                <w:rFonts w:cs="Arial"/>
                <w:b/>
                <w:sz w:val="20"/>
              </w:rPr>
              <w:t>Modos de funcionamiento</w:t>
            </w:r>
          </w:p>
        </w:tc>
      </w:tr>
      <w:tr w:rsidR="00C03F14" w:rsidRPr="00F4787F" w14:paraId="0F15B4B3"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2E8F0E13"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CBLIM</w:t>
            </w:r>
          </w:p>
        </w:tc>
        <w:tc>
          <w:tcPr>
            <w:tcW w:w="6567" w:type="dxa"/>
            <w:tcBorders>
              <w:top w:val="single" w:sz="6" w:space="0" w:color="auto"/>
              <w:left w:val="single" w:sz="6" w:space="0" w:color="auto"/>
              <w:bottom w:val="single" w:sz="6" w:space="0" w:color="auto"/>
              <w:right w:val="single" w:sz="6" w:space="0" w:color="auto"/>
            </w:tcBorders>
            <w:vAlign w:val="center"/>
          </w:tcPr>
          <w:p w14:paraId="411BCC6A"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Ciclos para paso a modo Control Block Península</w:t>
            </w:r>
          </w:p>
        </w:tc>
        <w:tc>
          <w:tcPr>
            <w:tcW w:w="1559" w:type="dxa"/>
            <w:tcBorders>
              <w:top w:val="single" w:sz="6" w:space="0" w:color="auto"/>
              <w:left w:val="single" w:sz="6" w:space="0" w:color="auto"/>
              <w:bottom w:val="single" w:sz="6" w:space="0" w:color="auto"/>
              <w:right w:val="nil"/>
            </w:tcBorders>
            <w:vAlign w:val="center"/>
          </w:tcPr>
          <w:p w14:paraId="627DCC5B"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30 ciclos</w:t>
            </w:r>
          </w:p>
        </w:tc>
      </w:tr>
      <w:tr w:rsidR="00C03F14" w:rsidRPr="00F4787F" w14:paraId="5C52CA5E"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4EC1F13F"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NTOLIM</w:t>
            </w:r>
          </w:p>
        </w:tc>
        <w:tc>
          <w:tcPr>
            <w:tcW w:w="6567" w:type="dxa"/>
            <w:tcBorders>
              <w:top w:val="single" w:sz="6" w:space="0" w:color="auto"/>
              <w:left w:val="single" w:sz="6" w:space="0" w:color="auto"/>
              <w:bottom w:val="single" w:sz="6" w:space="0" w:color="auto"/>
              <w:right w:val="single" w:sz="6" w:space="0" w:color="auto"/>
            </w:tcBorders>
            <w:vAlign w:val="center"/>
          </w:tcPr>
          <w:p w14:paraId="0150DCE6"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Tiempo muerto hasta paso a modo Suspendido</w:t>
            </w:r>
          </w:p>
        </w:tc>
        <w:tc>
          <w:tcPr>
            <w:tcW w:w="1559" w:type="dxa"/>
            <w:tcBorders>
              <w:top w:val="single" w:sz="6" w:space="0" w:color="auto"/>
              <w:left w:val="single" w:sz="6" w:space="0" w:color="auto"/>
              <w:bottom w:val="single" w:sz="6" w:space="0" w:color="auto"/>
              <w:right w:val="nil"/>
            </w:tcBorders>
            <w:vAlign w:val="center"/>
          </w:tcPr>
          <w:p w14:paraId="16372352"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600 segundos</w:t>
            </w:r>
          </w:p>
        </w:tc>
      </w:tr>
      <w:tr w:rsidR="00C03F14" w:rsidRPr="00F4787F" w14:paraId="659E5023"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6F2A6BB9"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OTOLIM</w:t>
            </w:r>
          </w:p>
        </w:tc>
        <w:tc>
          <w:tcPr>
            <w:tcW w:w="6567" w:type="dxa"/>
            <w:tcBorders>
              <w:top w:val="single" w:sz="6" w:space="0" w:color="auto"/>
              <w:left w:val="single" w:sz="6" w:space="0" w:color="auto"/>
              <w:bottom w:val="single" w:sz="6" w:space="0" w:color="auto"/>
              <w:right w:val="single" w:sz="6" w:space="0" w:color="auto"/>
            </w:tcBorders>
            <w:vAlign w:val="center"/>
          </w:tcPr>
          <w:p w14:paraId="49738C32"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Tiempo muerto hasta paso a OFF</w:t>
            </w:r>
          </w:p>
        </w:tc>
        <w:tc>
          <w:tcPr>
            <w:tcW w:w="1559" w:type="dxa"/>
            <w:tcBorders>
              <w:top w:val="single" w:sz="6" w:space="0" w:color="auto"/>
              <w:left w:val="single" w:sz="6" w:space="0" w:color="auto"/>
              <w:bottom w:val="single" w:sz="6" w:space="0" w:color="auto"/>
              <w:right w:val="nil"/>
            </w:tcBorders>
            <w:vAlign w:val="center"/>
          </w:tcPr>
          <w:p w14:paraId="70D63AE5"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160 s</w:t>
            </w:r>
          </w:p>
        </w:tc>
      </w:tr>
      <w:tr w:rsidR="00C03F14" w:rsidRPr="00F4787F" w14:paraId="46E181CE"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05752CC1"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MFF</w:t>
            </w:r>
          </w:p>
        </w:tc>
        <w:tc>
          <w:tcPr>
            <w:tcW w:w="6567" w:type="dxa"/>
            <w:tcBorders>
              <w:top w:val="single" w:sz="6" w:space="0" w:color="auto"/>
              <w:left w:val="single" w:sz="6" w:space="0" w:color="auto"/>
              <w:bottom w:val="single" w:sz="6" w:space="0" w:color="auto"/>
              <w:right w:val="single" w:sz="6" w:space="0" w:color="auto"/>
            </w:tcBorders>
            <w:vAlign w:val="center"/>
          </w:tcPr>
          <w:p w14:paraId="7B429A03"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Desvío de frecuencia para paso a modo Frozen</w:t>
            </w:r>
          </w:p>
        </w:tc>
        <w:tc>
          <w:tcPr>
            <w:tcW w:w="1559" w:type="dxa"/>
            <w:tcBorders>
              <w:top w:val="single" w:sz="6" w:space="0" w:color="auto"/>
              <w:left w:val="single" w:sz="6" w:space="0" w:color="auto"/>
              <w:bottom w:val="single" w:sz="6" w:space="0" w:color="auto"/>
              <w:right w:val="nil"/>
            </w:tcBorders>
            <w:vAlign w:val="center"/>
          </w:tcPr>
          <w:p w14:paraId="451B643E"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 xml:space="preserve">200 </w:t>
            </w:r>
            <w:proofErr w:type="spellStart"/>
            <w:r w:rsidRPr="00F4787F">
              <w:rPr>
                <w:rFonts w:cs="Arial"/>
                <w:sz w:val="20"/>
              </w:rPr>
              <w:t>mHz</w:t>
            </w:r>
            <w:proofErr w:type="spellEnd"/>
          </w:p>
        </w:tc>
      </w:tr>
      <w:tr w:rsidR="00C03F14" w:rsidRPr="00F4787F" w14:paraId="6B1EFE1D"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543D8929"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MFT</w:t>
            </w:r>
          </w:p>
        </w:tc>
        <w:tc>
          <w:tcPr>
            <w:tcW w:w="6567" w:type="dxa"/>
            <w:tcBorders>
              <w:top w:val="single" w:sz="6" w:space="0" w:color="auto"/>
              <w:left w:val="single" w:sz="6" w:space="0" w:color="auto"/>
              <w:bottom w:val="single" w:sz="6" w:space="0" w:color="auto"/>
              <w:right w:val="single" w:sz="6" w:space="0" w:color="auto"/>
            </w:tcBorders>
            <w:vAlign w:val="center"/>
          </w:tcPr>
          <w:p w14:paraId="57C3D51E"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Segundos para paso a modo Frozen</w:t>
            </w:r>
          </w:p>
        </w:tc>
        <w:tc>
          <w:tcPr>
            <w:tcW w:w="1559" w:type="dxa"/>
            <w:tcBorders>
              <w:top w:val="single" w:sz="6" w:space="0" w:color="auto"/>
              <w:left w:val="single" w:sz="6" w:space="0" w:color="auto"/>
              <w:bottom w:val="single" w:sz="6" w:space="0" w:color="auto"/>
              <w:right w:val="nil"/>
            </w:tcBorders>
            <w:vAlign w:val="center"/>
          </w:tcPr>
          <w:p w14:paraId="0ED3B6F8"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60 segundos</w:t>
            </w:r>
          </w:p>
        </w:tc>
      </w:tr>
      <w:tr w:rsidR="00C03F14" w:rsidRPr="00F4787F" w14:paraId="58740971"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1F079D51"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UM</w:t>
            </w:r>
          </w:p>
        </w:tc>
        <w:tc>
          <w:tcPr>
            <w:tcW w:w="6567" w:type="dxa"/>
            <w:tcBorders>
              <w:top w:val="single" w:sz="6" w:space="0" w:color="auto"/>
              <w:left w:val="single" w:sz="6" w:space="0" w:color="auto"/>
              <w:bottom w:val="single" w:sz="6" w:space="0" w:color="auto"/>
              <w:right w:val="single" w:sz="6" w:space="0" w:color="auto"/>
            </w:tcBorders>
            <w:vAlign w:val="center"/>
          </w:tcPr>
          <w:p w14:paraId="022AECCB"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Umbral de desvío de frecuencia para paso a modo Frecuencia</w:t>
            </w:r>
          </w:p>
        </w:tc>
        <w:tc>
          <w:tcPr>
            <w:tcW w:w="1559" w:type="dxa"/>
            <w:tcBorders>
              <w:top w:val="single" w:sz="6" w:space="0" w:color="auto"/>
              <w:left w:val="single" w:sz="6" w:space="0" w:color="auto"/>
              <w:bottom w:val="single" w:sz="6" w:space="0" w:color="auto"/>
              <w:right w:val="nil"/>
            </w:tcBorders>
            <w:vAlign w:val="center"/>
          </w:tcPr>
          <w:p w14:paraId="43CADC59"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 xml:space="preserve">200 </w:t>
            </w:r>
            <w:proofErr w:type="spellStart"/>
            <w:r w:rsidRPr="00F4787F">
              <w:rPr>
                <w:rFonts w:cs="Arial"/>
                <w:sz w:val="20"/>
              </w:rPr>
              <w:t>mHz</w:t>
            </w:r>
            <w:proofErr w:type="spellEnd"/>
          </w:p>
        </w:tc>
      </w:tr>
      <w:tr w:rsidR="00C03F14" w:rsidRPr="00F4787F" w14:paraId="456C9E5D" w14:textId="77777777" w:rsidTr="00F4787F">
        <w:trPr>
          <w:cantSplit/>
        </w:trPr>
        <w:tc>
          <w:tcPr>
            <w:tcW w:w="1111" w:type="dxa"/>
            <w:tcBorders>
              <w:top w:val="single" w:sz="6" w:space="0" w:color="auto"/>
              <w:left w:val="nil"/>
              <w:bottom w:val="single" w:sz="12" w:space="0" w:color="4F81BD" w:themeColor="accent1"/>
              <w:right w:val="single" w:sz="6" w:space="0" w:color="auto"/>
            </w:tcBorders>
            <w:vAlign w:val="center"/>
          </w:tcPr>
          <w:p w14:paraId="769B0CFD"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BM</w:t>
            </w:r>
          </w:p>
        </w:tc>
        <w:tc>
          <w:tcPr>
            <w:tcW w:w="6567" w:type="dxa"/>
            <w:tcBorders>
              <w:top w:val="single" w:sz="6" w:space="0" w:color="auto"/>
              <w:left w:val="single" w:sz="6" w:space="0" w:color="auto"/>
              <w:bottom w:val="single" w:sz="12" w:space="0" w:color="4F81BD" w:themeColor="accent1"/>
              <w:right w:val="single" w:sz="6" w:space="0" w:color="auto"/>
            </w:tcBorders>
            <w:vAlign w:val="center"/>
          </w:tcPr>
          <w:p w14:paraId="354E370E"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Banda muerta del umbral de desvío de frecuencia para paso a modo Frecuencia</w:t>
            </w:r>
          </w:p>
        </w:tc>
        <w:tc>
          <w:tcPr>
            <w:tcW w:w="1559" w:type="dxa"/>
            <w:tcBorders>
              <w:top w:val="single" w:sz="6" w:space="0" w:color="auto"/>
              <w:left w:val="single" w:sz="6" w:space="0" w:color="auto"/>
              <w:bottom w:val="single" w:sz="12" w:space="0" w:color="4F81BD" w:themeColor="accent1"/>
              <w:right w:val="nil"/>
            </w:tcBorders>
            <w:vAlign w:val="center"/>
          </w:tcPr>
          <w:p w14:paraId="14A2D25B"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 xml:space="preserve">50 </w:t>
            </w:r>
            <w:proofErr w:type="spellStart"/>
            <w:r w:rsidRPr="00F4787F">
              <w:rPr>
                <w:rFonts w:cs="Arial"/>
                <w:sz w:val="20"/>
              </w:rPr>
              <w:t>mHz</w:t>
            </w:r>
            <w:proofErr w:type="spellEnd"/>
          </w:p>
        </w:tc>
      </w:tr>
      <w:tr w:rsidR="00C03F14" w:rsidRPr="00F4787F" w14:paraId="7FE0BE9C" w14:textId="77777777" w:rsidTr="00F4787F">
        <w:trPr>
          <w:cantSplit/>
        </w:trPr>
        <w:tc>
          <w:tcPr>
            <w:tcW w:w="9237" w:type="dxa"/>
            <w:gridSpan w:val="3"/>
            <w:tcBorders>
              <w:top w:val="single" w:sz="12" w:space="0" w:color="4F81BD" w:themeColor="accent1"/>
              <w:left w:val="nil"/>
              <w:bottom w:val="single" w:sz="6" w:space="0" w:color="auto"/>
              <w:right w:val="nil"/>
            </w:tcBorders>
            <w:shd w:val="clear" w:color="auto" w:fill="D9D9D9" w:themeFill="background1" w:themeFillShade="D9"/>
            <w:vAlign w:val="center"/>
          </w:tcPr>
          <w:p w14:paraId="73041D30" w14:textId="77777777" w:rsidR="00C03F14" w:rsidRPr="00F4787F" w:rsidRDefault="00C03F14" w:rsidP="00EA7295">
            <w:pPr>
              <w:tabs>
                <w:tab w:val="left" w:pos="1985"/>
                <w:tab w:val="left" w:pos="2977"/>
                <w:tab w:val="left" w:pos="4536"/>
                <w:tab w:val="left" w:pos="4962"/>
                <w:tab w:val="left" w:pos="5529"/>
              </w:tabs>
              <w:ind w:right="43"/>
              <w:jc w:val="left"/>
              <w:rPr>
                <w:rFonts w:cs="Arial"/>
                <w:b/>
                <w:sz w:val="20"/>
              </w:rPr>
            </w:pPr>
            <w:r w:rsidRPr="00F4787F">
              <w:rPr>
                <w:rFonts w:cs="Arial"/>
                <w:b/>
                <w:sz w:val="20"/>
              </w:rPr>
              <w:t>Requerimiento total de la regulación peninsular</w:t>
            </w:r>
          </w:p>
        </w:tc>
      </w:tr>
      <w:tr w:rsidR="00C03F14" w:rsidRPr="00F4787F" w14:paraId="45FA8AFB"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6BFD5065"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highlight w:val="yellow"/>
              </w:rPr>
            </w:pPr>
            <w:r w:rsidRPr="00F4787F">
              <w:rPr>
                <w:rFonts w:cs="Arial"/>
                <w:sz w:val="20"/>
              </w:rPr>
              <w:t>DBPRR</w:t>
            </w:r>
          </w:p>
        </w:tc>
        <w:tc>
          <w:tcPr>
            <w:tcW w:w="6567" w:type="dxa"/>
            <w:tcBorders>
              <w:top w:val="single" w:sz="6" w:space="0" w:color="auto"/>
              <w:left w:val="single" w:sz="6" w:space="0" w:color="auto"/>
              <w:bottom w:val="single" w:sz="6" w:space="0" w:color="auto"/>
              <w:right w:val="single" w:sz="6" w:space="0" w:color="auto"/>
            </w:tcBorders>
            <w:vAlign w:val="center"/>
          </w:tcPr>
          <w:p w14:paraId="700217EB"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Banda muerta del umbral para el cálculo del PRR</w:t>
            </w:r>
          </w:p>
        </w:tc>
        <w:tc>
          <w:tcPr>
            <w:tcW w:w="1559" w:type="dxa"/>
            <w:tcBorders>
              <w:top w:val="single" w:sz="6" w:space="0" w:color="auto"/>
              <w:left w:val="single" w:sz="6" w:space="0" w:color="auto"/>
              <w:bottom w:val="single" w:sz="6" w:space="0" w:color="auto"/>
              <w:right w:val="nil"/>
            </w:tcBorders>
            <w:vAlign w:val="center"/>
          </w:tcPr>
          <w:p w14:paraId="1B5C7B80"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0 MW</w:t>
            </w:r>
          </w:p>
        </w:tc>
      </w:tr>
      <w:tr w:rsidR="00C03F14" w:rsidRPr="00F4787F" w14:paraId="0C35F349"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37B2A2D7" w14:textId="3F8CEFF2"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Cte_UMP \h  \* MERGEFORMAT </w:instrText>
            </w:r>
            <w:r w:rsidRPr="001C604A">
              <w:rPr>
                <w:rFonts w:cs="Arial"/>
                <w:sz w:val="20"/>
              </w:rPr>
            </w:r>
            <w:r w:rsidRPr="001C604A">
              <w:rPr>
                <w:rFonts w:cs="Arial"/>
                <w:sz w:val="20"/>
              </w:rPr>
              <w:fldChar w:fldCharType="separate"/>
            </w:r>
            <w:r w:rsidR="005101B8" w:rsidRPr="007A2E96">
              <w:rPr>
                <w:rFonts w:cs="Arial"/>
                <w:sz w:val="20"/>
              </w:rPr>
              <w:t>UMACE</w:t>
            </w:r>
            <w:r w:rsidRPr="001C604A">
              <w:rPr>
                <w:rFonts w:cs="Arial"/>
                <w:sz w:val="20"/>
              </w:rPr>
              <w:fldChar w:fldCharType="end"/>
            </w:r>
          </w:p>
        </w:tc>
        <w:tc>
          <w:tcPr>
            <w:tcW w:w="6567" w:type="dxa"/>
            <w:tcBorders>
              <w:top w:val="single" w:sz="6" w:space="0" w:color="auto"/>
              <w:left w:val="single" w:sz="6" w:space="0" w:color="auto"/>
              <w:bottom w:val="single" w:sz="6" w:space="0" w:color="auto"/>
              <w:right w:val="single" w:sz="6" w:space="0" w:color="auto"/>
            </w:tcBorders>
            <w:vAlign w:val="center"/>
          </w:tcPr>
          <w:p w14:paraId="5B1DDBE9"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Umbral del error de área para modo permisivo</w:t>
            </w:r>
          </w:p>
        </w:tc>
        <w:tc>
          <w:tcPr>
            <w:tcW w:w="1559" w:type="dxa"/>
            <w:tcBorders>
              <w:top w:val="single" w:sz="6" w:space="0" w:color="auto"/>
              <w:left w:val="single" w:sz="6" w:space="0" w:color="auto"/>
              <w:bottom w:val="single" w:sz="6" w:space="0" w:color="auto"/>
              <w:right w:val="nil"/>
            </w:tcBorders>
            <w:vAlign w:val="center"/>
          </w:tcPr>
          <w:p w14:paraId="238A5044"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100 MW</w:t>
            </w:r>
          </w:p>
        </w:tc>
      </w:tr>
      <w:tr w:rsidR="00C03F14" w:rsidRPr="00F4787F" w14:paraId="6AD511D3" w14:textId="77777777" w:rsidTr="00F4787F">
        <w:trPr>
          <w:cantSplit/>
        </w:trPr>
        <w:tc>
          <w:tcPr>
            <w:tcW w:w="1111" w:type="dxa"/>
            <w:tcBorders>
              <w:top w:val="single" w:sz="6" w:space="0" w:color="auto"/>
              <w:left w:val="nil"/>
              <w:bottom w:val="single" w:sz="12" w:space="0" w:color="4F81BD" w:themeColor="accent1"/>
              <w:right w:val="single" w:sz="6" w:space="0" w:color="auto"/>
            </w:tcBorders>
            <w:vAlign w:val="center"/>
          </w:tcPr>
          <w:p w14:paraId="0CC2DBF0" w14:textId="1CDDDC13"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Cte_UMPDB \h  \* MERGEFORMAT </w:instrText>
            </w:r>
            <w:r w:rsidRPr="001C604A">
              <w:rPr>
                <w:rFonts w:cs="Arial"/>
                <w:sz w:val="20"/>
              </w:rPr>
            </w:r>
            <w:r w:rsidRPr="001C604A">
              <w:rPr>
                <w:rFonts w:cs="Arial"/>
                <w:sz w:val="20"/>
              </w:rPr>
              <w:fldChar w:fldCharType="separate"/>
            </w:r>
            <w:r w:rsidR="005101B8" w:rsidRPr="007A2E96">
              <w:rPr>
                <w:rFonts w:cs="Arial"/>
                <w:sz w:val="20"/>
              </w:rPr>
              <w:t>DBACE</w:t>
            </w:r>
            <w:r w:rsidRPr="001C604A">
              <w:rPr>
                <w:rFonts w:cs="Arial"/>
                <w:sz w:val="20"/>
              </w:rPr>
              <w:fldChar w:fldCharType="end"/>
            </w:r>
          </w:p>
        </w:tc>
        <w:tc>
          <w:tcPr>
            <w:tcW w:w="6567" w:type="dxa"/>
            <w:tcBorders>
              <w:top w:val="single" w:sz="6" w:space="0" w:color="auto"/>
              <w:left w:val="single" w:sz="6" w:space="0" w:color="auto"/>
              <w:bottom w:val="single" w:sz="12" w:space="0" w:color="4F81BD" w:themeColor="accent1"/>
              <w:right w:val="single" w:sz="6" w:space="0" w:color="auto"/>
            </w:tcBorders>
            <w:vAlign w:val="center"/>
          </w:tcPr>
          <w:p w14:paraId="2A7C444E"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Banda muerta del umbral del error de área para modo permisivo</w:t>
            </w:r>
          </w:p>
        </w:tc>
        <w:tc>
          <w:tcPr>
            <w:tcW w:w="1559" w:type="dxa"/>
            <w:tcBorders>
              <w:top w:val="single" w:sz="6" w:space="0" w:color="auto"/>
              <w:left w:val="single" w:sz="6" w:space="0" w:color="auto"/>
              <w:bottom w:val="single" w:sz="12" w:space="0" w:color="4F81BD" w:themeColor="accent1"/>
              <w:right w:val="nil"/>
            </w:tcBorders>
            <w:vAlign w:val="center"/>
          </w:tcPr>
          <w:p w14:paraId="7C552E10"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lang w:val="en-US"/>
              </w:rPr>
              <w:t>25 MW</w:t>
            </w:r>
          </w:p>
        </w:tc>
      </w:tr>
      <w:tr w:rsidR="00C03F14" w:rsidRPr="00F4787F" w14:paraId="726D1ED4"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9237" w:type="dxa"/>
            <w:gridSpan w:val="3"/>
            <w:tcBorders>
              <w:top w:val="single" w:sz="12" w:space="0" w:color="4F81BD" w:themeColor="accent1"/>
              <w:bottom w:val="single" w:sz="6" w:space="0" w:color="auto"/>
            </w:tcBorders>
            <w:shd w:val="clear" w:color="auto" w:fill="D9D9D9" w:themeFill="background1" w:themeFillShade="D9"/>
            <w:vAlign w:val="center"/>
          </w:tcPr>
          <w:p w14:paraId="0B19A8CB" w14:textId="77777777" w:rsidR="00C03F14" w:rsidRPr="00F4787F" w:rsidRDefault="00C03F14" w:rsidP="00EA7295">
            <w:pPr>
              <w:tabs>
                <w:tab w:val="left" w:pos="1985"/>
                <w:tab w:val="left" w:pos="2977"/>
                <w:tab w:val="left" w:pos="4536"/>
                <w:tab w:val="left" w:pos="4962"/>
                <w:tab w:val="left" w:pos="5529"/>
              </w:tabs>
              <w:ind w:right="43"/>
              <w:jc w:val="left"/>
              <w:rPr>
                <w:rFonts w:cs="Arial"/>
                <w:b/>
                <w:sz w:val="20"/>
              </w:rPr>
            </w:pPr>
            <w:r w:rsidRPr="00F4787F">
              <w:rPr>
                <w:rFonts w:cs="Arial"/>
                <w:b/>
                <w:sz w:val="20"/>
              </w:rPr>
              <w:t>Filtrado del desvío de intercambio neto de regulación NIDR</w:t>
            </w:r>
          </w:p>
        </w:tc>
      </w:tr>
      <w:tr w:rsidR="00C03F14" w:rsidRPr="00F4787F" w14:paraId="4807DDB0"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tcBorders>
              <w:top w:val="single" w:sz="6" w:space="0" w:color="auto"/>
            </w:tcBorders>
            <w:vAlign w:val="center"/>
          </w:tcPr>
          <w:p w14:paraId="5F4495DD"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vertAlign w:val="subscript"/>
              </w:rPr>
            </w:pPr>
            <w:r w:rsidRPr="00F4787F">
              <w:rPr>
                <w:rFonts w:cs="Arial"/>
                <w:sz w:val="20"/>
              </w:rPr>
              <w:t>NFK</w:t>
            </w:r>
            <w:r w:rsidRPr="00F4787F">
              <w:rPr>
                <w:rFonts w:cs="Arial"/>
                <w:sz w:val="20"/>
                <w:vertAlign w:val="subscript"/>
              </w:rPr>
              <w:t>1</w:t>
            </w:r>
          </w:p>
        </w:tc>
        <w:tc>
          <w:tcPr>
            <w:tcW w:w="6567" w:type="dxa"/>
            <w:tcBorders>
              <w:top w:val="single" w:sz="6" w:space="0" w:color="auto"/>
            </w:tcBorders>
            <w:vAlign w:val="center"/>
          </w:tcPr>
          <w:p w14:paraId="65361A05"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Filtro no lineal del NID</w:t>
            </w:r>
            <w:r w:rsidRPr="00F4787F">
              <w:rPr>
                <w:rFonts w:cs="Arial"/>
                <w:sz w:val="20"/>
                <w:vertAlign w:val="subscript"/>
              </w:rPr>
              <w:t>R</w:t>
            </w:r>
            <w:r w:rsidRPr="00F4787F">
              <w:rPr>
                <w:rFonts w:cs="Arial"/>
                <w:sz w:val="20"/>
              </w:rPr>
              <w:t>: umbral del acumulador</w:t>
            </w:r>
          </w:p>
        </w:tc>
        <w:tc>
          <w:tcPr>
            <w:tcW w:w="1559" w:type="dxa"/>
            <w:tcBorders>
              <w:top w:val="single" w:sz="6" w:space="0" w:color="auto"/>
            </w:tcBorders>
            <w:vAlign w:val="center"/>
          </w:tcPr>
          <w:p w14:paraId="679130BE"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5</w:t>
            </w:r>
          </w:p>
        </w:tc>
      </w:tr>
      <w:tr w:rsidR="00C03F14" w:rsidRPr="00F4787F" w14:paraId="55215E18"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70D07BA8"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vertAlign w:val="subscript"/>
              </w:rPr>
            </w:pPr>
            <w:r w:rsidRPr="00F4787F">
              <w:rPr>
                <w:rFonts w:cs="Arial"/>
                <w:sz w:val="20"/>
              </w:rPr>
              <w:t>NFK</w:t>
            </w:r>
            <w:r w:rsidRPr="00F4787F">
              <w:rPr>
                <w:rFonts w:cs="Arial"/>
                <w:sz w:val="20"/>
                <w:vertAlign w:val="subscript"/>
              </w:rPr>
              <w:t>2</w:t>
            </w:r>
          </w:p>
        </w:tc>
        <w:tc>
          <w:tcPr>
            <w:tcW w:w="6567" w:type="dxa"/>
            <w:vAlign w:val="center"/>
          </w:tcPr>
          <w:p w14:paraId="0924CA41"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Filtro no lineal del NID</w:t>
            </w:r>
            <w:r w:rsidRPr="00F4787F">
              <w:rPr>
                <w:rFonts w:cs="Arial"/>
                <w:sz w:val="20"/>
                <w:vertAlign w:val="subscript"/>
              </w:rPr>
              <w:t>R</w:t>
            </w:r>
            <w:r w:rsidRPr="00F4787F">
              <w:rPr>
                <w:rFonts w:cs="Arial"/>
                <w:sz w:val="20"/>
              </w:rPr>
              <w:t>: umbral del NID</w:t>
            </w:r>
            <w:r w:rsidRPr="00F4787F">
              <w:rPr>
                <w:rFonts w:cs="Arial"/>
                <w:sz w:val="20"/>
                <w:vertAlign w:val="subscript"/>
              </w:rPr>
              <w:t>R</w:t>
            </w:r>
          </w:p>
        </w:tc>
        <w:tc>
          <w:tcPr>
            <w:tcW w:w="1559" w:type="dxa"/>
            <w:vAlign w:val="center"/>
          </w:tcPr>
          <w:p w14:paraId="636FDA94"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60</w:t>
            </w:r>
          </w:p>
        </w:tc>
      </w:tr>
      <w:tr w:rsidR="00C03F14" w:rsidRPr="00F4787F" w14:paraId="237B6805"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7C23A1FF"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vertAlign w:val="subscript"/>
              </w:rPr>
            </w:pPr>
            <w:r w:rsidRPr="00F4787F">
              <w:rPr>
                <w:rFonts w:cs="Arial"/>
                <w:sz w:val="20"/>
              </w:rPr>
              <w:t>NFK</w:t>
            </w:r>
            <w:r w:rsidRPr="00F4787F">
              <w:rPr>
                <w:rFonts w:cs="Arial"/>
                <w:sz w:val="20"/>
                <w:vertAlign w:val="subscript"/>
              </w:rPr>
              <w:t>3</w:t>
            </w:r>
          </w:p>
        </w:tc>
        <w:tc>
          <w:tcPr>
            <w:tcW w:w="6567" w:type="dxa"/>
            <w:vAlign w:val="center"/>
          </w:tcPr>
          <w:p w14:paraId="7E0AA753" w14:textId="77777777" w:rsidR="00C03F14" w:rsidRPr="00F4787F" w:rsidRDefault="00C03F14" w:rsidP="00EA7295">
            <w:pPr>
              <w:tabs>
                <w:tab w:val="left" w:pos="1985"/>
                <w:tab w:val="left" w:pos="2977"/>
                <w:tab w:val="left" w:pos="4536"/>
                <w:tab w:val="left" w:pos="4962"/>
                <w:tab w:val="left" w:pos="5529"/>
              </w:tabs>
              <w:ind w:right="43"/>
              <w:rPr>
                <w:rFonts w:cs="Arial"/>
                <w:sz w:val="20"/>
                <w:vertAlign w:val="subscript"/>
              </w:rPr>
            </w:pPr>
            <w:r w:rsidRPr="00F4787F">
              <w:rPr>
                <w:rFonts w:cs="Arial"/>
                <w:sz w:val="20"/>
              </w:rPr>
              <w:t>Filtro no lineal del NID</w:t>
            </w:r>
            <w:r w:rsidRPr="00F4787F">
              <w:rPr>
                <w:rFonts w:cs="Arial"/>
                <w:sz w:val="20"/>
                <w:vertAlign w:val="subscript"/>
              </w:rPr>
              <w:t>R</w:t>
            </w:r>
            <w:r w:rsidRPr="00F4787F">
              <w:rPr>
                <w:rFonts w:cs="Arial"/>
                <w:sz w:val="20"/>
              </w:rPr>
              <w:t>: ganancia de la integral de NID</w:t>
            </w:r>
            <w:r w:rsidRPr="00F4787F">
              <w:rPr>
                <w:rFonts w:cs="Arial"/>
                <w:sz w:val="20"/>
                <w:vertAlign w:val="subscript"/>
              </w:rPr>
              <w:t>R</w:t>
            </w:r>
          </w:p>
        </w:tc>
        <w:tc>
          <w:tcPr>
            <w:tcW w:w="1559" w:type="dxa"/>
            <w:vAlign w:val="center"/>
          </w:tcPr>
          <w:p w14:paraId="79C2065F"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0,05</w:t>
            </w:r>
          </w:p>
        </w:tc>
      </w:tr>
      <w:tr w:rsidR="00C03F14" w:rsidRPr="00F4787F" w14:paraId="2F141618"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tcBorders>
              <w:bottom w:val="single" w:sz="12" w:space="0" w:color="4F81BD" w:themeColor="accent1"/>
            </w:tcBorders>
            <w:vAlign w:val="center"/>
          </w:tcPr>
          <w:p w14:paraId="505244E2"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vertAlign w:val="subscript"/>
              </w:rPr>
            </w:pPr>
            <w:r w:rsidRPr="00F4787F">
              <w:rPr>
                <w:rFonts w:cs="Arial"/>
                <w:sz w:val="20"/>
              </w:rPr>
              <w:t>NFK</w:t>
            </w:r>
            <w:r w:rsidRPr="00F4787F">
              <w:rPr>
                <w:rFonts w:cs="Arial"/>
                <w:sz w:val="20"/>
                <w:vertAlign w:val="subscript"/>
              </w:rPr>
              <w:t>4</w:t>
            </w:r>
          </w:p>
        </w:tc>
        <w:tc>
          <w:tcPr>
            <w:tcW w:w="6567" w:type="dxa"/>
            <w:tcBorders>
              <w:bottom w:val="single" w:sz="12" w:space="0" w:color="4F81BD" w:themeColor="accent1"/>
            </w:tcBorders>
            <w:vAlign w:val="center"/>
          </w:tcPr>
          <w:p w14:paraId="7F296D5C" w14:textId="77777777" w:rsidR="00C03F14" w:rsidRPr="00F4787F" w:rsidRDefault="00C03F14" w:rsidP="00EA7295">
            <w:pPr>
              <w:tabs>
                <w:tab w:val="left" w:pos="1985"/>
                <w:tab w:val="left" w:pos="2977"/>
                <w:tab w:val="left" w:pos="4536"/>
                <w:tab w:val="left" w:pos="4962"/>
                <w:tab w:val="left" w:pos="5529"/>
              </w:tabs>
              <w:ind w:right="43"/>
              <w:rPr>
                <w:rFonts w:cs="Arial"/>
                <w:sz w:val="20"/>
                <w:vertAlign w:val="subscript"/>
              </w:rPr>
            </w:pPr>
            <w:r w:rsidRPr="00F4787F">
              <w:rPr>
                <w:rFonts w:cs="Arial"/>
                <w:sz w:val="20"/>
              </w:rPr>
              <w:t>Filtro no lineal del NID</w:t>
            </w:r>
            <w:r w:rsidRPr="00F4787F">
              <w:rPr>
                <w:rFonts w:cs="Arial"/>
                <w:sz w:val="20"/>
                <w:vertAlign w:val="subscript"/>
              </w:rPr>
              <w:t>R</w:t>
            </w:r>
            <w:r w:rsidRPr="00F4787F">
              <w:rPr>
                <w:rFonts w:cs="Arial"/>
                <w:sz w:val="20"/>
              </w:rPr>
              <w:t>: ganancia del NID</w:t>
            </w:r>
            <w:r w:rsidRPr="00F4787F">
              <w:rPr>
                <w:rFonts w:cs="Arial"/>
                <w:sz w:val="20"/>
                <w:vertAlign w:val="subscript"/>
              </w:rPr>
              <w:t>R</w:t>
            </w:r>
          </w:p>
        </w:tc>
        <w:tc>
          <w:tcPr>
            <w:tcW w:w="1559" w:type="dxa"/>
            <w:tcBorders>
              <w:bottom w:val="single" w:sz="12" w:space="0" w:color="4F81BD" w:themeColor="accent1"/>
            </w:tcBorders>
            <w:vAlign w:val="center"/>
          </w:tcPr>
          <w:p w14:paraId="73556BC3"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1</w:t>
            </w:r>
          </w:p>
        </w:tc>
      </w:tr>
      <w:tr w:rsidR="00C03F14" w:rsidRPr="00F4787F" w14:paraId="166CAB3A"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9237" w:type="dxa"/>
            <w:gridSpan w:val="3"/>
            <w:tcBorders>
              <w:top w:val="single" w:sz="12" w:space="0" w:color="4F81BD" w:themeColor="accent1"/>
              <w:bottom w:val="single" w:sz="6" w:space="0" w:color="auto"/>
            </w:tcBorders>
            <w:shd w:val="clear" w:color="auto" w:fill="D9D9D9" w:themeFill="background1" w:themeFillShade="D9"/>
            <w:vAlign w:val="center"/>
          </w:tcPr>
          <w:p w14:paraId="30A0731B" w14:textId="77777777" w:rsidR="00C03F14" w:rsidRPr="00F4787F" w:rsidRDefault="00C03F14" w:rsidP="00EA7295">
            <w:pPr>
              <w:tabs>
                <w:tab w:val="left" w:pos="1985"/>
                <w:tab w:val="left" w:pos="2977"/>
                <w:tab w:val="left" w:pos="4536"/>
                <w:tab w:val="left" w:pos="4962"/>
                <w:tab w:val="left" w:pos="5529"/>
              </w:tabs>
              <w:ind w:right="43"/>
              <w:jc w:val="left"/>
              <w:rPr>
                <w:rFonts w:cs="Arial"/>
                <w:b/>
                <w:sz w:val="20"/>
              </w:rPr>
            </w:pPr>
            <w:r w:rsidRPr="00F4787F">
              <w:rPr>
                <w:rFonts w:cs="Arial"/>
                <w:b/>
                <w:sz w:val="20"/>
              </w:rPr>
              <w:t>Supervisión de respuesta de las zonas de regulación</w:t>
            </w:r>
          </w:p>
        </w:tc>
      </w:tr>
      <w:tr w:rsidR="00C03F14" w:rsidRPr="00F4787F" w14:paraId="22541036"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tcBorders>
              <w:top w:val="single" w:sz="6" w:space="0" w:color="auto"/>
            </w:tcBorders>
            <w:vAlign w:val="center"/>
          </w:tcPr>
          <w:p w14:paraId="61F1906F" w14:textId="0650917C" w:rsidR="00C03F14" w:rsidRPr="001C604A" w:rsidRDefault="00C03F14" w:rsidP="00EA7295">
            <w:pPr>
              <w:tabs>
                <w:tab w:val="left" w:pos="1985"/>
                <w:tab w:val="left" w:pos="2977"/>
                <w:tab w:val="left" w:pos="4536"/>
                <w:tab w:val="left" w:pos="4962"/>
                <w:tab w:val="left" w:pos="5529"/>
              </w:tabs>
              <w:ind w:right="43"/>
              <w:jc w:val="center"/>
              <w:rPr>
                <w:rFonts w:cs="Arial"/>
                <w:sz w:val="20"/>
                <w:vertAlign w:val="subscript"/>
              </w:rPr>
            </w:pPr>
            <w:r w:rsidRPr="001C604A">
              <w:rPr>
                <w:rFonts w:cs="Arial"/>
                <w:sz w:val="20"/>
              </w:rPr>
              <w:fldChar w:fldCharType="begin"/>
            </w:r>
            <w:r w:rsidRPr="001C604A">
              <w:rPr>
                <w:rFonts w:cs="Arial"/>
                <w:sz w:val="20"/>
              </w:rPr>
              <w:instrText xml:space="preserve"> REF Cte_T1i \h  \* MERGEFORMAT </w:instrText>
            </w:r>
            <w:r w:rsidRPr="001C604A">
              <w:rPr>
                <w:rFonts w:cs="Arial"/>
                <w:sz w:val="20"/>
              </w:rPr>
            </w:r>
            <w:r w:rsidRPr="001C604A">
              <w:rPr>
                <w:rFonts w:cs="Arial"/>
                <w:sz w:val="20"/>
              </w:rPr>
              <w:fldChar w:fldCharType="separate"/>
            </w:r>
            <w:r w:rsidR="005101B8" w:rsidRPr="007A2E96">
              <w:rPr>
                <w:rFonts w:cs="Arial"/>
                <w:sz w:val="20"/>
              </w:rPr>
              <w:t>T1i</w:t>
            </w:r>
            <w:r w:rsidRPr="001C604A">
              <w:rPr>
                <w:rFonts w:cs="Arial"/>
                <w:sz w:val="20"/>
              </w:rPr>
              <w:fldChar w:fldCharType="end"/>
            </w:r>
          </w:p>
        </w:tc>
        <w:tc>
          <w:tcPr>
            <w:tcW w:w="6567" w:type="dxa"/>
            <w:tcBorders>
              <w:top w:val="single" w:sz="6" w:space="0" w:color="auto"/>
            </w:tcBorders>
            <w:vAlign w:val="center"/>
          </w:tcPr>
          <w:p w14:paraId="0B3ECD4A"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Constante de filtrado de respuesta de zona</w:t>
            </w:r>
          </w:p>
        </w:tc>
        <w:tc>
          <w:tcPr>
            <w:tcW w:w="1559" w:type="dxa"/>
            <w:tcBorders>
              <w:top w:val="single" w:sz="6" w:space="0" w:color="auto"/>
            </w:tcBorders>
            <w:vAlign w:val="center"/>
          </w:tcPr>
          <w:p w14:paraId="035656FE"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100</w:t>
            </w:r>
          </w:p>
        </w:tc>
      </w:tr>
      <w:tr w:rsidR="00C03F14" w:rsidRPr="00F4787F" w14:paraId="0AE05AAB"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0DFEBB77" w14:textId="5BE9E796" w:rsidR="00C03F14" w:rsidRPr="001C604A" w:rsidRDefault="00C03F14" w:rsidP="00EA7295">
            <w:pPr>
              <w:tabs>
                <w:tab w:val="left" w:pos="1985"/>
                <w:tab w:val="left" w:pos="2977"/>
                <w:tab w:val="left" w:pos="4536"/>
                <w:tab w:val="left" w:pos="4962"/>
                <w:tab w:val="left" w:pos="5529"/>
              </w:tabs>
              <w:ind w:right="43"/>
              <w:jc w:val="center"/>
              <w:rPr>
                <w:rFonts w:cs="Arial"/>
                <w:sz w:val="20"/>
                <w:vertAlign w:val="subscript"/>
              </w:rPr>
            </w:pPr>
            <w:r w:rsidRPr="001C604A">
              <w:rPr>
                <w:rFonts w:cs="Arial"/>
                <w:sz w:val="20"/>
              </w:rPr>
              <w:fldChar w:fldCharType="begin"/>
            </w:r>
            <w:r w:rsidRPr="001C604A">
              <w:rPr>
                <w:rFonts w:cs="Arial"/>
                <w:sz w:val="20"/>
              </w:rPr>
              <w:instrText xml:space="preserve"> REF Cte_T2i \h  \* MERGEFORMAT </w:instrText>
            </w:r>
            <w:r w:rsidRPr="001C604A">
              <w:rPr>
                <w:rFonts w:cs="Arial"/>
                <w:sz w:val="20"/>
              </w:rPr>
            </w:r>
            <w:r w:rsidRPr="001C604A">
              <w:rPr>
                <w:rFonts w:cs="Arial"/>
                <w:sz w:val="20"/>
              </w:rPr>
              <w:fldChar w:fldCharType="separate"/>
            </w:r>
            <w:r w:rsidR="005101B8" w:rsidRPr="007A2E96">
              <w:rPr>
                <w:rFonts w:cs="Arial"/>
                <w:sz w:val="20"/>
              </w:rPr>
              <w:t>T2i</w:t>
            </w:r>
            <w:r w:rsidRPr="001C604A">
              <w:rPr>
                <w:rFonts w:cs="Arial"/>
                <w:sz w:val="20"/>
              </w:rPr>
              <w:fldChar w:fldCharType="end"/>
            </w:r>
          </w:p>
        </w:tc>
        <w:tc>
          <w:tcPr>
            <w:tcW w:w="6567" w:type="dxa"/>
            <w:vAlign w:val="center"/>
          </w:tcPr>
          <w:p w14:paraId="006A8187"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Constante de filtrado de error de seguimiento</w:t>
            </w:r>
          </w:p>
        </w:tc>
        <w:tc>
          <w:tcPr>
            <w:tcW w:w="1559" w:type="dxa"/>
            <w:vAlign w:val="center"/>
          </w:tcPr>
          <w:p w14:paraId="10F7BB7D"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13,3</w:t>
            </w:r>
          </w:p>
        </w:tc>
      </w:tr>
      <w:tr w:rsidR="00C03F14" w:rsidRPr="00F4787F" w14:paraId="5A63C47E"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5C031033"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lang w:val="en-US"/>
              </w:rPr>
            </w:pPr>
            <w:r w:rsidRPr="001C604A">
              <w:rPr>
                <w:rFonts w:cs="Arial"/>
                <w:sz w:val="20"/>
                <w:lang w:val="en-US"/>
              </w:rPr>
              <w:t xml:space="preserve">K2 </w:t>
            </w:r>
          </w:p>
        </w:tc>
        <w:tc>
          <w:tcPr>
            <w:tcW w:w="6567" w:type="dxa"/>
            <w:vAlign w:val="center"/>
          </w:tcPr>
          <w:p w14:paraId="7C914DF3"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Constante para el cálculo del umbral de mala respuesta</w:t>
            </w:r>
          </w:p>
        </w:tc>
        <w:tc>
          <w:tcPr>
            <w:tcW w:w="1559" w:type="dxa"/>
            <w:vAlign w:val="center"/>
          </w:tcPr>
          <w:p w14:paraId="6D686E7E"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7 %</w:t>
            </w:r>
          </w:p>
        </w:tc>
      </w:tr>
      <w:tr w:rsidR="00C03F14" w:rsidRPr="00F4787F" w14:paraId="4BEECC10"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40760531" w14:textId="37663F68"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Cte_K3_ATLIM \h  \* MERGEFORMAT </w:instrText>
            </w:r>
            <w:r w:rsidRPr="001C604A">
              <w:rPr>
                <w:rFonts w:cs="Arial"/>
                <w:sz w:val="20"/>
              </w:rPr>
            </w:r>
            <w:r w:rsidRPr="001C604A">
              <w:rPr>
                <w:rFonts w:cs="Arial"/>
                <w:sz w:val="20"/>
              </w:rPr>
              <w:fldChar w:fldCharType="separate"/>
            </w:r>
            <w:r w:rsidR="005101B8" w:rsidRPr="007A2E96">
              <w:rPr>
                <w:rFonts w:cs="Arial"/>
                <w:sz w:val="20"/>
              </w:rPr>
              <w:t>K3</w:t>
            </w:r>
            <w:r w:rsidRPr="001C604A">
              <w:rPr>
                <w:rFonts w:cs="Arial"/>
                <w:sz w:val="20"/>
              </w:rPr>
              <w:fldChar w:fldCharType="end"/>
            </w:r>
          </w:p>
        </w:tc>
        <w:tc>
          <w:tcPr>
            <w:tcW w:w="6567" w:type="dxa"/>
            <w:vAlign w:val="center"/>
          </w:tcPr>
          <w:p w14:paraId="0AB20677"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 xml:space="preserve">Constante para limitar el valor del error retardado de zona </w:t>
            </w:r>
          </w:p>
        </w:tc>
        <w:tc>
          <w:tcPr>
            <w:tcW w:w="1559" w:type="dxa"/>
            <w:vAlign w:val="center"/>
          </w:tcPr>
          <w:p w14:paraId="6AAEB8A7"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2</w:t>
            </w:r>
          </w:p>
        </w:tc>
      </w:tr>
      <w:tr w:rsidR="00C03F14" w:rsidRPr="00F4787F" w14:paraId="6DB0D223"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23176325" w14:textId="689B516B"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Cte_K4_ATLIM \h  \* MERGEFORMAT </w:instrText>
            </w:r>
            <w:r w:rsidRPr="001C604A">
              <w:rPr>
                <w:rFonts w:cs="Arial"/>
                <w:sz w:val="20"/>
              </w:rPr>
            </w:r>
            <w:r w:rsidRPr="001C604A">
              <w:rPr>
                <w:rFonts w:cs="Arial"/>
                <w:sz w:val="20"/>
              </w:rPr>
              <w:fldChar w:fldCharType="separate"/>
            </w:r>
            <w:r w:rsidR="005101B8" w:rsidRPr="007A2E96">
              <w:rPr>
                <w:rFonts w:cs="Arial"/>
                <w:sz w:val="20"/>
              </w:rPr>
              <w:t>K4</w:t>
            </w:r>
            <w:r w:rsidRPr="001C604A">
              <w:rPr>
                <w:rFonts w:cs="Arial"/>
                <w:sz w:val="20"/>
              </w:rPr>
              <w:fldChar w:fldCharType="end"/>
            </w:r>
          </w:p>
        </w:tc>
        <w:tc>
          <w:tcPr>
            <w:tcW w:w="6567" w:type="dxa"/>
            <w:vAlign w:val="center"/>
          </w:tcPr>
          <w:p w14:paraId="53435A68"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Valor mínimo del umbral de mala respuesta</w:t>
            </w:r>
          </w:p>
        </w:tc>
        <w:tc>
          <w:tcPr>
            <w:tcW w:w="1559" w:type="dxa"/>
            <w:vAlign w:val="center"/>
          </w:tcPr>
          <w:p w14:paraId="59F02B0F"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1</w:t>
            </w:r>
          </w:p>
        </w:tc>
      </w:tr>
      <w:tr w:rsidR="00C03F14" w:rsidRPr="00F4787F" w14:paraId="43093175"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337A73F0" w14:textId="298F7181"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Cte_ATDB \h  \* MERGEFORMAT </w:instrText>
            </w:r>
            <w:r w:rsidRPr="001C604A">
              <w:rPr>
                <w:rFonts w:cs="Arial"/>
                <w:sz w:val="20"/>
              </w:rPr>
            </w:r>
            <w:r w:rsidRPr="001C604A">
              <w:rPr>
                <w:rFonts w:cs="Arial"/>
                <w:sz w:val="20"/>
              </w:rPr>
              <w:fldChar w:fldCharType="separate"/>
            </w:r>
            <w:r w:rsidR="005101B8" w:rsidRPr="007A2E96">
              <w:rPr>
                <w:rFonts w:cs="Arial"/>
                <w:sz w:val="20"/>
              </w:rPr>
              <w:t>ATDB</w:t>
            </w:r>
            <w:r w:rsidRPr="001C604A">
              <w:rPr>
                <w:rFonts w:cs="Arial"/>
                <w:sz w:val="20"/>
              </w:rPr>
              <w:fldChar w:fldCharType="end"/>
            </w:r>
          </w:p>
        </w:tc>
        <w:tc>
          <w:tcPr>
            <w:tcW w:w="6567" w:type="dxa"/>
            <w:vAlign w:val="center"/>
          </w:tcPr>
          <w:p w14:paraId="7BBE9553"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Banda muerta del umbral de mala respuesta</w:t>
            </w:r>
          </w:p>
        </w:tc>
        <w:tc>
          <w:tcPr>
            <w:tcW w:w="1559" w:type="dxa"/>
            <w:vAlign w:val="center"/>
          </w:tcPr>
          <w:p w14:paraId="59739ADF"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10 %</w:t>
            </w:r>
          </w:p>
        </w:tc>
      </w:tr>
      <w:tr w:rsidR="00C03F14" w:rsidRPr="00F4787F" w14:paraId="6AEF3A1B"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52BB242E" w14:textId="7F023076"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Cte_NPK2 \h  \* MERGEFORMAT </w:instrText>
            </w:r>
            <w:r w:rsidRPr="001C604A">
              <w:rPr>
                <w:rFonts w:cs="Arial"/>
                <w:sz w:val="20"/>
              </w:rPr>
            </w:r>
            <w:r w:rsidRPr="001C604A">
              <w:rPr>
                <w:rFonts w:cs="Arial"/>
                <w:sz w:val="20"/>
              </w:rPr>
              <w:fldChar w:fldCharType="separate"/>
            </w:r>
            <w:r w:rsidR="005101B8" w:rsidRPr="007A2E96">
              <w:rPr>
                <w:rFonts w:cs="Arial"/>
                <w:sz w:val="20"/>
              </w:rPr>
              <w:t>NPK2</w:t>
            </w:r>
            <w:r w:rsidRPr="001C604A">
              <w:rPr>
                <w:rFonts w:cs="Arial"/>
                <w:sz w:val="20"/>
              </w:rPr>
              <w:fldChar w:fldCharType="end"/>
            </w:r>
          </w:p>
        </w:tc>
        <w:tc>
          <w:tcPr>
            <w:tcW w:w="6567" w:type="dxa"/>
            <w:vAlign w:val="center"/>
          </w:tcPr>
          <w:p w14:paraId="7067C7E8"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Constante para la inicialización del error retardado</w:t>
            </w:r>
          </w:p>
        </w:tc>
        <w:tc>
          <w:tcPr>
            <w:tcW w:w="1559" w:type="dxa"/>
            <w:vAlign w:val="center"/>
          </w:tcPr>
          <w:p w14:paraId="586D0F42"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1</w:t>
            </w:r>
          </w:p>
        </w:tc>
      </w:tr>
      <w:tr w:rsidR="00C03F14" w:rsidRPr="00F4787F" w14:paraId="575745BC"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7695038F" w14:textId="120A0D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Cte_KD \h  \* MERGEFORMAT </w:instrText>
            </w:r>
            <w:r w:rsidRPr="001C604A">
              <w:rPr>
                <w:rFonts w:cs="Arial"/>
                <w:sz w:val="20"/>
              </w:rPr>
            </w:r>
            <w:r w:rsidRPr="001C604A">
              <w:rPr>
                <w:rFonts w:cs="Arial"/>
                <w:sz w:val="20"/>
              </w:rPr>
              <w:fldChar w:fldCharType="separate"/>
            </w:r>
            <w:r w:rsidR="005101B8" w:rsidRPr="007A2E96">
              <w:rPr>
                <w:rFonts w:cs="Arial"/>
                <w:sz w:val="20"/>
              </w:rPr>
              <w:t>KD</w:t>
            </w:r>
            <w:r w:rsidRPr="001C604A">
              <w:rPr>
                <w:rFonts w:cs="Arial"/>
                <w:sz w:val="20"/>
              </w:rPr>
              <w:fldChar w:fldCharType="end"/>
            </w:r>
          </w:p>
        </w:tc>
        <w:tc>
          <w:tcPr>
            <w:tcW w:w="6567" w:type="dxa"/>
            <w:vAlign w:val="center"/>
          </w:tcPr>
          <w:p w14:paraId="4DB67890"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Umbral del PRR para el cálculo del LPRR</w:t>
            </w:r>
          </w:p>
        </w:tc>
        <w:tc>
          <w:tcPr>
            <w:tcW w:w="1559" w:type="dxa"/>
            <w:vAlign w:val="center"/>
          </w:tcPr>
          <w:p w14:paraId="6C3C10A4"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25 MW</w:t>
            </w:r>
          </w:p>
        </w:tc>
      </w:tr>
      <w:tr w:rsidR="00C03F14" w:rsidRPr="00F4787F" w14:paraId="5979826B"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4A1B1556" w14:textId="26B3459B" w:rsidR="00C03F14" w:rsidRPr="001C604A" w:rsidRDefault="00C03F14" w:rsidP="00EA7295">
            <w:pPr>
              <w:tabs>
                <w:tab w:val="left" w:pos="1985"/>
                <w:tab w:val="left" w:pos="2977"/>
                <w:tab w:val="left" w:pos="4536"/>
                <w:tab w:val="left" w:pos="4962"/>
                <w:tab w:val="left" w:pos="5529"/>
              </w:tabs>
              <w:ind w:right="43"/>
              <w:jc w:val="center"/>
              <w:rPr>
                <w:rFonts w:cs="Arial"/>
                <w:sz w:val="20"/>
                <w:vertAlign w:val="subscript"/>
              </w:rPr>
            </w:pPr>
            <w:r w:rsidRPr="001C604A">
              <w:rPr>
                <w:rFonts w:cs="Arial"/>
                <w:sz w:val="20"/>
              </w:rPr>
              <w:fldChar w:fldCharType="begin"/>
            </w:r>
            <w:r w:rsidRPr="001C604A">
              <w:rPr>
                <w:rFonts w:cs="Arial"/>
                <w:sz w:val="20"/>
              </w:rPr>
              <w:instrText xml:space="preserve"> REF Cte_KMAX \h  \* MERGEFORMAT </w:instrText>
            </w:r>
            <w:r w:rsidRPr="001C604A">
              <w:rPr>
                <w:rFonts w:cs="Arial"/>
                <w:sz w:val="20"/>
              </w:rPr>
            </w:r>
            <w:r w:rsidRPr="001C604A">
              <w:rPr>
                <w:rFonts w:cs="Arial"/>
                <w:sz w:val="20"/>
              </w:rPr>
              <w:fldChar w:fldCharType="separate"/>
            </w:r>
            <w:r w:rsidR="005101B8" w:rsidRPr="007A2E96">
              <w:rPr>
                <w:rFonts w:cs="Arial"/>
                <w:sz w:val="20"/>
              </w:rPr>
              <w:t>KMAX</w:t>
            </w:r>
            <w:r w:rsidRPr="001C604A">
              <w:rPr>
                <w:rFonts w:cs="Arial"/>
                <w:sz w:val="20"/>
              </w:rPr>
              <w:fldChar w:fldCharType="end"/>
            </w:r>
          </w:p>
        </w:tc>
        <w:tc>
          <w:tcPr>
            <w:tcW w:w="6567" w:type="dxa"/>
            <w:vAlign w:val="center"/>
          </w:tcPr>
          <w:p w14:paraId="0C0E6E7E"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Máximo de la suma de los factores de participación de las zonas</w:t>
            </w:r>
          </w:p>
        </w:tc>
        <w:tc>
          <w:tcPr>
            <w:tcW w:w="1559" w:type="dxa"/>
            <w:vAlign w:val="center"/>
          </w:tcPr>
          <w:p w14:paraId="20B1A0FB"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3</w:t>
            </w:r>
          </w:p>
        </w:tc>
      </w:tr>
      <w:tr w:rsidR="00C03F14" w:rsidRPr="00F4787F" w14:paraId="6D54AA1F"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258D166B" w14:textId="468207B3"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Cte_T_filtro_Francia \h  \* MERGEFORMAT </w:instrText>
            </w:r>
            <w:r w:rsidRPr="001C604A">
              <w:rPr>
                <w:rFonts w:cs="Arial"/>
                <w:sz w:val="20"/>
              </w:rPr>
            </w:r>
            <w:r w:rsidRPr="001C604A">
              <w:rPr>
                <w:rFonts w:cs="Arial"/>
                <w:sz w:val="20"/>
              </w:rPr>
              <w:fldChar w:fldCharType="separate"/>
            </w:r>
            <w:r w:rsidR="005101B8" w:rsidRPr="007A2E96">
              <w:rPr>
                <w:rFonts w:cs="Arial"/>
                <w:sz w:val="20"/>
              </w:rPr>
              <w:t>T</w:t>
            </w:r>
            <w:r w:rsidRPr="001C604A">
              <w:rPr>
                <w:rFonts w:cs="Arial"/>
                <w:sz w:val="20"/>
              </w:rPr>
              <w:fldChar w:fldCharType="end"/>
            </w:r>
          </w:p>
        </w:tc>
        <w:tc>
          <w:tcPr>
            <w:tcW w:w="6567" w:type="dxa"/>
            <w:vAlign w:val="center"/>
          </w:tcPr>
          <w:p w14:paraId="30A1CEA7"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Constante de tiempo de filtrado de flujo de potencia activa por interconexión con Francia</w:t>
            </w:r>
          </w:p>
        </w:tc>
        <w:tc>
          <w:tcPr>
            <w:tcW w:w="1559" w:type="dxa"/>
            <w:vAlign w:val="center"/>
          </w:tcPr>
          <w:p w14:paraId="4A81B6F5"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13,3 s</w:t>
            </w:r>
          </w:p>
        </w:tc>
      </w:tr>
    </w:tbl>
    <w:p w14:paraId="640F4E49" w14:textId="02C41868" w:rsidR="004C6060" w:rsidRDefault="004C6060" w:rsidP="00416BEC">
      <w:pPr>
        <w:pStyle w:val="TextonormalREE"/>
        <w:spacing w:line="360" w:lineRule="auto"/>
      </w:pPr>
      <w:r>
        <w:br w:type="page"/>
      </w:r>
    </w:p>
    <w:bookmarkEnd w:id="208"/>
    <w:p w14:paraId="64027843" w14:textId="507862BC" w:rsidR="00A223DA" w:rsidRDefault="00A223DA" w:rsidP="00965E90">
      <w:pPr>
        <w:spacing w:before="0"/>
        <w:jc w:val="center"/>
        <w:rPr>
          <w:rFonts w:cs="Arial"/>
        </w:rPr>
      </w:pPr>
      <w:r w:rsidRPr="00F5413E">
        <w:rPr>
          <w:rFonts w:cs="Arial"/>
        </w:rPr>
        <w:t>ANEXO</w:t>
      </w:r>
      <w:r w:rsidR="00E86B2F">
        <w:rPr>
          <w:rFonts w:cs="Arial"/>
        </w:rPr>
        <w:t xml:space="preserve"> III</w:t>
      </w:r>
      <w:r w:rsidRPr="00F5413E">
        <w:rPr>
          <w:rFonts w:cs="Arial"/>
        </w:rPr>
        <w:t>. Aplicación del proceso europeo de compensación de desequilibrios en el sistema eléctrico peninsular español</w:t>
      </w:r>
    </w:p>
    <w:p w14:paraId="46392184" w14:textId="77777777" w:rsidR="00965E90" w:rsidRPr="00F5413E" w:rsidRDefault="00965E90" w:rsidP="00965E90">
      <w:pPr>
        <w:spacing w:before="0"/>
        <w:jc w:val="center"/>
        <w:rPr>
          <w:rFonts w:cs="Arial"/>
        </w:rPr>
      </w:pPr>
    </w:p>
    <w:p w14:paraId="4DCC7E93" w14:textId="77777777" w:rsidR="00A223DA" w:rsidRDefault="00A223DA" w:rsidP="00965E90">
      <w:pPr>
        <w:pStyle w:val="TtuloREE"/>
        <w:numPr>
          <w:ilvl w:val="0"/>
          <w:numId w:val="53"/>
        </w:numPr>
        <w:spacing w:before="120" w:after="0" w:line="240" w:lineRule="auto"/>
      </w:pPr>
      <w:r>
        <w:t>Introducción</w:t>
      </w:r>
    </w:p>
    <w:p w14:paraId="3920BE3F" w14:textId="3570B15F" w:rsidR="00A223DA" w:rsidRPr="00FF6330" w:rsidRDefault="00A223DA" w:rsidP="00965E90">
      <w:pPr>
        <w:pStyle w:val="TextonormalREE"/>
        <w:spacing w:before="120" w:after="0" w:line="240" w:lineRule="auto"/>
      </w:pPr>
      <w:r>
        <w:t>En este anexo se describe la aplicación en el sistema eléctrico peninsular español del proceso europeo de compensación de desequilibrios (proceso</w:t>
      </w:r>
      <w:r>
        <w:rPr>
          <w:i/>
        </w:rPr>
        <w:t xml:space="preserve"> </w:t>
      </w:r>
      <w:proofErr w:type="spellStart"/>
      <w:r>
        <w:rPr>
          <w:i/>
        </w:rPr>
        <w:t>Imbalance</w:t>
      </w:r>
      <w:proofErr w:type="spellEnd"/>
      <w:r>
        <w:rPr>
          <w:i/>
        </w:rPr>
        <w:t xml:space="preserve"> </w:t>
      </w:r>
      <w:proofErr w:type="spellStart"/>
      <w:r>
        <w:rPr>
          <w:i/>
        </w:rPr>
        <w:t>Netting</w:t>
      </w:r>
      <w:proofErr w:type="spellEnd"/>
      <w:r>
        <w:t>, IN por sus siglas en inglés)</w:t>
      </w:r>
      <w:r w:rsidRPr="00FF6330">
        <w:t>,</w:t>
      </w:r>
      <w:r>
        <w:t xml:space="preserve"> conforme a lo contemplado en el </w:t>
      </w:r>
      <w:r w:rsidRPr="009F7DB6">
        <w:t xml:space="preserve">Reglamento (UE) 2017/1485 de la Comisión, de 2 de agosto de 2017, por el que se establece una </w:t>
      </w:r>
      <w:r>
        <w:t>D</w:t>
      </w:r>
      <w:r w:rsidRPr="009F7DB6">
        <w:t xml:space="preserve">irectriz sobre la gestión de la red de transporte de electricidad </w:t>
      </w:r>
      <w:r>
        <w:t>(SOGL) y en el Reglamento (UE) 2017/2195 de la Comisión de 23 de noviembre de 2017 por el que se establece una Directriz sobre el balance eléctrico (</w:t>
      </w:r>
      <w:r w:rsidR="00E33260">
        <w:t xml:space="preserve">Reglamento </w:t>
      </w:r>
      <w:proofErr w:type="spellStart"/>
      <w:r w:rsidR="00E33260">
        <w:t>eB</w:t>
      </w:r>
      <w:proofErr w:type="spellEnd"/>
      <w:r>
        <w:t>)</w:t>
      </w:r>
      <w:r w:rsidRPr="00FF6330">
        <w:t>.</w:t>
      </w:r>
    </w:p>
    <w:p w14:paraId="382F3F7E" w14:textId="77777777" w:rsidR="00A223DA" w:rsidRPr="00445D4E" w:rsidRDefault="00A223DA" w:rsidP="00965E90">
      <w:pPr>
        <w:pStyle w:val="TtuloREE"/>
        <w:numPr>
          <w:ilvl w:val="0"/>
          <w:numId w:val="53"/>
        </w:numPr>
        <w:spacing w:before="240" w:after="0" w:line="240" w:lineRule="auto"/>
        <w:ind w:left="357" w:hanging="357"/>
        <w:rPr>
          <w:b/>
        </w:rPr>
      </w:pPr>
      <w:r w:rsidRPr="00445D4E">
        <w:t xml:space="preserve">Participación del sistema eléctrico peninsular español en el proceso </w:t>
      </w:r>
      <w:r>
        <w:t xml:space="preserve">europeo </w:t>
      </w:r>
      <w:r w:rsidRPr="00445D4E">
        <w:t>de compensación de desequilibrios</w:t>
      </w:r>
    </w:p>
    <w:p w14:paraId="07A39EFE" w14:textId="77777777" w:rsidR="00A223DA" w:rsidRDefault="00A223DA" w:rsidP="00965E90">
      <w:pPr>
        <w:pStyle w:val="TextonormalREE"/>
        <w:spacing w:before="120" w:after="0" w:line="240" w:lineRule="auto"/>
      </w:pPr>
      <w:r>
        <w:t xml:space="preserve">Conforme al artículo 22 de la EBGL, la participación del sistema eléctrico peninsular español en el </w:t>
      </w:r>
      <w:r w:rsidRPr="00232219">
        <w:t>pr</w:t>
      </w:r>
      <w:r>
        <w:t>oceso</w:t>
      </w:r>
      <w:r w:rsidRPr="00232219">
        <w:t xml:space="preserve"> europeo de compensación de desequilibrios</w:t>
      </w:r>
      <w:r>
        <w:t xml:space="preserve"> (IN, por sus siglas en inglés) se realizará </w:t>
      </w:r>
      <w:r w:rsidRPr="00FF6330">
        <w:t xml:space="preserve">mediante </w:t>
      </w:r>
      <w:r>
        <w:t xml:space="preserve">la utilización de una plataforma europea gestionada por los operadores del sistema, conforme a lo establecido por la EBGL. </w:t>
      </w:r>
    </w:p>
    <w:p w14:paraId="2B171E10" w14:textId="3F5152A4" w:rsidR="00A223DA" w:rsidRPr="003C1449" w:rsidRDefault="00A223DA" w:rsidP="00965E90">
      <w:pPr>
        <w:pStyle w:val="TextonormalREE"/>
        <w:spacing w:before="120" w:after="0" w:line="240" w:lineRule="auto"/>
      </w:pPr>
      <w:r>
        <w:t xml:space="preserve">La participación del OS en el </w:t>
      </w:r>
      <w:r w:rsidRPr="00232219">
        <w:t>pr</w:t>
      </w:r>
      <w:r>
        <w:t>oceso</w:t>
      </w:r>
      <w:r w:rsidRPr="00232219">
        <w:t xml:space="preserve"> europeo de compensación de desequilibrios</w:t>
      </w:r>
      <w:r>
        <w:t xml:space="preserve"> se realizará conforme a lo previsto en el “</w:t>
      </w:r>
      <w:r w:rsidRPr="00D00BC7">
        <w:rPr>
          <w:i/>
        </w:rPr>
        <w:t xml:space="preserve">Marco de </w:t>
      </w:r>
      <w:r w:rsidR="00B622E9">
        <w:rPr>
          <w:i/>
        </w:rPr>
        <w:t>Aplicación</w:t>
      </w:r>
      <w:r w:rsidRPr="00D00BC7">
        <w:rPr>
          <w:i/>
        </w:rPr>
        <w:t xml:space="preserve"> para la plataforma europea de </w:t>
      </w:r>
      <w:r>
        <w:rPr>
          <w:i/>
        </w:rPr>
        <w:t xml:space="preserve">compensación de desequilibrios </w:t>
      </w:r>
      <w:r w:rsidRPr="00D00BC7">
        <w:rPr>
          <w:i/>
        </w:rPr>
        <w:t>(</w:t>
      </w:r>
      <w:proofErr w:type="spellStart"/>
      <w:r w:rsidRPr="00232219">
        <w:rPr>
          <w:i/>
        </w:rPr>
        <w:t>All</w:t>
      </w:r>
      <w:proofErr w:type="spellEnd"/>
      <w:r w:rsidRPr="00232219">
        <w:rPr>
          <w:i/>
        </w:rPr>
        <w:t xml:space="preserve"> </w:t>
      </w:r>
      <w:proofErr w:type="spellStart"/>
      <w:r w:rsidRPr="00232219">
        <w:rPr>
          <w:i/>
        </w:rPr>
        <w:t>TSOs</w:t>
      </w:r>
      <w:proofErr w:type="spellEnd"/>
      <w:r w:rsidRPr="00232219">
        <w:rPr>
          <w:i/>
        </w:rPr>
        <w:t xml:space="preserve">’ </w:t>
      </w:r>
      <w:proofErr w:type="spellStart"/>
      <w:r w:rsidRPr="00232219">
        <w:rPr>
          <w:i/>
        </w:rPr>
        <w:t>proposal</w:t>
      </w:r>
      <w:proofErr w:type="spellEnd"/>
      <w:r w:rsidRPr="00232219">
        <w:rPr>
          <w:i/>
        </w:rPr>
        <w:t xml:space="preserve"> </w:t>
      </w:r>
      <w:proofErr w:type="spellStart"/>
      <w:r w:rsidRPr="00232219">
        <w:rPr>
          <w:i/>
        </w:rPr>
        <w:t>for</w:t>
      </w:r>
      <w:proofErr w:type="spellEnd"/>
      <w:r w:rsidRPr="00232219">
        <w:rPr>
          <w:i/>
        </w:rPr>
        <w:t xml:space="preserve"> </w:t>
      </w:r>
      <w:proofErr w:type="spellStart"/>
      <w:r w:rsidRPr="00232219">
        <w:rPr>
          <w:i/>
        </w:rPr>
        <w:t>the</w:t>
      </w:r>
      <w:proofErr w:type="spellEnd"/>
      <w:r w:rsidRPr="00232219">
        <w:rPr>
          <w:i/>
        </w:rPr>
        <w:t xml:space="preserve"> </w:t>
      </w:r>
      <w:proofErr w:type="spellStart"/>
      <w:r w:rsidRPr="00232219">
        <w:rPr>
          <w:i/>
        </w:rPr>
        <w:t>implementation</w:t>
      </w:r>
      <w:proofErr w:type="spellEnd"/>
      <w:r w:rsidRPr="00232219">
        <w:rPr>
          <w:i/>
        </w:rPr>
        <w:t xml:space="preserve"> </w:t>
      </w:r>
      <w:proofErr w:type="spellStart"/>
      <w:r w:rsidRPr="00232219">
        <w:rPr>
          <w:i/>
        </w:rPr>
        <w:t>framework</w:t>
      </w:r>
      <w:proofErr w:type="spellEnd"/>
      <w:r w:rsidRPr="00232219">
        <w:rPr>
          <w:i/>
        </w:rPr>
        <w:t xml:space="preserve"> </w:t>
      </w:r>
      <w:proofErr w:type="spellStart"/>
      <w:r w:rsidRPr="00232219">
        <w:rPr>
          <w:i/>
        </w:rPr>
        <w:t>for</w:t>
      </w:r>
      <w:proofErr w:type="spellEnd"/>
      <w:r w:rsidRPr="00232219">
        <w:rPr>
          <w:i/>
        </w:rPr>
        <w:t xml:space="preserve"> a </w:t>
      </w:r>
      <w:proofErr w:type="spellStart"/>
      <w:r w:rsidRPr="00232219">
        <w:rPr>
          <w:i/>
        </w:rPr>
        <w:t>European</w:t>
      </w:r>
      <w:proofErr w:type="spellEnd"/>
      <w:r w:rsidRPr="00232219">
        <w:rPr>
          <w:i/>
        </w:rPr>
        <w:t xml:space="preserve"> </w:t>
      </w:r>
      <w:proofErr w:type="spellStart"/>
      <w:r w:rsidRPr="00232219">
        <w:rPr>
          <w:i/>
        </w:rPr>
        <w:t>platform</w:t>
      </w:r>
      <w:proofErr w:type="spellEnd"/>
      <w:r w:rsidRPr="00232219">
        <w:rPr>
          <w:i/>
        </w:rPr>
        <w:t xml:space="preserve"> </w:t>
      </w:r>
      <w:proofErr w:type="spellStart"/>
      <w:r w:rsidRPr="00232219">
        <w:rPr>
          <w:i/>
        </w:rPr>
        <w:t>for</w:t>
      </w:r>
      <w:proofErr w:type="spellEnd"/>
      <w:r w:rsidRPr="00232219">
        <w:rPr>
          <w:i/>
        </w:rPr>
        <w:t xml:space="preserve"> </w:t>
      </w:r>
      <w:proofErr w:type="spellStart"/>
      <w:r w:rsidRPr="00232219">
        <w:rPr>
          <w:i/>
        </w:rPr>
        <w:t>the</w:t>
      </w:r>
      <w:proofErr w:type="spellEnd"/>
      <w:r w:rsidRPr="00232219">
        <w:rPr>
          <w:i/>
        </w:rPr>
        <w:t xml:space="preserve"> </w:t>
      </w:r>
      <w:proofErr w:type="spellStart"/>
      <w:r w:rsidRPr="00232219">
        <w:rPr>
          <w:i/>
        </w:rPr>
        <w:t>imbalance</w:t>
      </w:r>
      <w:proofErr w:type="spellEnd"/>
      <w:r w:rsidRPr="00232219">
        <w:rPr>
          <w:i/>
        </w:rPr>
        <w:t xml:space="preserve"> </w:t>
      </w:r>
      <w:proofErr w:type="spellStart"/>
      <w:r w:rsidRPr="00232219">
        <w:rPr>
          <w:i/>
        </w:rPr>
        <w:t>netting</w:t>
      </w:r>
      <w:proofErr w:type="spellEnd"/>
      <w:r w:rsidRPr="00232219">
        <w:rPr>
          <w:i/>
        </w:rPr>
        <w:t xml:space="preserve"> </w:t>
      </w:r>
      <w:proofErr w:type="spellStart"/>
      <w:r w:rsidRPr="00232219">
        <w:rPr>
          <w:i/>
        </w:rPr>
        <w:t>process</w:t>
      </w:r>
      <w:proofErr w:type="spellEnd"/>
      <w:r w:rsidRPr="00232219">
        <w:rPr>
          <w:i/>
        </w:rPr>
        <w:t xml:space="preserve"> in </w:t>
      </w:r>
      <w:proofErr w:type="spellStart"/>
      <w:r w:rsidRPr="00232219">
        <w:rPr>
          <w:i/>
        </w:rPr>
        <w:t>accordance</w:t>
      </w:r>
      <w:proofErr w:type="spellEnd"/>
      <w:r w:rsidRPr="00232219">
        <w:rPr>
          <w:i/>
        </w:rPr>
        <w:t xml:space="preserve"> </w:t>
      </w:r>
      <w:proofErr w:type="spellStart"/>
      <w:r w:rsidRPr="00232219">
        <w:rPr>
          <w:i/>
        </w:rPr>
        <w:t>with</w:t>
      </w:r>
      <w:proofErr w:type="spellEnd"/>
      <w:r w:rsidRPr="00232219">
        <w:rPr>
          <w:i/>
        </w:rPr>
        <w:t xml:space="preserve"> </w:t>
      </w:r>
      <w:proofErr w:type="spellStart"/>
      <w:r w:rsidRPr="00232219">
        <w:rPr>
          <w:i/>
        </w:rPr>
        <w:t>Article</w:t>
      </w:r>
      <w:proofErr w:type="spellEnd"/>
      <w:r w:rsidRPr="00232219">
        <w:rPr>
          <w:i/>
        </w:rPr>
        <w:t xml:space="preserve"> 22 </w:t>
      </w:r>
      <w:proofErr w:type="spellStart"/>
      <w:r w:rsidRPr="00232219">
        <w:rPr>
          <w:i/>
        </w:rPr>
        <w:t>of</w:t>
      </w:r>
      <w:proofErr w:type="spellEnd"/>
      <w:r w:rsidRPr="00232219">
        <w:rPr>
          <w:i/>
        </w:rPr>
        <w:t xml:space="preserve"> </w:t>
      </w:r>
      <w:proofErr w:type="spellStart"/>
      <w:r w:rsidRPr="00232219">
        <w:rPr>
          <w:i/>
        </w:rPr>
        <w:t>Commission</w:t>
      </w:r>
      <w:proofErr w:type="spellEnd"/>
      <w:r w:rsidRPr="00232219">
        <w:rPr>
          <w:i/>
        </w:rPr>
        <w:t xml:space="preserve"> </w:t>
      </w:r>
      <w:proofErr w:type="spellStart"/>
      <w:r w:rsidRPr="00232219">
        <w:rPr>
          <w:i/>
        </w:rPr>
        <w:t>Regulation</w:t>
      </w:r>
      <w:proofErr w:type="spellEnd"/>
      <w:r w:rsidRPr="00232219">
        <w:rPr>
          <w:i/>
        </w:rPr>
        <w:t xml:space="preserve"> (EU) 2017/2195 </w:t>
      </w:r>
      <w:proofErr w:type="spellStart"/>
      <w:r w:rsidRPr="00232219">
        <w:rPr>
          <w:i/>
        </w:rPr>
        <w:t>of</w:t>
      </w:r>
      <w:proofErr w:type="spellEnd"/>
      <w:r w:rsidRPr="00232219">
        <w:rPr>
          <w:i/>
        </w:rPr>
        <w:t xml:space="preserve"> 23 </w:t>
      </w:r>
      <w:proofErr w:type="spellStart"/>
      <w:r w:rsidRPr="00232219">
        <w:rPr>
          <w:i/>
        </w:rPr>
        <w:t>November</w:t>
      </w:r>
      <w:proofErr w:type="spellEnd"/>
      <w:r w:rsidRPr="00232219">
        <w:rPr>
          <w:i/>
        </w:rPr>
        <w:t xml:space="preserve"> 2017 </w:t>
      </w:r>
      <w:proofErr w:type="spellStart"/>
      <w:r w:rsidRPr="00232219">
        <w:rPr>
          <w:i/>
        </w:rPr>
        <w:t>establishing</w:t>
      </w:r>
      <w:proofErr w:type="spellEnd"/>
      <w:r w:rsidRPr="00232219">
        <w:rPr>
          <w:i/>
        </w:rPr>
        <w:t xml:space="preserve"> a </w:t>
      </w:r>
      <w:proofErr w:type="spellStart"/>
      <w:r w:rsidRPr="00232219">
        <w:rPr>
          <w:i/>
        </w:rPr>
        <w:t>guideline</w:t>
      </w:r>
      <w:proofErr w:type="spellEnd"/>
      <w:r w:rsidRPr="00232219">
        <w:rPr>
          <w:i/>
        </w:rPr>
        <w:t xml:space="preserve"> </w:t>
      </w:r>
      <w:proofErr w:type="spellStart"/>
      <w:r w:rsidRPr="00232219">
        <w:rPr>
          <w:i/>
        </w:rPr>
        <w:t>on</w:t>
      </w:r>
      <w:proofErr w:type="spellEnd"/>
      <w:r w:rsidRPr="00232219">
        <w:rPr>
          <w:i/>
        </w:rPr>
        <w:t xml:space="preserve"> </w:t>
      </w:r>
      <w:proofErr w:type="spellStart"/>
      <w:r w:rsidRPr="00232219">
        <w:rPr>
          <w:i/>
        </w:rPr>
        <w:t>electricity</w:t>
      </w:r>
      <w:proofErr w:type="spellEnd"/>
      <w:r w:rsidRPr="00232219">
        <w:rPr>
          <w:i/>
        </w:rPr>
        <w:t xml:space="preserve"> </w:t>
      </w:r>
      <w:proofErr w:type="spellStart"/>
      <w:r w:rsidRPr="00232219">
        <w:rPr>
          <w:i/>
        </w:rPr>
        <w:t>balancing</w:t>
      </w:r>
      <w:proofErr w:type="spellEnd"/>
      <w:r w:rsidRPr="00232219">
        <w:rPr>
          <w:i/>
        </w:rPr>
        <w:t xml:space="preserve"> </w:t>
      </w:r>
      <w:r>
        <w:rPr>
          <w:i/>
        </w:rPr>
        <w:t>(IN</w:t>
      </w:r>
      <w:r w:rsidRPr="00D00BC7">
        <w:rPr>
          <w:i/>
        </w:rPr>
        <w:t>IF)</w:t>
      </w:r>
      <w:r>
        <w:rPr>
          <w:i/>
        </w:rPr>
        <w:t>)”</w:t>
      </w:r>
      <w:r w:rsidRPr="00D00BC7">
        <w:rPr>
          <w:i/>
        </w:rPr>
        <w:t>,</w:t>
      </w:r>
      <w:r>
        <w:t xml:space="preserve"> </w:t>
      </w:r>
      <w:r w:rsidR="007831BC">
        <w:t xml:space="preserve">presentado por los </w:t>
      </w:r>
      <w:proofErr w:type="spellStart"/>
      <w:r w:rsidR="007831BC">
        <w:t>TSOs</w:t>
      </w:r>
      <w:proofErr w:type="spellEnd"/>
      <w:r w:rsidR="007831BC">
        <w:t xml:space="preserve"> europeos con fecha </w:t>
      </w:r>
      <w:r w:rsidR="00414D50">
        <w:t>18 de junio de 2018</w:t>
      </w:r>
      <w:r w:rsidR="007831BC">
        <w:t xml:space="preserve">, para su aprobación por las </w:t>
      </w:r>
      <w:proofErr w:type="spellStart"/>
      <w:r w:rsidR="007831BC">
        <w:t>NRAs</w:t>
      </w:r>
      <w:proofErr w:type="spellEnd"/>
      <w:r w:rsidR="007831BC">
        <w:t xml:space="preserve"> europeas,</w:t>
      </w:r>
      <w:r>
        <w:t xml:space="preserve"> de acuerdo con </w:t>
      </w:r>
      <w:r w:rsidR="007831BC">
        <w:t>lo establecido en el</w:t>
      </w:r>
      <w:r>
        <w:t xml:space="preserve"> artículo 5.2(a) de</w:t>
      </w:r>
      <w:r w:rsidR="00E33260">
        <w:t>l Reglamento EB</w:t>
      </w:r>
      <w:r w:rsidRPr="003C1449">
        <w:t>.</w:t>
      </w:r>
    </w:p>
    <w:p w14:paraId="30E91099" w14:textId="77777777" w:rsidR="00A223DA" w:rsidRDefault="00A223DA" w:rsidP="00965E90">
      <w:pPr>
        <w:pStyle w:val="TtuloREE"/>
        <w:numPr>
          <w:ilvl w:val="0"/>
          <w:numId w:val="53"/>
        </w:numPr>
        <w:spacing w:before="240" w:after="0" w:line="240" w:lineRule="auto"/>
        <w:ind w:left="357" w:hanging="357"/>
        <w:rPr>
          <w:b/>
        </w:rPr>
      </w:pPr>
      <w:r>
        <w:t>Proceso europeo de compensación de desvíos</w:t>
      </w:r>
    </w:p>
    <w:p w14:paraId="782E8DAD" w14:textId="77777777" w:rsidR="00A223DA" w:rsidRDefault="00A223DA" w:rsidP="00965E90">
      <w:pPr>
        <w:pStyle w:val="TextonormalREE"/>
        <w:spacing w:before="120" w:after="0" w:line="240" w:lineRule="auto"/>
      </w:pPr>
      <w:r>
        <w:t>El proceso de compensación de desvíos entre bloques de control frecuencia-potencia permite la compensación de las</w:t>
      </w:r>
      <w:r w:rsidRPr="00A07C2B">
        <w:t xml:space="preserve"> necesidades </w:t>
      </w:r>
      <w:r>
        <w:t>de energía de balance procedente de reservas de recuperación de la frecuencia con activación automática (</w:t>
      </w:r>
      <w:proofErr w:type="spellStart"/>
      <w:r w:rsidRPr="00A07C2B">
        <w:t>aFRR</w:t>
      </w:r>
      <w:proofErr w:type="spellEnd"/>
      <w:r>
        <w:t xml:space="preserve">, por sus siglas en inglés, equivalente a la denominada regulación secundaria en el sistema español) del bloque de control correspondiente al sistema eléctrico peninsular español con las necesidades opuestas del resto de los bloques de control frecuencia-potencia europeos y participantes en el proceso, con carácter previo a la activación de las energías de balance de tipo </w:t>
      </w:r>
      <w:proofErr w:type="spellStart"/>
      <w:r>
        <w:t>aFRR</w:t>
      </w:r>
      <w:proofErr w:type="spellEnd"/>
      <w:r>
        <w:t xml:space="preserve"> en el sistema eléctrico peninsular español.</w:t>
      </w:r>
    </w:p>
    <w:p w14:paraId="2CFE2CB8" w14:textId="77777777" w:rsidR="00A223DA" w:rsidRPr="00A07C2B" w:rsidRDefault="00A223DA" w:rsidP="00965E90">
      <w:pPr>
        <w:pStyle w:val="TextonormalREE"/>
        <w:spacing w:before="120" w:after="0" w:line="240" w:lineRule="auto"/>
      </w:pPr>
      <w:r>
        <w:t>Este proceso de compensación se realiza en tiempo real, con respeto de la capacidad de intercambio disponible en las interconexiones internacionales.</w:t>
      </w:r>
    </w:p>
    <w:p w14:paraId="2E0666E3" w14:textId="77777777" w:rsidR="00A223DA" w:rsidRDefault="00A223DA" w:rsidP="00965E90">
      <w:pPr>
        <w:pStyle w:val="TtuloREE"/>
        <w:numPr>
          <w:ilvl w:val="0"/>
          <w:numId w:val="53"/>
        </w:numPr>
        <w:spacing w:before="240" w:after="0" w:line="240" w:lineRule="auto"/>
        <w:ind w:left="357" w:hanging="357"/>
        <w:rPr>
          <w:b/>
        </w:rPr>
      </w:pPr>
      <w:r w:rsidRPr="00CC58A4">
        <w:t>Intercambios de información asociados a</w:t>
      </w:r>
      <w:r>
        <w:t xml:space="preserve"> </w:t>
      </w:r>
      <w:r w:rsidRPr="00CC58A4">
        <w:t>l</w:t>
      </w:r>
      <w:r>
        <w:t>a aplicación del</w:t>
      </w:r>
      <w:r w:rsidRPr="00CC58A4">
        <w:t xml:space="preserve"> proceso </w:t>
      </w:r>
      <w:r>
        <w:t xml:space="preserve">europeo </w:t>
      </w:r>
      <w:r w:rsidRPr="00CC58A4">
        <w:t>de compensación de desequilibrios</w:t>
      </w:r>
    </w:p>
    <w:p w14:paraId="46A5D65A" w14:textId="77777777" w:rsidR="00A223DA" w:rsidRPr="00CC58A4" w:rsidRDefault="00122374" w:rsidP="00965E90">
      <w:pPr>
        <w:pStyle w:val="SubttuloREE"/>
        <w:spacing w:before="120" w:after="0" w:line="240" w:lineRule="auto"/>
        <w:rPr>
          <w:b/>
        </w:rPr>
      </w:pPr>
      <w:r>
        <w:t>4.1</w:t>
      </w:r>
      <w:r w:rsidR="00C40EF8">
        <w:t>.</w:t>
      </w:r>
      <w:r>
        <w:t xml:space="preserve"> </w:t>
      </w:r>
      <w:r w:rsidR="00A223DA" w:rsidRPr="00A223DA">
        <w:t>Capacidad</w:t>
      </w:r>
      <w:r w:rsidR="00A223DA" w:rsidRPr="00CC58A4">
        <w:t xml:space="preserve"> de intercambio disponible en las interconexiones internacionales (ATC)</w:t>
      </w:r>
    </w:p>
    <w:p w14:paraId="631D03E6" w14:textId="77777777" w:rsidR="00A223DA" w:rsidRPr="00A265B1" w:rsidRDefault="00A223DA" w:rsidP="00965E90">
      <w:pPr>
        <w:pStyle w:val="TextonormalREE"/>
        <w:spacing w:before="120" w:after="0" w:line="240" w:lineRule="auto"/>
      </w:pPr>
      <w:r>
        <w:t xml:space="preserve">Conforme a lo establecido en el artículo 4 del INIF, el </w:t>
      </w:r>
      <w:r w:rsidRPr="00FF6330">
        <w:t>operador del sistema eléctrico español</w:t>
      </w:r>
      <w:r>
        <w:t xml:space="preserve"> comunicará a la plataforma europea de IN cualquier posible actualización del valor de la capacidad de intercambio disponible en las interconexiones internacionales con Francia y Portugal, al objeto de que esta información pueda ser tenida en cuenta en el proceso de compensación llevado a cabo por la plataforma europea de IN.</w:t>
      </w:r>
    </w:p>
    <w:p w14:paraId="6B2B7A26" w14:textId="77777777" w:rsidR="00A223DA" w:rsidRPr="003A3DB7" w:rsidRDefault="00C40EF8" w:rsidP="00965E90">
      <w:pPr>
        <w:pStyle w:val="SubttuloREE"/>
        <w:spacing w:before="120" w:after="0" w:line="240" w:lineRule="auto"/>
        <w:rPr>
          <w:b/>
        </w:rPr>
      </w:pPr>
      <w:r>
        <w:t xml:space="preserve">4.2. </w:t>
      </w:r>
      <w:r w:rsidR="00A223DA" w:rsidRPr="003A3DB7">
        <w:t>Límites para la compensación de desequilibrios en el proceso IN</w:t>
      </w:r>
    </w:p>
    <w:p w14:paraId="7DF9FDB6" w14:textId="77777777" w:rsidR="00A223DA" w:rsidRDefault="00A223DA" w:rsidP="00965E90">
      <w:pPr>
        <w:pStyle w:val="TextonormalREE"/>
        <w:spacing w:before="120" w:after="0" w:line="240" w:lineRule="auto"/>
      </w:pPr>
      <w:r>
        <w:t>Conforme a lo establecido en el artículo 4 del INIF, e</w:t>
      </w:r>
      <w:r w:rsidRPr="00FF6330">
        <w:t>l operador del sistema eléctrico español</w:t>
      </w:r>
      <w:r>
        <w:t xml:space="preserve"> pondrá a disposición de la plataforma europea de IN los valores de los límites máximos de intercambio de energía para la compensación de desequilibrios, tanto globalmente para el sistema eléctrico peninsular español, como para cada una de las interconexiones participantes en la plataforma, y para cada sentido de flujo de la interconexión.</w:t>
      </w:r>
    </w:p>
    <w:p w14:paraId="7A871D55" w14:textId="77777777" w:rsidR="00A223DA" w:rsidRDefault="00A223DA" w:rsidP="00965E90">
      <w:pPr>
        <w:pStyle w:val="TextonormalREE"/>
        <w:spacing w:before="120" w:after="0" w:line="240" w:lineRule="auto"/>
      </w:pPr>
      <w:r w:rsidRPr="00D03DB9">
        <w:t>En cada interconexión</w:t>
      </w:r>
      <w:r>
        <w:t xml:space="preserve"> participante</w:t>
      </w:r>
      <w:r w:rsidRPr="00D03DB9">
        <w:t>,</w:t>
      </w:r>
      <w:r>
        <w:t xml:space="preserve"> el valor máximo de la compensación de desequilibrios en cada sentido de flujo corresponderá al valor de la capacidad de intercambio disponible en la interconexión en ese mismo sentido de flujo (ATC), pudiendo establecerse límites adicionales en las interconexiones, de carácter más restrictivo, por motivos de seguridad de los sistemas eléctricos interconectados.</w:t>
      </w:r>
    </w:p>
    <w:p w14:paraId="2C7D4D93" w14:textId="77777777" w:rsidR="00A223DA" w:rsidRPr="003A3DB7" w:rsidRDefault="00C40EF8" w:rsidP="00965E90">
      <w:pPr>
        <w:pStyle w:val="SubttuloREE"/>
        <w:spacing w:before="120" w:after="0" w:line="240" w:lineRule="auto"/>
        <w:rPr>
          <w:b/>
        </w:rPr>
      </w:pPr>
      <w:r>
        <w:t xml:space="preserve">4.3. </w:t>
      </w:r>
      <w:r w:rsidR="00A223DA" w:rsidRPr="003A3DB7">
        <w:t>Necesidades de balance del sistema eléctrico español comunicadas a la plataforma de IN</w:t>
      </w:r>
    </w:p>
    <w:p w14:paraId="5E15D871" w14:textId="77777777" w:rsidR="00A223DA" w:rsidRDefault="00A223DA" w:rsidP="00965E90">
      <w:pPr>
        <w:pStyle w:val="TextonormalREE"/>
        <w:spacing w:before="120" w:after="0" w:line="240" w:lineRule="auto"/>
      </w:pPr>
      <w:r>
        <w:t>Conforme a lo establecido en el artículo 3.4 del INIF, e</w:t>
      </w:r>
      <w:r w:rsidRPr="00FF6330">
        <w:t>l operador del sistema eléctrico español</w:t>
      </w:r>
      <w:r>
        <w:t xml:space="preserve"> pondrá en tiempo real a disposición de la plataforma europea de IN las necesidades de regulación secundaria (</w:t>
      </w:r>
      <w:proofErr w:type="spellStart"/>
      <w:r>
        <w:t>aFRR</w:t>
      </w:r>
      <w:proofErr w:type="spellEnd"/>
      <w:r>
        <w:t>) del bloque de control correspondiente al sistema eléctrico peninsular español, al objeto de su posible compensación, parcial o total, en la plataforma de IN. Dichas necesidades se corresponderán con el error de control de área en lazo abierto del bloque de control frecuencia – potencia correspondiente al sistema eléctrico peninsular español.</w:t>
      </w:r>
    </w:p>
    <w:p w14:paraId="071D514E" w14:textId="77777777" w:rsidR="00A223DA" w:rsidRPr="003A3DB7" w:rsidRDefault="00C40EF8" w:rsidP="00965E90">
      <w:pPr>
        <w:pStyle w:val="SubttuloREE"/>
        <w:spacing w:before="120" w:after="0" w:line="240" w:lineRule="auto"/>
        <w:rPr>
          <w:b/>
        </w:rPr>
      </w:pPr>
      <w:r>
        <w:t xml:space="preserve">4.4. </w:t>
      </w:r>
      <w:r w:rsidR="00A223DA" w:rsidRPr="003A3DB7">
        <w:t>Resultados de la compensación de desequilibrios en la plataforma europea de IN</w:t>
      </w:r>
    </w:p>
    <w:p w14:paraId="0AC4C02E" w14:textId="0A092C2E" w:rsidR="00A223DA" w:rsidRDefault="00A223DA" w:rsidP="00965E90">
      <w:pPr>
        <w:pStyle w:val="TextonormalREE"/>
        <w:spacing w:before="120" w:after="0" w:line="240" w:lineRule="auto"/>
      </w:pPr>
      <w:r>
        <w:t>La plataforma europea de IN comunicará al OS la señal de corrección que será incorporada en tiempo real al lazo de control de la regulación secundaria en el sistema eléctrico peninsular español, resultante del proceso de compensación de la plataforma de IN, conforme se establece en el artículo 3.6 del INIF.</w:t>
      </w:r>
    </w:p>
    <w:p w14:paraId="390D69F2" w14:textId="77777777" w:rsidR="00A223DA" w:rsidRDefault="00FF595F" w:rsidP="00965E90">
      <w:pPr>
        <w:pStyle w:val="TtuloREE"/>
        <w:numPr>
          <w:ilvl w:val="0"/>
          <w:numId w:val="53"/>
        </w:numPr>
        <w:spacing w:before="240" w:after="0" w:line="240" w:lineRule="auto"/>
        <w:ind w:left="357" w:hanging="357"/>
        <w:rPr>
          <w:b/>
        </w:rPr>
      </w:pPr>
      <w:r>
        <w:t>L</w:t>
      </w:r>
      <w:r w:rsidR="00A223DA" w:rsidRPr="00CC58A4">
        <w:t xml:space="preserve">iquidación de los intercambios de energía resultantes de la compensación de desequilibrios en la plataforma europea </w:t>
      </w:r>
      <w:r w:rsidR="00A223DA">
        <w:t xml:space="preserve">de </w:t>
      </w:r>
      <w:r w:rsidR="00A223DA" w:rsidRPr="00CC58A4">
        <w:t>IN</w:t>
      </w:r>
    </w:p>
    <w:p w14:paraId="52A63C75" w14:textId="77777777" w:rsidR="00A223DA" w:rsidRDefault="00A223DA" w:rsidP="00965E90">
      <w:pPr>
        <w:pStyle w:val="TextonormalREE"/>
        <w:spacing w:before="120" w:after="0" w:line="240" w:lineRule="auto"/>
      </w:pPr>
      <w:r>
        <w:t>L</w:t>
      </w:r>
      <w:r w:rsidRPr="00FF6330">
        <w:t>os intercambios transfronterizos</w:t>
      </w:r>
      <w:r>
        <w:t xml:space="preserve"> de energías de balance entre</w:t>
      </w:r>
      <w:r w:rsidRPr="00FF6330">
        <w:t xml:space="preserve"> operador</w:t>
      </w:r>
      <w:r>
        <w:t>es</w:t>
      </w:r>
      <w:r w:rsidRPr="00FF6330">
        <w:t xml:space="preserve"> de sistema</w:t>
      </w:r>
      <w:r>
        <w:t>s eléctricos establecidos como resultado de la aplicación del proceso IN, serán valorados al precio medio ponderado de los denominados precios de oportunidad a subir y a bajar declarados por los operadores del sistema participantes en la plataforma europea de IN.</w:t>
      </w:r>
    </w:p>
    <w:p w14:paraId="4E6A42A6" w14:textId="77777777" w:rsidR="00A223DA" w:rsidRDefault="00A223DA" w:rsidP="00965E90">
      <w:pPr>
        <w:pStyle w:val="TextonormalREE"/>
        <w:spacing w:before="120" w:after="0" w:line="240" w:lineRule="auto"/>
      </w:pPr>
      <w:r>
        <w:t xml:space="preserve">El precio de oportunidad </w:t>
      </w:r>
      <w:r w:rsidR="00BB3D68">
        <w:t xml:space="preserve">a subir y a bajar </w:t>
      </w:r>
      <w:r>
        <w:t>del bloque de control declarado por el sistema eléctrico peninsular español será el correspondiente al precio marginal de activación de la energía de regulación secundaria</w:t>
      </w:r>
      <w:r w:rsidR="00BB3D68">
        <w:t xml:space="preserve"> a subir y bajar, respectivamente</w:t>
      </w:r>
      <w:r>
        <w:t>.</w:t>
      </w:r>
    </w:p>
    <w:p w14:paraId="19B1F293" w14:textId="77777777" w:rsidR="00290AFB" w:rsidRDefault="00A223DA" w:rsidP="00290AFB">
      <w:pPr>
        <w:pStyle w:val="TextonormalREE"/>
        <w:keepNext/>
        <w:spacing w:before="240" w:after="0" w:line="240" w:lineRule="auto"/>
      </w:pPr>
      <w:r w:rsidRPr="00FF6330">
        <w:t>L</w:t>
      </w:r>
      <w:r>
        <w:t>a liquidación de l</w:t>
      </w:r>
      <w:r w:rsidRPr="00FF6330">
        <w:t>os intercambios transfronterizos de energías de balance</w:t>
      </w:r>
      <w:r>
        <w:t xml:space="preserve"> para el sistema eléctrico peninsular español en el marco de aplicación del proceso IN, se anotará </w:t>
      </w:r>
      <w:r w:rsidRPr="00FF6330">
        <w:t>en la cuenta del operador del sistema.</w:t>
      </w:r>
    </w:p>
    <w:p w14:paraId="468B30C9" w14:textId="34DCA150" w:rsidR="009C3E12" w:rsidRPr="009D58E3" w:rsidRDefault="00A223DA" w:rsidP="00290AFB">
      <w:pPr>
        <w:pStyle w:val="TextonormalREE"/>
        <w:keepNext/>
        <w:spacing w:before="240" w:after="0" w:line="240" w:lineRule="auto"/>
        <w:rPr>
          <w:color w:val="000000" w:themeColor="text1"/>
        </w:rPr>
      </w:pPr>
      <w:r w:rsidRPr="00A265B1">
        <w:t xml:space="preserve">El saldo </w:t>
      </w:r>
      <w:r>
        <w:t xml:space="preserve">económico </w:t>
      </w:r>
      <w:r w:rsidRPr="00A265B1">
        <w:t xml:space="preserve">mensual </w:t>
      </w:r>
      <w:r>
        <w:t xml:space="preserve">resultante de la liquidación </w:t>
      </w:r>
      <w:r w:rsidRPr="00A265B1">
        <w:t>de los intercambios transfronterizos de energías de balance</w:t>
      </w:r>
      <w:r>
        <w:t xml:space="preserve"> para el sistema eléctrico peninsular español establecido mediante la aplicación del</w:t>
      </w:r>
      <w:r w:rsidRPr="00A265B1">
        <w:t xml:space="preserve"> proceso IN será liquidado entre el operador del sistema y la entidad de liquidación que actuará como contraparte </w:t>
      </w:r>
      <w:r>
        <w:t xml:space="preserve">para la liquidación de </w:t>
      </w:r>
      <w:r w:rsidRPr="00A265B1">
        <w:t xml:space="preserve">los </w:t>
      </w:r>
      <w:proofErr w:type="spellStart"/>
      <w:r w:rsidRPr="00A265B1">
        <w:t>TSO</w:t>
      </w:r>
      <w:r>
        <w:t>s</w:t>
      </w:r>
      <w:proofErr w:type="spellEnd"/>
      <w:r w:rsidRPr="00A265B1">
        <w:t>.</w:t>
      </w:r>
    </w:p>
    <w:sectPr w:rsidR="009C3E12" w:rsidRPr="009D58E3" w:rsidSect="008B04B0">
      <w:headerReference w:type="default" r:id="rId11"/>
      <w:footerReference w:type="default" r:id="rId12"/>
      <w:footerReference w:type="first" r:id="rId13"/>
      <w:pgSz w:w="11906" w:h="16838" w:code="9"/>
      <w:pgMar w:top="1134" w:right="851" w:bottom="1021" w:left="1701" w:header="0"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B43B3A" w14:textId="77777777" w:rsidR="006300A9" w:rsidRDefault="006300A9">
      <w:pPr>
        <w:spacing w:before="0"/>
      </w:pPr>
      <w:r>
        <w:separator/>
      </w:r>
    </w:p>
  </w:endnote>
  <w:endnote w:type="continuationSeparator" w:id="0">
    <w:p w14:paraId="3F7092BD" w14:textId="77777777" w:rsidR="006300A9" w:rsidRDefault="006300A9">
      <w:pPr>
        <w:spacing w:before="0"/>
      </w:pPr>
      <w:r>
        <w:continuationSeparator/>
      </w:r>
    </w:p>
  </w:endnote>
  <w:endnote w:type="continuationNotice" w:id="1">
    <w:p w14:paraId="6FC3B2EB" w14:textId="77777777" w:rsidR="006300A9" w:rsidRDefault="006300A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4246207"/>
      <w:docPartObj>
        <w:docPartGallery w:val="Page Numbers (Bottom of Page)"/>
        <w:docPartUnique/>
      </w:docPartObj>
    </w:sdtPr>
    <w:sdtContent>
      <w:p w14:paraId="22DBCDD5" w14:textId="3724E049" w:rsidR="00047754" w:rsidRDefault="00047754">
        <w:pPr>
          <w:pStyle w:val="Footer"/>
          <w:jc w:val="right"/>
        </w:pPr>
        <w:r>
          <w:fldChar w:fldCharType="begin"/>
        </w:r>
        <w:r>
          <w:instrText>PAGE   \* MERGEFORMAT</w:instrText>
        </w:r>
        <w:r>
          <w:fldChar w:fldCharType="separate"/>
        </w:r>
        <w:r>
          <w:rPr>
            <w:noProof/>
          </w:rPr>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DC799" w14:textId="77777777" w:rsidR="00047754" w:rsidRDefault="00047754">
    <w:pPr>
      <w:spacing w:before="0"/>
    </w:pPr>
  </w:p>
  <w:p w14:paraId="07DF0F21" w14:textId="77777777" w:rsidR="00047754" w:rsidRDefault="00047754">
    <w:pPr>
      <w:spacing w:before="0"/>
    </w:pPr>
  </w:p>
  <w:p w14:paraId="13541099" w14:textId="77777777" w:rsidR="00047754" w:rsidRDefault="00047754">
    <w:pPr>
      <w:spacing w:before="0"/>
    </w:pPr>
  </w:p>
  <w:p w14:paraId="1B0D8C7C" w14:textId="77777777" w:rsidR="00047754" w:rsidRDefault="00047754">
    <w:pPr>
      <w:spacing w:befor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B80610" w14:textId="77777777" w:rsidR="006300A9" w:rsidRDefault="006300A9">
      <w:pPr>
        <w:spacing w:before="0"/>
      </w:pPr>
      <w:r>
        <w:separator/>
      </w:r>
    </w:p>
  </w:footnote>
  <w:footnote w:type="continuationSeparator" w:id="0">
    <w:p w14:paraId="39201D6F" w14:textId="77777777" w:rsidR="006300A9" w:rsidRDefault="006300A9">
      <w:pPr>
        <w:spacing w:before="0"/>
      </w:pPr>
      <w:r>
        <w:continuationSeparator/>
      </w:r>
    </w:p>
  </w:footnote>
  <w:footnote w:type="continuationNotice" w:id="1">
    <w:p w14:paraId="0497F30D" w14:textId="77777777" w:rsidR="006300A9" w:rsidRDefault="006300A9">
      <w:pPr>
        <w:spacing w:before="0"/>
      </w:pPr>
    </w:p>
  </w:footnote>
  <w:footnote w:id="2">
    <w:p w14:paraId="0BE9F42E" w14:textId="0F254CDD" w:rsidR="00047754" w:rsidRPr="00F4787F" w:rsidRDefault="00047754" w:rsidP="00775BDF">
      <w:pPr>
        <w:pStyle w:val="FootnoteText"/>
        <w:rPr>
          <w:rFonts w:cs="Arial"/>
        </w:rPr>
      </w:pPr>
      <w:r w:rsidRPr="00F4787F">
        <w:rPr>
          <w:rStyle w:val="FootnoteReference"/>
          <w:rFonts w:cs="Arial"/>
        </w:rPr>
        <w:footnoteRef/>
      </w:r>
      <w:r w:rsidRPr="00F4787F">
        <w:rPr>
          <w:rFonts w:cs="Arial"/>
        </w:rPr>
        <w:t xml:space="preserve"> Se entiende por límites reales los límites alcanzables de cada </w:t>
      </w:r>
      <w:r>
        <w:rPr>
          <w:rFonts w:cs="Arial"/>
        </w:rPr>
        <w:t>unidad</w:t>
      </w:r>
      <w:r w:rsidRPr="00F4787F">
        <w:rPr>
          <w:rFonts w:cs="Arial"/>
        </w:rPr>
        <w:t xml:space="preserve"> cumpliendo los requisitos de velocidad de respuesta del servicio de regulación secundaria.</w:t>
      </w:r>
    </w:p>
  </w:footnote>
  <w:footnote w:id="3">
    <w:p w14:paraId="294935E5" w14:textId="77777777" w:rsidR="00047754" w:rsidRPr="00610C2E" w:rsidRDefault="00047754" w:rsidP="00775BDF">
      <w:pPr>
        <w:pStyle w:val="FootnoteText"/>
        <w:rPr>
          <w:rFonts w:cs="Arial"/>
        </w:rPr>
      </w:pPr>
      <w:r w:rsidRPr="00610C2E">
        <w:rPr>
          <w:rStyle w:val="FootnoteReference"/>
          <w:rFonts w:cs="Arial"/>
        </w:rPr>
        <w:footnoteRef/>
      </w:r>
      <w:r w:rsidRPr="00610C2E">
        <w:rPr>
          <w:rFonts w:cs="Arial"/>
        </w:rPr>
        <w:t xml:space="preserve"> La RCP dispone de varias medidas de frecuencia ordenadas por prioridad.</w:t>
      </w:r>
    </w:p>
  </w:footnote>
  <w:footnote w:id="4">
    <w:p w14:paraId="78A559F8" w14:textId="77777777" w:rsidR="00047754" w:rsidRPr="00610C2E" w:rsidRDefault="00047754" w:rsidP="00775BDF">
      <w:pPr>
        <w:pStyle w:val="FootnoteText"/>
        <w:rPr>
          <w:rFonts w:cs="Arial"/>
        </w:rPr>
      </w:pPr>
      <w:r w:rsidRPr="00610C2E">
        <w:rPr>
          <w:rStyle w:val="FootnoteReference"/>
          <w:rFonts w:cs="Arial"/>
        </w:rPr>
        <w:footnoteRef/>
      </w:r>
      <w:r w:rsidRPr="00610C2E">
        <w:rPr>
          <w:rFonts w:cs="Arial"/>
        </w:rPr>
        <w:t xml:space="preserve"> Nótese que el desvío de la frecuencia se calcula respecto al valor programado (dictado por la ENTSOE para cada período), y no respecto al valor nominal.</w:t>
      </w:r>
    </w:p>
  </w:footnote>
  <w:footnote w:id="5">
    <w:p w14:paraId="7A797FBE" w14:textId="77777777" w:rsidR="00047754" w:rsidRPr="00F4787F" w:rsidRDefault="00047754" w:rsidP="00775BDF">
      <w:pPr>
        <w:pStyle w:val="FootnoteText"/>
        <w:rPr>
          <w:rFonts w:cs="Arial"/>
        </w:rPr>
      </w:pPr>
      <w:r w:rsidRPr="00F4787F">
        <w:rPr>
          <w:rStyle w:val="FootnoteReference"/>
          <w:rFonts w:cs="Arial"/>
        </w:rPr>
        <w:footnoteRef/>
      </w:r>
      <w:r w:rsidRPr="00F4787F">
        <w:rPr>
          <w:rFonts w:cs="Arial"/>
        </w:rPr>
        <w:t xml:space="preserve"> El valor absoluto del intercambio neto con Francia NID</w:t>
      </w:r>
      <w:r w:rsidRPr="00F4787F">
        <w:rPr>
          <w:rFonts w:cs="Arial"/>
          <w:vertAlign w:val="subscript"/>
        </w:rPr>
        <w:t>F</w:t>
      </w:r>
      <w:r w:rsidRPr="00F4787F">
        <w:rPr>
          <w:rFonts w:cs="Arial"/>
        </w:rPr>
        <w:t xml:space="preserve"> se compara con dos límites (uno mayor que el otro) generando sendas alarmas. A su vez, si dicho desvío permanece por encima de un tercer límite por un tiempo superior a un período preestablecido, se genera una alarma adicional.</w:t>
      </w:r>
    </w:p>
  </w:footnote>
  <w:footnote w:id="6">
    <w:p w14:paraId="22269795" w14:textId="77777777" w:rsidR="00047754" w:rsidRPr="00F4787F" w:rsidRDefault="00047754" w:rsidP="00775BDF">
      <w:pPr>
        <w:pStyle w:val="FootnoteText"/>
        <w:rPr>
          <w:rFonts w:cs="Arial"/>
        </w:rPr>
      </w:pPr>
      <w:r w:rsidRPr="00F4787F">
        <w:rPr>
          <w:rStyle w:val="FootnoteReference"/>
          <w:rFonts w:cs="Arial"/>
        </w:rPr>
        <w:footnoteRef/>
      </w:r>
      <w:r w:rsidRPr="00F4787F">
        <w:rPr>
          <w:rFonts w:cs="Arial"/>
        </w:rPr>
        <w:t xml:space="preserve"> El valor del flujo de potencia por cada interconexión con Francia y Portugal se determina como el mejor entre el valor del flujo en el lado español y el valor del flujo en el lado francés y portugués cambiado de signo. El valor seleccionado se filtra por medio de un filtro de constante de tiempo </w:t>
      </w:r>
      <w:bookmarkStart w:id="218" w:name="Cte_T_filtro_Francia"/>
      <w:r w:rsidRPr="00F4787F">
        <w:rPr>
          <w:rFonts w:cs="Arial"/>
          <w:b/>
        </w:rPr>
        <w:t>T</w:t>
      </w:r>
      <w:bookmarkEnd w:id="218"/>
      <w:r w:rsidRPr="00F4787F">
        <w:rPr>
          <w:rFonts w:cs="Arial"/>
        </w:rPr>
        <w:t xml:space="preserve"> previamente a su utilización en el cálculo del NID</w:t>
      </w:r>
      <w:r w:rsidRPr="00F4787F">
        <w:rPr>
          <w:rFonts w:cs="Arial"/>
          <w:vertAlign w:val="subscript"/>
        </w:rPr>
        <w:t>F</w:t>
      </w:r>
      <w:r w:rsidRPr="00F4787F">
        <w:rPr>
          <w:rFonts w:cs="Arial"/>
        </w:rPr>
        <w:t xml:space="preserve"> y del NID</w:t>
      </w:r>
      <w:r w:rsidRPr="00F4787F">
        <w:rPr>
          <w:rFonts w:cs="Arial"/>
          <w:vertAlign w:val="subscript"/>
        </w:rPr>
        <w:t>P</w:t>
      </w:r>
      <w:r w:rsidRPr="00F4787F">
        <w:rPr>
          <w:rFonts w:cs="Arial"/>
        </w:rPr>
        <w:t>.</w:t>
      </w:r>
    </w:p>
    <w:p w14:paraId="3D91F6D6" w14:textId="77777777" w:rsidR="00047754" w:rsidRPr="00F4787F" w:rsidRDefault="00047754" w:rsidP="00775BDF">
      <w:pPr>
        <w:pStyle w:val="FootnoteText"/>
        <w:rPr>
          <w:rFonts w:cs="Arial"/>
        </w:rPr>
      </w:pPr>
      <w:r w:rsidRPr="00F4787F">
        <w:rPr>
          <w:rFonts w:cs="Arial"/>
          <w:position w:val="-20"/>
        </w:rPr>
        <w:object w:dxaOrig="4320" w:dyaOrig="576" w14:anchorId="02C78F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28.5pt" fillcolor="window">
            <v:imagedata r:id="rId1" o:title=""/>
          </v:shape>
          <o:OLEObject Type="Embed" ProgID="Equation.3" ShapeID="_x0000_i1025" DrawAspect="Content" ObjectID="_1678580995" r:id="rId2"/>
        </w:object>
      </w:r>
    </w:p>
    <w:p w14:paraId="074D5761" w14:textId="77777777" w:rsidR="00047754" w:rsidRPr="00F4787F" w:rsidRDefault="00047754" w:rsidP="00775BDF">
      <w:pPr>
        <w:pStyle w:val="FootnoteText"/>
        <w:rPr>
          <w:rFonts w:cs="Arial"/>
        </w:rPr>
      </w:pPr>
      <w:r w:rsidRPr="00F4787F">
        <w:rPr>
          <w:rFonts w:cs="Arial"/>
        </w:rPr>
        <w:t>siendo Δt el tiempo transcurrido entre los instantes t-1 y t.</w:t>
      </w:r>
    </w:p>
  </w:footnote>
  <w:footnote w:id="7">
    <w:p w14:paraId="3D1DD1DF" w14:textId="6BA9043C" w:rsidR="00047754" w:rsidRPr="00610C2E" w:rsidRDefault="00047754" w:rsidP="00775BDF">
      <w:pPr>
        <w:pStyle w:val="FootnoteText"/>
        <w:rPr>
          <w:rFonts w:cs="Arial"/>
        </w:rPr>
      </w:pPr>
      <w:r w:rsidRPr="00610C2E">
        <w:rPr>
          <w:rStyle w:val="FootnoteReference"/>
          <w:rFonts w:cs="Arial"/>
        </w:rPr>
        <w:footnoteRef/>
      </w:r>
      <w:r w:rsidRPr="00610C2E">
        <w:rPr>
          <w:rFonts w:cs="Arial"/>
        </w:rPr>
        <w:t xml:space="preserve"> El algoritmo determina de forma independiente el valor de la integral de NID</w:t>
      </w:r>
      <w:r w:rsidRPr="00610C2E">
        <w:rPr>
          <w:rFonts w:cs="Arial"/>
          <w:vertAlign w:val="subscript"/>
        </w:rPr>
        <w:t>R</w:t>
      </w:r>
      <w:r w:rsidRPr="00610C2E">
        <w:rPr>
          <w:rFonts w:cs="Arial"/>
        </w:rPr>
        <w:t xml:space="preserve"> en las horas punta y en las horas valle, con el fin de corregir el error de energía correspondiente a cada tipo de horas en su período </w:t>
      </w:r>
      <w:ins w:id="220" w:author="Red Eléctrica" w:date="2021-03-30T12:11:00Z">
        <w:r w:rsidR="003B0A8D">
          <w:rPr>
            <w:rFonts w:cs="Arial"/>
          </w:rPr>
          <w:t xml:space="preserve">cuarto horario </w:t>
        </w:r>
      </w:ins>
      <w:r w:rsidRPr="00610C2E">
        <w:rPr>
          <w:rFonts w:cs="Arial"/>
        </w:rPr>
        <w:t>correspondiente.</w:t>
      </w:r>
    </w:p>
  </w:footnote>
  <w:footnote w:id="8">
    <w:p w14:paraId="3C09233E" w14:textId="67931685" w:rsidR="00047754" w:rsidRPr="00610C2E" w:rsidRDefault="00047754" w:rsidP="00775BDF">
      <w:pPr>
        <w:pStyle w:val="FootnoteText"/>
        <w:rPr>
          <w:rFonts w:cs="Arial"/>
        </w:rPr>
      </w:pPr>
      <w:r w:rsidRPr="00610C2E">
        <w:rPr>
          <w:rStyle w:val="FootnoteReference"/>
          <w:rFonts w:cs="Arial"/>
        </w:rPr>
        <w:footnoteRef/>
      </w:r>
      <w:r w:rsidRPr="00610C2E">
        <w:rPr>
          <w:rFonts w:cs="Arial"/>
        </w:rPr>
        <w:t xml:space="preserve"> El valor de PGC se recibe de los reguladores de zona, y se calcula a su vez a partir de las medidas de potencia de l</w:t>
      </w:r>
      <w:r>
        <w:rPr>
          <w:rFonts w:cs="Arial"/>
        </w:rPr>
        <w:t>a</w:t>
      </w:r>
      <w:r w:rsidRPr="00610C2E">
        <w:rPr>
          <w:rFonts w:cs="Arial"/>
        </w:rPr>
        <w:t xml:space="preserve">s </w:t>
      </w:r>
      <w:r>
        <w:rPr>
          <w:rFonts w:cs="Arial"/>
        </w:rPr>
        <w:t>unidades</w:t>
      </w:r>
      <w:r w:rsidRPr="00610C2E">
        <w:rPr>
          <w:rFonts w:cs="Arial"/>
        </w:rPr>
        <w:t xml:space="preserve"> y de los estados de regulación enviados desde las zonas de regulación. Se puede elegir entre el valor telemedido o el valor calculado. A su vez existe la opción de que  el valor escogido se filtre previamente a su utilización en el algoritmo.</w:t>
      </w:r>
    </w:p>
  </w:footnote>
  <w:footnote w:id="9">
    <w:p w14:paraId="4599C316" w14:textId="10D3E40E" w:rsidR="00047754" w:rsidRPr="00610C2E" w:rsidRDefault="00047754" w:rsidP="00775BDF">
      <w:pPr>
        <w:pStyle w:val="FootnoteText"/>
      </w:pPr>
      <w:r w:rsidRPr="00610C2E">
        <w:rPr>
          <w:rStyle w:val="FootnoteReference"/>
        </w:rPr>
        <w:footnoteRef/>
      </w:r>
      <w:r w:rsidRPr="00610C2E">
        <w:t xml:space="preserve"> Programa disponible en SIOS. Se compara con el enviado por el regulador de zona, pudiendo pasar ésta a INACTIVO tal y como se describe en la sección 5.</w:t>
      </w:r>
    </w:p>
  </w:footnote>
  <w:footnote w:id="10">
    <w:p w14:paraId="36DDFA5C" w14:textId="77777777" w:rsidR="00047754" w:rsidRPr="00610C2E" w:rsidRDefault="00047754" w:rsidP="00775BDF">
      <w:pPr>
        <w:pStyle w:val="FootnoteText"/>
        <w:rPr>
          <w:rFonts w:cs="Arial"/>
        </w:rPr>
      </w:pPr>
      <w:r w:rsidRPr="00610C2E">
        <w:rPr>
          <w:rStyle w:val="FootnoteReference"/>
          <w:rFonts w:cs="Arial"/>
        </w:rPr>
        <w:footnoteRef/>
      </w:r>
      <w:r w:rsidRPr="00610C2E">
        <w:rPr>
          <w:rFonts w:cs="Arial"/>
        </w:rPr>
        <w:t xml:space="preserve"> Los estados incorrectos han de ser sustituidos de forma manual por el operador.</w:t>
      </w:r>
    </w:p>
  </w:footnote>
  <w:footnote w:id="11">
    <w:p w14:paraId="7CDA6D51" w14:textId="77777777" w:rsidR="00047754" w:rsidRPr="00610C2E" w:rsidRDefault="00047754" w:rsidP="00775BDF">
      <w:pPr>
        <w:pStyle w:val="FootnoteText"/>
        <w:rPr>
          <w:rFonts w:cs="Arial"/>
        </w:rPr>
      </w:pPr>
      <w:r w:rsidRPr="00610C2E">
        <w:rPr>
          <w:rStyle w:val="FootnoteReference"/>
          <w:rFonts w:cs="Arial"/>
        </w:rPr>
        <w:footnoteRef/>
      </w:r>
      <w:r w:rsidRPr="00610C2E">
        <w:rPr>
          <w:rFonts w:cs="Arial"/>
        </w:rPr>
        <w:t xml:space="preserve"> Las medidas de las interconexiones incorrectas han de ser sustituidas de forma manual por el operador.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0AA7B" w14:textId="77777777" w:rsidR="00047754" w:rsidRDefault="00047754">
    <w:pPr>
      <w:spacing w:before="0"/>
    </w:pPr>
  </w:p>
  <w:p w14:paraId="3BC90D98" w14:textId="77777777" w:rsidR="00047754" w:rsidRDefault="00047754">
    <w:pPr>
      <w:spacing w:before="0"/>
    </w:pPr>
  </w:p>
  <w:p w14:paraId="2B1B630D" w14:textId="77777777" w:rsidR="00047754" w:rsidRDefault="00047754">
    <w:pPr>
      <w:spacing w:before="0"/>
    </w:pPr>
  </w:p>
  <w:p w14:paraId="54B3B39A" w14:textId="77777777" w:rsidR="00047754" w:rsidRDefault="00047754">
    <w:pPr>
      <w:spacing w:before="0"/>
    </w:pPr>
  </w:p>
  <w:p w14:paraId="0CFDF889" w14:textId="77777777" w:rsidR="00047754" w:rsidRDefault="0004775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F502F"/>
    <w:multiLevelType w:val="multilevel"/>
    <w:tmpl w:val="B47C68B2"/>
    <w:lvl w:ilvl="0">
      <w:start w:val="1"/>
      <w:numFmt w:val="decimal"/>
      <w:pStyle w:val="Titulo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9DB4BD5"/>
    <w:multiLevelType w:val="hybridMultilevel"/>
    <w:tmpl w:val="574A1CDA"/>
    <w:lvl w:ilvl="0" w:tplc="D0F4B4A2">
      <w:numFmt w:val="bullet"/>
      <w:lvlText w:val="-"/>
      <w:lvlJc w:val="left"/>
      <w:pPr>
        <w:ind w:left="720" w:hanging="360"/>
      </w:pPr>
      <w:rPr>
        <w:rFonts w:ascii="Calibri" w:eastAsia="Times New Roman" w:hAnsi="Calibri"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23F5E"/>
    <w:multiLevelType w:val="hybridMultilevel"/>
    <w:tmpl w:val="C284EA1C"/>
    <w:lvl w:ilvl="0" w:tplc="DB06165C">
      <w:start w:val="1"/>
      <w:numFmt w:val="bullet"/>
      <w:pStyle w:val="TextoVieta"/>
      <w:lvlText w:val=""/>
      <w:lvlJc w:val="left"/>
      <w:pPr>
        <w:ind w:left="720" w:hanging="360"/>
      </w:pPr>
      <w:rPr>
        <w:rFonts w:ascii="Symbol" w:hAnsi="Symbol" w:hint="default"/>
        <w:color w:val="000000" w:themeColor="text1"/>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5254EE6"/>
    <w:multiLevelType w:val="hybridMultilevel"/>
    <w:tmpl w:val="47747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213C2"/>
    <w:multiLevelType w:val="hybridMultilevel"/>
    <w:tmpl w:val="122E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2F1CC1"/>
    <w:multiLevelType w:val="hybridMultilevel"/>
    <w:tmpl w:val="3D8803C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94A6153"/>
    <w:multiLevelType w:val="multilevel"/>
    <w:tmpl w:val="4C84D798"/>
    <w:styleLink w:val="Estilo1"/>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045A70"/>
    <w:multiLevelType w:val="hybridMultilevel"/>
    <w:tmpl w:val="490CD1E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1643C41"/>
    <w:multiLevelType w:val="singleLevel"/>
    <w:tmpl w:val="E4449472"/>
    <w:lvl w:ilvl="0">
      <w:start w:val="1"/>
      <w:numFmt w:val="bullet"/>
      <w:pStyle w:val="PUNTO"/>
      <w:lvlText w:val=""/>
      <w:lvlJc w:val="left"/>
      <w:pPr>
        <w:tabs>
          <w:tab w:val="num" w:pos="927"/>
        </w:tabs>
        <w:ind w:left="927" w:hanging="360"/>
      </w:pPr>
      <w:rPr>
        <w:rFonts w:ascii="Wingdings" w:hAnsi="Wingdings" w:hint="default"/>
      </w:rPr>
    </w:lvl>
  </w:abstractNum>
  <w:abstractNum w:abstractNumId="9" w15:restartNumberingAfterBreak="0">
    <w:nsid w:val="24FD4513"/>
    <w:multiLevelType w:val="hybridMultilevel"/>
    <w:tmpl w:val="51942D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9863302"/>
    <w:multiLevelType w:val="hybridMultilevel"/>
    <w:tmpl w:val="448050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9E03335"/>
    <w:multiLevelType w:val="hybridMultilevel"/>
    <w:tmpl w:val="6E2CF324"/>
    <w:lvl w:ilvl="0" w:tplc="5788535A">
      <w:start w:val="1"/>
      <w:numFmt w:val="decimal"/>
      <w:pStyle w:val="NmerosPR"/>
      <w:lvlText w:val="%1."/>
      <w:lvlJc w:val="left"/>
      <w:pPr>
        <w:tabs>
          <w:tab w:val="num" w:pos="227"/>
        </w:tabs>
        <w:ind w:left="227" w:hanging="227"/>
      </w:pPr>
      <w:rPr>
        <w:rFonts w:asciiTheme="minorHAnsi" w:hAnsiTheme="minorHAnsi" w:cs="Times New Roman" w:hint="default"/>
        <w:b/>
        <w:i w:val="0"/>
        <w:color w:val="006699"/>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2" w15:restartNumberingAfterBreak="0">
    <w:nsid w:val="2CD6542A"/>
    <w:multiLevelType w:val="multilevel"/>
    <w:tmpl w:val="75908602"/>
    <w:lvl w:ilvl="0">
      <w:start w:val="1"/>
      <w:numFmt w:val="decimal"/>
      <w:pStyle w:val="NumerosPR"/>
      <w:lvlText w:val="%1."/>
      <w:lvlJc w:val="left"/>
      <w:pPr>
        <w:ind w:left="284" w:hanging="284"/>
      </w:pPr>
      <w:rPr>
        <w:rFonts w:asciiTheme="minorHAnsi" w:hAnsiTheme="minorHAnsi" w:hint="default"/>
        <w:b/>
        <w:i w:val="0"/>
        <w:color w:val="006699"/>
      </w:rPr>
    </w:lvl>
    <w:lvl w:ilvl="1">
      <w:start w:val="1"/>
      <w:numFmt w:val="decimal"/>
      <w:lvlText w:val="%1.%2."/>
      <w:lvlJc w:val="left"/>
      <w:pPr>
        <w:ind w:left="567" w:hanging="283"/>
      </w:pPr>
      <w:rPr>
        <w:rFonts w:asciiTheme="minorHAnsi" w:hAnsiTheme="minorHAnsi" w:hint="default"/>
        <w:b/>
        <w:i w:val="0"/>
        <w:color w:val="595959" w:themeColor="text1" w:themeTint="A6"/>
      </w:rPr>
    </w:lvl>
    <w:lvl w:ilvl="2">
      <w:start w:val="1"/>
      <w:numFmt w:val="decimal"/>
      <w:lvlText w:val="%3."/>
      <w:lvlJc w:val="right"/>
      <w:pPr>
        <w:ind w:left="425" w:firstLine="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3" w15:restartNumberingAfterBreak="0">
    <w:nsid w:val="36C56686"/>
    <w:multiLevelType w:val="multilevel"/>
    <w:tmpl w:val="8EAA8194"/>
    <w:lvl w:ilvl="0">
      <w:start w:val="1"/>
      <w:numFmt w:val="bullet"/>
      <w:pStyle w:val="Bolos"/>
      <w:lvlText w:val=""/>
      <w:lvlJc w:val="left"/>
      <w:pPr>
        <w:ind w:left="170" w:hanging="170"/>
      </w:pPr>
      <w:rPr>
        <w:rFonts w:ascii="Symbol" w:hAnsi="Symbol" w:hint="default"/>
        <w:color w:val="006699"/>
      </w:rPr>
    </w:lvl>
    <w:lvl w:ilvl="1">
      <w:start w:val="1"/>
      <w:numFmt w:val="bullet"/>
      <w:lvlText w:val=""/>
      <w:lvlJc w:val="left"/>
      <w:pPr>
        <w:ind w:left="340" w:hanging="170"/>
      </w:pPr>
      <w:rPr>
        <w:rFonts w:ascii="Symbol" w:hAnsi="Symbol" w:hint="default"/>
        <w:strike w:val="0"/>
        <w:dstrike w:val="0"/>
        <w:color w:val="595959" w:themeColor="text1" w:themeTint="A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B422571"/>
    <w:multiLevelType w:val="hybridMultilevel"/>
    <w:tmpl w:val="554E2A58"/>
    <w:lvl w:ilvl="0" w:tplc="30F6B4B0">
      <w:start w:val="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CA41B6E"/>
    <w:multiLevelType w:val="hybridMultilevel"/>
    <w:tmpl w:val="8AC2B2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D2212E2"/>
    <w:multiLevelType w:val="hybridMultilevel"/>
    <w:tmpl w:val="49303B4A"/>
    <w:lvl w:ilvl="0" w:tplc="0C0A0001">
      <w:start w:val="1"/>
      <w:numFmt w:val="bullet"/>
      <w:lvlText w:val=""/>
      <w:lvlJc w:val="left"/>
      <w:pPr>
        <w:ind w:left="1372" w:hanging="360"/>
      </w:pPr>
      <w:rPr>
        <w:rFonts w:ascii="Symbol" w:hAnsi="Symbol" w:hint="default"/>
      </w:rPr>
    </w:lvl>
    <w:lvl w:ilvl="1" w:tplc="0C0A0003" w:tentative="1">
      <w:start w:val="1"/>
      <w:numFmt w:val="bullet"/>
      <w:lvlText w:val="o"/>
      <w:lvlJc w:val="left"/>
      <w:pPr>
        <w:ind w:left="2092" w:hanging="360"/>
      </w:pPr>
      <w:rPr>
        <w:rFonts w:ascii="Courier New" w:hAnsi="Courier New" w:cs="Courier New" w:hint="default"/>
      </w:rPr>
    </w:lvl>
    <w:lvl w:ilvl="2" w:tplc="0C0A0005" w:tentative="1">
      <w:start w:val="1"/>
      <w:numFmt w:val="bullet"/>
      <w:lvlText w:val=""/>
      <w:lvlJc w:val="left"/>
      <w:pPr>
        <w:ind w:left="2812" w:hanging="360"/>
      </w:pPr>
      <w:rPr>
        <w:rFonts w:ascii="Wingdings" w:hAnsi="Wingdings" w:hint="default"/>
      </w:rPr>
    </w:lvl>
    <w:lvl w:ilvl="3" w:tplc="0C0A0001" w:tentative="1">
      <w:start w:val="1"/>
      <w:numFmt w:val="bullet"/>
      <w:lvlText w:val=""/>
      <w:lvlJc w:val="left"/>
      <w:pPr>
        <w:ind w:left="3532" w:hanging="360"/>
      </w:pPr>
      <w:rPr>
        <w:rFonts w:ascii="Symbol" w:hAnsi="Symbol" w:hint="default"/>
      </w:rPr>
    </w:lvl>
    <w:lvl w:ilvl="4" w:tplc="0C0A0003" w:tentative="1">
      <w:start w:val="1"/>
      <w:numFmt w:val="bullet"/>
      <w:lvlText w:val="o"/>
      <w:lvlJc w:val="left"/>
      <w:pPr>
        <w:ind w:left="4252" w:hanging="360"/>
      </w:pPr>
      <w:rPr>
        <w:rFonts w:ascii="Courier New" w:hAnsi="Courier New" w:cs="Courier New" w:hint="default"/>
      </w:rPr>
    </w:lvl>
    <w:lvl w:ilvl="5" w:tplc="0C0A0005" w:tentative="1">
      <w:start w:val="1"/>
      <w:numFmt w:val="bullet"/>
      <w:lvlText w:val=""/>
      <w:lvlJc w:val="left"/>
      <w:pPr>
        <w:ind w:left="4972" w:hanging="360"/>
      </w:pPr>
      <w:rPr>
        <w:rFonts w:ascii="Wingdings" w:hAnsi="Wingdings" w:hint="default"/>
      </w:rPr>
    </w:lvl>
    <w:lvl w:ilvl="6" w:tplc="0C0A0001" w:tentative="1">
      <w:start w:val="1"/>
      <w:numFmt w:val="bullet"/>
      <w:lvlText w:val=""/>
      <w:lvlJc w:val="left"/>
      <w:pPr>
        <w:ind w:left="5692" w:hanging="360"/>
      </w:pPr>
      <w:rPr>
        <w:rFonts w:ascii="Symbol" w:hAnsi="Symbol" w:hint="default"/>
      </w:rPr>
    </w:lvl>
    <w:lvl w:ilvl="7" w:tplc="0C0A0003" w:tentative="1">
      <w:start w:val="1"/>
      <w:numFmt w:val="bullet"/>
      <w:lvlText w:val="o"/>
      <w:lvlJc w:val="left"/>
      <w:pPr>
        <w:ind w:left="6412" w:hanging="360"/>
      </w:pPr>
      <w:rPr>
        <w:rFonts w:ascii="Courier New" w:hAnsi="Courier New" w:cs="Courier New" w:hint="default"/>
      </w:rPr>
    </w:lvl>
    <w:lvl w:ilvl="8" w:tplc="0C0A0005" w:tentative="1">
      <w:start w:val="1"/>
      <w:numFmt w:val="bullet"/>
      <w:lvlText w:val=""/>
      <w:lvlJc w:val="left"/>
      <w:pPr>
        <w:ind w:left="7132" w:hanging="360"/>
      </w:pPr>
      <w:rPr>
        <w:rFonts w:ascii="Wingdings" w:hAnsi="Wingdings" w:hint="default"/>
      </w:rPr>
    </w:lvl>
  </w:abstractNum>
  <w:abstractNum w:abstractNumId="17" w15:restartNumberingAfterBreak="0">
    <w:nsid w:val="3D5F16A4"/>
    <w:multiLevelType w:val="hybridMultilevel"/>
    <w:tmpl w:val="8FE6F1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E3B0B28"/>
    <w:multiLevelType w:val="hybridMultilevel"/>
    <w:tmpl w:val="7B88B1B0"/>
    <w:lvl w:ilvl="0" w:tplc="0C0A0001">
      <w:start w:val="1"/>
      <w:numFmt w:val="bullet"/>
      <w:pStyle w:val="milis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D37005"/>
    <w:multiLevelType w:val="multilevel"/>
    <w:tmpl w:val="9C20E412"/>
    <w:lvl w:ilvl="0">
      <w:start w:val="1"/>
      <w:numFmt w:val="decimal"/>
      <w:pStyle w:val="Graficos"/>
      <w:suff w:val="space"/>
      <w:lvlText w:val="Figura %1. "/>
      <w:lvlJc w:val="left"/>
      <w:pPr>
        <w:ind w:left="2062" w:hanging="360"/>
      </w:pPr>
      <w:rPr>
        <w:rFonts w:ascii="Arial" w:hAnsi="Arial" w:cs="Arial" w:hint="default"/>
        <w:b w:val="0"/>
        <w:bCs w:val="0"/>
        <w:i/>
        <w:iCs w:val="0"/>
        <w:caps w:val="0"/>
        <w:smallCaps w:val="0"/>
        <w:strike w:val="0"/>
        <w:dstrike w:val="0"/>
        <w:noProof w:val="0"/>
        <w:vanish w:val="0"/>
        <w:color w:val="000000"/>
        <w:spacing w:val="0"/>
        <w:kern w:val="0"/>
        <w:position w:val="0"/>
        <w:sz w:val="18"/>
        <w:szCs w:val="18"/>
        <w:u w:val="none"/>
        <w:vertAlign w:val="baseline"/>
        <w:em w:val="none"/>
        <w:lang w:val="es-ES"/>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FA151FB"/>
    <w:multiLevelType w:val="hybridMultilevel"/>
    <w:tmpl w:val="C04E160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42B26BC9"/>
    <w:multiLevelType w:val="hybridMultilevel"/>
    <w:tmpl w:val="97CCD1BA"/>
    <w:lvl w:ilvl="0" w:tplc="0C0A0001">
      <w:start w:val="1"/>
      <w:numFmt w:val="bullet"/>
      <w:lvlText w:val=""/>
      <w:lvlJc w:val="left"/>
      <w:pPr>
        <w:ind w:left="1012" w:hanging="360"/>
      </w:pPr>
      <w:rPr>
        <w:rFonts w:ascii="Symbol" w:hAnsi="Symbol" w:hint="default"/>
      </w:rPr>
    </w:lvl>
    <w:lvl w:ilvl="1" w:tplc="0C0A0003" w:tentative="1">
      <w:start w:val="1"/>
      <w:numFmt w:val="bullet"/>
      <w:lvlText w:val="o"/>
      <w:lvlJc w:val="left"/>
      <w:pPr>
        <w:ind w:left="1732" w:hanging="360"/>
      </w:pPr>
      <w:rPr>
        <w:rFonts w:ascii="Courier New" w:hAnsi="Courier New" w:cs="Courier New" w:hint="default"/>
      </w:rPr>
    </w:lvl>
    <w:lvl w:ilvl="2" w:tplc="0C0A0005" w:tentative="1">
      <w:start w:val="1"/>
      <w:numFmt w:val="bullet"/>
      <w:lvlText w:val=""/>
      <w:lvlJc w:val="left"/>
      <w:pPr>
        <w:ind w:left="2452" w:hanging="360"/>
      </w:pPr>
      <w:rPr>
        <w:rFonts w:ascii="Wingdings" w:hAnsi="Wingdings" w:hint="default"/>
      </w:rPr>
    </w:lvl>
    <w:lvl w:ilvl="3" w:tplc="0C0A0001" w:tentative="1">
      <w:start w:val="1"/>
      <w:numFmt w:val="bullet"/>
      <w:lvlText w:val=""/>
      <w:lvlJc w:val="left"/>
      <w:pPr>
        <w:ind w:left="3172" w:hanging="360"/>
      </w:pPr>
      <w:rPr>
        <w:rFonts w:ascii="Symbol" w:hAnsi="Symbol" w:hint="default"/>
      </w:rPr>
    </w:lvl>
    <w:lvl w:ilvl="4" w:tplc="0C0A0003" w:tentative="1">
      <w:start w:val="1"/>
      <w:numFmt w:val="bullet"/>
      <w:lvlText w:val="o"/>
      <w:lvlJc w:val="left"/>
      <w:pPr>
        <w:ind w:left="3892" w:hanging="360"/>
      </w:pPr>
      <w:rPr>
        <w:rFonts w:ascii="Courier New" w:hAnsi="Courier New" w:cs="Courier New" w:hint="default"/>
      </w:rPr>
    </w:lvl>
    <w:lvl w:ilvl="5" w:tplc="0C0A0005" w:tentative="1">
      <w:start w:val="1"/>
      <w:numFmt w:val="bullet"/>
      <w:lvlText w:val=""/>
      <w:lvlJc w:val="left"/>
      <w:pPr>
        <w:ind w:left="4612" w:hanging="360"/>
      </w:pPr>
      <w:rPr>
        <w:rFonts w:ascii="Wingdings" w:hAnsi="Wingdings" w:hint="default"/>
      </w:rPr>
    </w:lvl>
    <w:lvl w:ilvl="6" w:tplc="0C0A0001" w:tentative="1">
      <w:start w:val="1"/>
      <w:numFmt w:val="bullet"/>
      <w:lvlText w:val=""/>
      <w:lvlJc w:val="left"/>
      <w:pPr>
        <w:ind w:left="5332" w:hanging="360"/>
      </w:pPr>
      <w:rPr>
        <w:rFonts w:ascii="Symbol" w:hAnsi="Symbol" w:hint="default"/>
      </w:rPr>
    </w:lvl>
    <w:lvl w:ilvl="7" w:tplc="0C0A0003" w:tentative="1">
      <w:start w:val="1"/>
      <w:numFmt w:val="bullet"/>
      <w:lvlText w:val="o"/>
      <w:lvlJc w:val="left"/>
      <w:pPr>
        <w:ind w:left="6052" w:hanging="360"/>
      </w:pPr>
      <w:rPr>
        <w:rFonts w:ascii="Courier New" w:hAnsi="Courier New" w:cs="Courier New" w:hint="default"/>
      </w:rPr>
    </w:lvl>
    <w:lvl w:ilvl="8" w:tplc="0C0A0005" w:tentative="1">
      <w:start w:val="1"/>
      <w:numFmt w:val="bullet"/>
      <w:lvlText w:val=""/>
      <w:lvlJc w:val="left"/>
      <w:pPr>
        <w:ind w:left="6772" w:hanging="360"/>
      </w:pPr>
      <w:rPr>
        <w:rFonts w:ascii="Wingdings" w:hAnsi="Wingdings" w:hint="default"/>
      </w:rPr>
    </w:lvl>
  </w:abstractNum>
  <w:abstractNum w:abstractNumId="22" w15:restartNumberingAfterBreak="0">
    <w:nsid w:val="45B575C2"/>
    <w:multiLevelType w:val="hybridMultilevel"/>
    <w:tmpl w:val="4F1A167A"/>
    <w:lvl w:ilvl="0" w:tplc="D4D236DE">
      <w:start w:val="8"/>
      <w:numFmt w:val="bullet"/>
      <w:lvlText w:val="-"/>
      <w:lvlJc w:val="left"/>
      <w:pPr>
        <w:ind w:left="1012" w:hanging="360"/>
      </w:pPr>
      <w:rPr>
        <w:rFonts w:ascii="Arial" w:eastAsia="Times New Roman" w:hAnsi="Arial" w:cs="Arial" w:hint="default"/>
      </w:rPr>
    </w:lvl>
    <w:lvl w:ilvl="1" w:tplc="0C0A0003" w:tentative="1">
      <w:start w:val="1"/>
      <w:numFmt w:val="bullet"/>
      <w:lvlText w:val="o"/>
      <w:lvlJc w:val="left"/>
      <w:pPr>
        <w:ind w:left="1732" w:hanging="360"/>
      </w:pPr>
      <w:rPr>
        <w:rFonts w:ascii="Courier New" w:hAnsi="Courier New" w:cs="Courier New" w:hint="default"/>
      </w:rPr>
    </w:lvl>
    <w:lvl w:ilvl="2" w:tplc="0C0A0005" w:tentative="1">
      <w:start w:val="1"/>
      <w:numFmt w:val="bullet"/>
      <w:lvlText w:val=""/>
      <w:lvlJc w:val="left"/>
      <w:pPr>
        <w:ind w:left="2452" w:hanging="360"/>
      </w:pPr>
      <w:rPr>
        <w:rFonts w:ascii="Wingdings" w:hAnsi="Wingdings" w:hint="default"/>
      </w:rPr>
    </w:lvl>
    <w:lvl w:ilvl="3" w:tplc="0C0A0001" w:tentative="1">
      <w:start w:val="1"/>
      <w:numFmt w:val="bullet"/>
      <w:lvlText w:val=""/>
      <w:lvlJc w:val="left"/>
      <w:pPr>
        <w:ind w:left="3172" w:hanging="360"/>
      </w:pPr>
      <w:rPr>
        <w:rFonts w:ascii="Symbol" w:hAnsi="Symbol" w:hint="default"/>
      </w:rPr>
    </w:lvl>
    <w:lvl w:ilvl="4" w:tplc="0C0A0003" w:tentative="1">
      <w:start w:val="1"/>
      <w:numFmt w:val="bullet"/>
      <w:lvlText w:val="o"/>
      <w:lvlJc w:val="left"/>
      <w:pPr>
        <w:ind w:left="3892" w:hanging="360"/>
      </w:pPr>
      <w:rPr>
        <w:rFonts w:ascii="Courier New" w:hAnsi="Courier New" w:cs="Courier New" w:hint="default"/>
      </w:rPr>
    </w:lvl>
    <w:lvl w:ilvl="5" w:tplc="0C0A0005" w:tentative="1">
      <w:start w:val="1"/>
      <w:numFmt w:val="bullet"/>
      <w:lvlText w:val=""/>
      <w:lvlJc w:val="left"/>
      <w:pPr>
        <w:ind w:left="4612" w:hanging="360"/>
      </w:pPr>
      <w:rPr>
        <w:rFonts w:ascii="Wingdings" w:hAnsi="Wingdings" w:hint="default"/>
      </w:rPr>
    </w:lvl>
    <w:lvl w:ilvl="6" w:tplc="0C0A0001" w:tentative="1">
      <w:start w:val="1"/>
      <w:numFmt w:val="bullet"/>
      <w:lvlText w:val=""/>
      <w:lvlJc w:val="left"/>
      <w:pPr>
        <w:ind w:left="5332" w:hanging="360"/>
      </w:pPr>
      <w:rPr>
        <w:rFonts w:ascii="Symbol" w:hAnsi="Symbol" w:hint="default"/>
      </w:rPr>
    </w:lvl>
    <w:lvl w:ilvl="7" w:tplc="0C0A0003" w:tentative="1">
      <w:start w:val="1"/>
      <w:numFmt w:val="bullet"/>
      <w:lvlText w:val="o"/>
      <w:lvlJc w:val="left"/>
      <w:pPr>
        <w:ind w:left="6052" w:hanging="360"/>
      </w:pPr>
      <w:rPr>
        <w:rFonts w:ascii="Courier New" w:hAnsi="Courier New" w:cs="Courier New" w:hint="default"/>
      </w:rPr>
    </w:lvl>
    <w:lvl w:ilvl="8" w:tplc="0C0A0005" w:tentative="1">
      <w:start w:val="1"/>
      <w:numFmt w:val="bullet"/>
      <w:lvlText w:val=""/>
      <w:lvlJc w:val="left"/>
      <w:pPr>
        <w:ind w:left="6772" w:hanging="360"/>
      </w:pPr>
      <w:rPr>
        <w:rFonts w:ascii="Wingdings" w:hAnsi="Wingdings" w:hint="default"/>
      </w:rPr>
    </w:lvl>
  </w:abstractNum>
  <w:abstractNum w:abstractNumId="23" w15:restartNumberingAfterBreak="0">
    <w:nsid w:val="4EBA0D54"/>
    <w:multiLevelType w:val="hybridMultilevel"/>
    <w:tmpl w:val="A42225FC"/>
    <w:lvl w:ilvl="0" w:tplc="91841CF8">
      <w:start w:val="1"/>
      <w:numFmt w:val="bullet"/>
      <w:pStyle w:val="Bulletestilonormal"/>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DA83D0C"/>
    <w:multiLevelType w:val="hybridMultilevel"/>
    <w:tmpl w:val="5BD42D44"/>
    <w:lvl w:ilvl="0" w:tplc="0C0A0001">
      <w:start w:val="1"/>
      <w:numFmt w:val="bullet"/>
      <w:lvlText w:val=""/>
      <w:lvlJc w:val="left"/>
      <w:pPr>
        <w:ind w:left="1012" w:hanging="360"/>
      </w:pPr>
      <w:rPr>
        <w:rFonts w:ascii="Symbol" w:hAnsi="Symbol" w:hint="default"/>
      </w:rPr>
    </w:lvl>
    <w:lvl w:ilvl="1" w:tplc="0C0A0003" w:tentative="1">
      <w:start w:val="1"/>
      <w:numFmt w:val="bullet"/>
      <w:lvlText w:val="o"/>
      <w:lvlJc w:val="left"/>
      <w:pPr>
        <w:ind w:left="1732" w:hanging="360"/>
      </w:pPr>
      <w:rPr>
        <w:rFonts w:ascii="Courier New" w:hAnsi="Courier New" w:cs="Courier New" w:hint="default"/>
      </w:rPr>
    </w:lvl>
    <w:lvl w:ilvl="2" w:tplc="0C0A0005" w:tentative="1">
      <w:start w:val="1"/>
      <w:numFmt w:val="bullet"/>
      <w:lvlText w:val=""/>
      <w:lvlJc w:val="left"/>
      <w:pPr>
        <w:ind w:left="2452" w:hanging="360"/>
      </w:pPr>
      <w:rPr>
        <w:rFonts w:ascii="Wingdings" w:hAnsi="Wingdings" w:hint="default"/>
      </w:rPr>
    </w:lvl>
    <w:lvl w:ilvl="3" w:tplc="0C0A0001" w:tentative="1">
      <w:start w:val="1"/>
      <w:numFmt w:val="bullet"/>
      <w:lvlText w:val=""/>
      <w:lvlJc w:val="left"/>
      <w:pPr>
        <w:ind w:left="3172" w:hanging="360"/>
      </w:pPr>
      <w:rPr>
        <w:rFonts w:ascii="Symbol" w:hAnsi="Symbol" w:hint="default"/>
      </w:rPr>
    </w:lvl>
    <w:lvl w:ilvl="4" w:tplc="0C0A0003" w:tentative="1">
      <w:start w:val="1"/>
      <w:numFmt w:val="bullet"/>
      <w:lvlText w:val="o"/>
      <w:lvlJc w:val="left"/>
      <w:pPr>
        <w:ind w:left="3892" w:hanging="360"/>
      </w:pPr>
      <w:rPr>
        <w:rFonts w:ascii="Courier New" w:hAnsi="Courier New" w:cs="Courier New" w:hint="default"/>
      </w:rPr>
    </w:lvl>
    <w:lvl w:ilvl="5" w:tplc="0C0A0005" w:tentative="1">
      <w:start w:val="1"/>
      <w:numFmt w:val="bullet"/>
      <w:lvlText w:val=""/>
      <w:lvlJc w:val="left"/>
      <w:pPr>
        <w:ind w:left="4612" w:hanging="360"/>
      </w:pPr>
      <w:rPr>
        <w:rFonts w:ascii="Wingdings" w:hAnsi="Wingdings" w:hint="default"/>
      </w:rPr>
    </w:lvl>
    <w:lvl w:ilvl="6" w:tplc="0C0A0001" w:tentative="1">
      <w:start w:val="1"/>
      <w:numFmt w:val="bullet"/>
      <w:lvlText w:val=""/>
      <w:lvlJc w:val="left"/>
      <w:pPr>
        <w:ind w:left="5332" w:hanging="360"/>
      </w:pPr>
      <w:rPr>
        <w:rFonts w:ascii="Symbol" w:hAnsi="Symbol" w:hint="default"/>
      </w:rPr>
    </w:lvl>
    <w:lvl w:ilvl="7" w:tplc="0C0A0003" w:tentative="1">
      <w:start w:val="1"/>
      <w:numFmt w:val="bullet"/>
      <w:lvlText w:val="o"/>
      <w:lvlJc w:val="left"/>
      <w:pPr>
        <w:ind w:left="6052" w:hanging="360"/>
      </w:pPr>
      <w:rPr>
        <w:rFonts w:ascii="Courier New" w:hAnsi="Courier New" w:cs="Courier New" w:hint="default"/>
      </w:rPr>
    </w:lvl>
    <w:lvl w:ilvl="8" w:tplc="0C0A0005" w:tentative="1">
      <w:start w:val="1"/>
      <w:numFmt w:val="bullet"/>
      <w:lvlText w:val=""/>
      <w:lvlJc w:val="left"/>
      <w:pPr>
        <w:ind w:left="6772" w:hanging="360"/>
      </w:pPr>
      <w:rPr>
        <w:rFonts w:ascii="Wingdings" w:hAnsi="Wingdings" w:hint="default"/>
      </w:rPr>
    </w:lvl>
  </w:abstractNum>
  <w:abstractNum w:abstractNumId="25" w15:restartNumberingAfterBreak="0">
    <w:nsid w:val="60F56071"/>
    <w:multiLevelType w:val="hybridMultilevel"/>
    <w:tmpl w:val="91DE7192"/>
    <w:lvl w:ilvl="0" w:tplc="901025DC">
      <w:start w:val="1"/>
      <w:numFmt w:val="bullet"/>
      <w:pStyle w:val="TOC2"/>
      <w:lvlText w:val="○"/>
      <w:lvlJc w:val="left"/>
      <w:pPr>
        <w:ind w:left="644" w:hanging="360"/>
      </w:pPr>
      <w:rPr>
        <w:rFonts w:ascii="Calibri" w:hAnsi="Calibri" w:hint="default"/>
        <w:color w:val="006699"/>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15E1055"/>
    <w:multiLevelType w:val="hybridMultilevel"/>
    <w:tmpl w:val="678AA2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1FF40FA"/>
    <w:multiLevelType w:val="hybridMultilevel"/>
    <w:tmpl w:val="3D8803C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289703D"/>
    <w:multiLevelType w:val="hybridMultilevel"/>
    <w:tmpl w:val="D1A659A8"/>
    <w:lvl w:ilvl="0" w:tplc="0588AC46">
      <w:start w:val="1"/>
      <w:numFmt w:val="decimal"/>
      <w:pStyle w:val="EpigrafeTabla"/>
      <w:lvlText w:val="Tabla %1."/>
      <w:lvlJc w:val="left"/>
      <w:pPr>
        <w:ind w:left="2204" w:hanging="360"/>
      </w:pPr>
      <w:rPr>
        <w:b w:val="0"/>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start w:val="1"/>
      <w:numFmt w:val="lowerLetter"/>
      <w:lvlText w:val="%2."/>
      <w:lvlJc w:val="left"/>
      <w:pPr>
        <w:ind w:left="2924" w:hanging="360"/>
      </w:pPr>
    </w:lvl>
    <w:lvl w:ilvl="2" w:tplc="0C0A001B" w:tentative="1">
      <w:start w:val="1"/>
      <w:numFmt w:val="lowerRoman"/>
      <w:lvlText w:val="%3."/>
      <w:lvlJc w:val="right"/>
      <w:pPr>
        <w:ind w:left="3644" w:hanging="180"/>
      </w:pPr>
    </w:lvl>
    <w:lvl w:ilvl="3" w:tplc="0C0A000F" w:tentative="1">
      <w:start w:val="1"/>
      <w:numFmt w:val="decimal"/>
      <w:lvlText w:val="%4."/>
      <w:lvlJc w:val="left"/>
      <w:pPr>
        <w:ind w:left="4364" w:hanging="360"/>
      </w:pPr>
    </w:lvl>
    <w:lvl w:ilvl="4" w:tplc="0C0A0019" w:tentative="1">
      <w:start w:val="1"/>
      <w:numFmt w:val="lowerLetter"/>
      <w:lvlText w:val="%5."/>
      <w:lvlJc w:val="left"/>
      <w:pPr>
        <w:ind w:left="5084" w:hanging="360"/>
      </w:pPr>
    </w:lvl>
    <w:lvl w:ilvl="5" w:tplc="0C0A001B" w:tentative="1">
      <w:start w:val="1"/>
      <w:numFmt w:val="lowerRoman"/>
      <w:lvlText w:val="%6."/>
      <w:lvlJc w:val="right"/>
      <w:pPr>
        <w:ind w:left="5804" w:hanging="180"/>
      </w:pPr>
    </w:lvl>
    <w:lvl w:ilvl="6" w:tplc="0C0A000F" w:tentative="1">
      <w:start w:val="1"/>
      <w:numFmt w:val="decimal"/>
      <w:lvlText w:val="%7."/>
      <w:lvlJc w:val="left"/>
      <w:pPr>
        <w:ind w:left="6524" w:hanging="360"/>
      </w:pPr>
    </w:lvl>
    <w:lvl w:ilvl="7" w:tplc="0C0A0019" w:tentative="1">
      <w:start w:val="1"/>
      <w:numFmt w:val="lowerLetter"/>
      <w:lvlText w:val="%8."/>
      <w:lvlJc w:val="left"/>
      <w:pPr>
        <w:ind w:left="7244" w:hanging="360"/>
      </w:pPr>
    </w:lvl>
    <w:lvl w:ilvl="8" w:tplc="0C0A001B" w:tentative="1">
      <w:start w:val="1"/>
      <w:numFmt w:val="lowerRoman"/>
      <w:lvlText w:val="%9."/>
      <w:lvlJc w:val="right"/>
      <w:pPr>
        <w:ind w:left="7964" w:hanging="180"/>
      </w:pPr>
    </w:lvl>
  </w:abstractNum>
  <w:abstractNum w:abstractNumId="29" w15:restartNumberingAfterBreak="0">
    <w:nsid w:val="74AC35D0"/>
    <w:multiLevelType w:val="multilevel"/>
    <w:tmpl w:val="65D046BA"/>
    <w:lvl w:ilvl="0">
      <w:start w:val="1"/>
      <w:numFmt w:val="decimal"/>
      <w:pStyle w:val="TtuloREE"/>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5"/>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0" w15:restartNumberingAfterBreak="0">
    <w:nsid w:val="76B71D42"/>
    <w:multiLevelType w:val="hybridMultilevel"/>
    <w:tmpl w:val="21D0AE60"/>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1" w15:restartNumberingAfterBreak="0">
    <w:nsid w:val="78355219"/>
    <w:multiLevelType w:val="hybridMultilevel"/>
    <w:tmpl w:val="7B3C091E"/>
    <w:lvl w:ilvl="0" w:tplc="0C0A0001">
      <w:start w:val="1"/>
      <w:numFmt w:val="bullet"/>
      <w:lvlText w:val=""/>
      <w:lvlJc w:val="left"/>
      <w:pPr>
        <w:ind w:left="1012" w:hanging="360"/>
      </w:pPr>
      <w:rPr>
        <w:rFonts w:ascii="Symbol" w:hAnsi="Symbol" w:hint="default"/>
      </w:rPr>
    </w:lvl>
    <w:lvl w:ilvl="1" w:tplc="0C0A0003" w:tentative="1">
      <w:start w:val="1"/>
      <w:numFmt w:val="bullet"/>
      <w:lvlText w:val="o"/>
      <w:lvlJc w:val="left"/>
      <w:pPr>
        <w:ind w:left="1732" w:hanging="360"/>
      </w:pPr>
      <w:rPr>
        <w:rFonts w:ascii="Courier New" w:hAnsi="Courier New" w:cs="Courier New" w:hint="default"/>
      </w:rPr>
    </w:lvl>
    <w:lvl w:ilvl="2" w:tplc="0C0A0005" w:tentative="1">
      <w:start w:val="1"/>
      <w:numFmt w:val="bullet"/>
      <w:lvlText w:val=""/>
      <w:lvlJc w:val="left"/>
      <w:pPr>
        <w:ind w:left="2452" w:hanging="360"/>
      </w:pPr>
      <w:rPr>
        <w:rFonts w:ascii="Wingdings" w:hAnsi="Wingdings" w:hint="default"/>
      </w:rPr>
    </w:lvl>
    <w:lvl w:ilvl="3" w:tplc="0C0A0001" w:tentative="1">
      <w:start w:val="1"/>
      <w:numFmt w:val="bullet"/>
      <w:lvlText w:val=""/>
      <w:lvlJc w:val="left"/>
      <w:pPr>
        <w:ind w:left="3172" w:hanging="360"/>
      </w:pPr>
      <w:rPr>
        <w:rFonts w:ascii="Symbol" w:hAnsi="Symbol" w:hint="default"/>
      </w:rPr>
    </w:lvl>
    <w:lvl w:ilvl="4" w:tplc="0C0A0003" w:tentative="1">
      <w:start w:val="1"/>
      <w:numFmt w:val="bullet"/>
      <w:lvlText w:val="o"/>
      <w:lvlJc w:val="left"/>
      <w:pPr>
        <w:ind w:left="3892" w:hanging="360"/>
      </w:pPr>
      <w:rPr>
        <w:rFonts w:ascii="Courier New" w:hAnsi="Courier New" w:cs="Courier New" w:hint="default"/>
      </w:rPr>
    </w:lvl>
    <w:lvl w:ilvl="5" w:tplc="0C0A0005" w:tentative="1">
      <w:start w:val="1"/>
      <w:numFmt w:val="bullet"/>
      <w:lvlText w:val=""/>
      <w:lvlJc w:val="left"/>
      <w:pPr>
        <w:ind w:left="4612" w:hanging="360"/>
      </w:pPr>
      <w:rPr>
        <w:rFonts w:ascii="Wingdings" w:hAnsi="Wingdings" w:hint="default"/>
      </w:rPr>
    </w:lvl>
    <w:lvl w:ilvl="6" w:tplc="0C0A0001" w:tentative="1">
      <w:start w:val="1"/>
      <w:numFmt w:val="bullet"/>
      <w:lvlText w:val=""/>
      <w:lvlJc w:val="left"/>
      <w:pPr>
        <w:ind w:left="5332" w:hanging="360"/>
      </w:pPr>
      <w:rPr>
        <w:rFonts w:ascii="Symbol" w:hAnsi="Symbol" w:hint="default"/>
      </w:rPr>
    </w:lvl>
    <w:lvl w:ilvl="7" w:tplc="0C0A0003" w:tentative="1">
      <w:start w:val="1"/>
      <w:numFmt w:val="bullet"/>
      <w:lvlText w:val="o"/>
      <w:lvlJc w:val="left"/>
      <w:pPr>
        <w:ind w:left="6052" w:hanging="360"/>
      </w:pPr>
      <w:rPr>
        <w:rFonts w:ascii="Courier New" w:hAnsi="Courier New" w:cs="Courier New" w:hint="default"/>
      </w:rPr>
    </w:lvl>
    <w:lvl w:ilvl="8" w:tplc="0C0A0005" w:tentative="1">
      <w:start w:val="1"/>
      <w:numFmt w:val="bullet"/>
      <w:lvlText w:val=""/>
      <w:lvlJc w:val="left"/>
      <w:pPr>
        <w:ind w:left="6772" w:hanging="360"/>
      </w:pPr>
      <w:rPr>
        <w:rFonts w:ascii="Wingdings" w:hAnsi="Wingdings" w:hint="default"/>
      </w:rPr>
    </w:lvl>
  </w:abstractNum>
  <w:abstractNum w:abstractNumId="32" w15:restartNumberingAfterBreak="0">
    <w:nsid w:val="785E7321"/>
    <w:multiLevelType w:val="multilevel"/>
    <w:tmpl w:val="EFECCC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9DD6D8B"/>
    <w:multiLevelType w:val="hybridMultilevel"/>
    <w:tmpl w:val="AE6CD0A0"/>
    <w:lvl w:ilvl="0" w:tplc="34A285CA">
      <w:start w:val="1"/>
      <w:numFmt w:val="bullet"/>
      <w:pStyle w:val="TOC3"/>
      <w:lvlText w:val="○"/>
      <w:lvlJc w:val="left"/>
      <w:pPr>
        <w:ind w:left="842" w:hanging="360"/>
      </w:pPr>
      <w:rPr>
        <w:rFonts w:ascii="Calibri" w:hAnsi="Calibri" w:hint="default"/>
        <w:color w:val="595959" w:themeColor="text1" w:themeTint="A6"/>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num w:numId="1">
    <w:abstractNumId w:val="11"/>
  </w:num>
  <w:num w:numId="2">
    <w:abstractNumId w:val="2"/>
  </w:num>
  <w:num w:numId="3">
    <w:abstractNumId w:val="13"/>
  </w:num>
  <w:num w:numId="4">
    <w:abstractNumId w:val="25"/>
  </w:num>
  <w:num w:numId="5">
    <w:abstractNumId w:val="33"/>
  </w:num>
  <w:num w:numId="6">
    <w:abstractNumId w:val="12"/>
    <w:lvlOverride w:ilvl="0">
      <w:lvl w:ilvl="0">
        <w:start w:val="1"/>
        <w:numFmt w:val="decimal"/>
        <w:pStyle w:val="NumerosPR"/>
        <w:lvlText w:val="%1."/>
        <w:lvlJc w:val="left"/>
        <w:pPr>
          <w:ind w:left="227" w:hanging="227"/>
        </w:pPr>
        <w:rPr>
          <w:rFonts w:ascii="Arial" w:hAnsi="Arial" w:cs="Arial" w:hint="default"/>
          <w:b w:val="0"/>
          <w:i w:val="0"/>
          <w:color w:val="auto"/>
          <w:sz w:val="24"/>
        </w:rPr>
      </w:lvl>
    </w:lvlOverride>
    <w:lvlOverride w:ilvl="1">
      <w:lvl w:ilvl="1">
        <w:start w:val="1"/>
        <w:numFmt w:val="decimal"/>
        <w:lvlText w:val="%1.%2."/>
        <w:lvlJc w:val="left"/>
        <w:pPr>
          <w:ind w:left="652" w:hanging="425"/>
        </w:pPr>
        <w:rPr>
          <w:rFonts w:ascii="Arial" w:hAnsi="Arial" w:cs="Arial" w:hint="default"/>
          <w:b w:val="0"/>
          <w:i w:val="0"/>
          <w:color w:val="auto"/>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7">
    <w:abstractNumId w:val="29"/>
  </w:num>
  <w:num w:numId="8">
    <w:abstractNumId w:val="2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2"/>
    <w:lvlOverride w:ilvl="0">
      <w:lvl w:ilvl="0">
        <w:start w:val="1"/>
        <w:numFmt w:val="decimal"/>
        <w:pStyle w:val="NumerosPR"/>
        <w:lvlText w:val="%1."/>
        <w:lvlJc w:val="left"/>
        <w:pPr>
          <w:ind w:left="284" w:hanging="284"/>
        </w:pPr>
        <w:rPr>
          <w:rFonts w:ascii="Arial" w:hAnsi="Arial" w:cs="Arial" w:hint="default"/>
          <w:b w:val="0"/>
          <w:i w:val="0"/>
          <w:color w:val="auto"/>
        </w:rPr>
      </w:lvl>
    </w:lvlOverride>
    <w:lvlOverride w:ilvl="1">
      <w:lvl w:ilvl="1">
        <w:start w:val="1"/>
        <w:numFmt w:val="decimal"/>
        <w:lvlText w:val="%1.%2."/>
        <w:lvlJc w:val="left"/>
        <w:pPr>
          <w:ind w:left="680" w:hanging="396"/>
        </w:pPr>
        <w:rPr>
          <w:rFonts w:asciiTheme="minorHAnsi" w:hAnsiTheme="minorHAnsi" w:hint="default"/>
          <w:b/>
          <w:i w:val="0"/>
          <w:color w:val="595959" w:themeColor="text1" w:themeTint="A6"/>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11">
    <w:abstractNumId w:val="8"/>
  </w:num>
  <w:num w:numId="12">
    <w:abstractNumId w:val="12"/>
    <w:lvlOverride w:ilvl="0">
      <w:lvl w:ilvl="0">
        <w:start w:val="1"/>
        <w:numFmt w:val="decimal"/>
        <w:pStyle w:val="NumerosPR"/>
        <w:lvlText w:val="%1."/>
        <w:lvlJc w:val="left"/>
        <w:pPr>
          <w:ind w:left="284" w:hanging="284"/>
        </w:pPr>
        <w:rPr>
          <w:rFonts w:ascii="Arial" w:hAnsi="Arial" w:cs="Arial" w:hint="default"/>
          <w:b w:val="0"/>
          <w:i w:val="0"/>
          <w:color w:val="auto"/>
          <w:sz w:val="22"/>
        </w:rPr>
      </w:lvl>
    </w:lvlOverride>
    <w:lvlOverride w:ilvl="1">
      <w:lvl w:ilvl="1">
        <w:start w:val="1"/>
        <w:numFmt w:val="decimal"/>
        <w:lvlText w:val="%1.%2."/>
        <w:lvlJc w:val="left"/>
        <w:pPr>
          <w:ind w:left="680" w:hanging="396"/>
        </w:pPr>
        <w:rPr>
          <w:rFonts w:asciiTheme="minorHAnsi" w:hAnsiTheme="minorHAnsi" w:hint="default"/>
          <w:b/>
          <w:i w:val="0"/>
          <w:color w:val="595959" w:themeColor="text1" w:themeTint="A6"/>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13">
    <w:abstractNumId w:val="23"/>
  </w:num>
  <w:num w:numId="14">
    <w:abstractNumId w:val="0"/>
  </w:num>
  <w:num w:numId="15">
    <w:abstractNumId w:val="19"/>
  </w:num>
  <w:num w:numId="16">
    <w:abstractNumId w:val="28"/>
  </w:num>
  <w:num w:numId="17">
    <w:abstractNumId w:val="18"/>
  </w:num>
  <w:num w:numId="18">
    <w:abstractNumId w:val="16"/>
  </w:num>
  <w:num w:numId="19">
    <w:abstractNumId w:val="17"/>
  </w:num>
  <w:num w:numId="20">
    <w:abstractNumId w:val="31"/>
  </w:num>
  <w:num w:numId="21">
    <w:abstractNumId w:val="20"/>
  </w:num>
  <w:num w:numId="22">
    <w:abstractNumId w:val="24"/>
  </w:num>
  <w:num w:numId="23">
    <w:abstractNumId w:val="21"/>
  </w:num>
  <w:num w:numId="24">
    <w:abstractNumId w:val="12"/>
    <w:lvlOverride w:ilvl="0">
      <w:lvl w:ilvl="0">
        <w:start w:val="1"/>
        <w:numFmt w:val="decimal"/>
        <w:pStyle w:val="NumerosPR"/>
        <w:lvlText w:val="%1."/>
        <w:lvlJc w:val="left"/>
        <w:pPr>
          <w:ind w:left="227" w:hanging="227"/>
        </w:pPr>
        <w:rPr>
          <w:rFonts w:asciiTheme="minorHAnsi" w:hAnsiTheme="minorHAnsi" w:hint="default"/>
          <w:b/>
          <w:i w:val="0"/>
          <w:color w:val="006699"/>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5">
    <w:abstractNumId w:val="12"/>
    <w:lvlOverride w:ilvl="0">
      <w:lvl w:ilvl="0">
        <w:start w:val="1"/>
        <w:numFmt w:val="decimal"/>
        <w:pStyle w:val="NumerosPR"/>
        <w:lvlText w:val="%1."/>
        <w:lvlJc w:val="left"/>
        <w:pPr>
          <w:ind w:left="227" w:hanging="227"/>
        </w:pPr>
        <w:rPr>
          <w:rFonts w:asciiTheme="minorHAnsi" w:hAnsiTheme="minorHAnsi" w:hint="default"/>
          <w:b/>
          <w:i w:val="0"/>
          <w:color w:val="006699"/>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6">
    <w:abstractNumId w:val="12"/>
    <w:lvlOverride w:ilvl="0">
      <w:lvl w:ilvl="0">
        <w:start w:val="1"/>
        <w:numFmt w:val="decimal"/>
        <w:pStyle w:val="NumerosPR"/>
        <w:lvlText w:val="%1."/>
        <w:lvlJc w:val="left"/>
        <w:pPr>
          <w:ind w:left="227" w:hanging="227"/>
        </w:pPr>
        <w:rPr>
          <w:rFonts w:asciiTheme="minorHAnsi" w:hAnsiTheme="minorHAnsi" w:hint="default"/>
          <w:b/>
          <w:i w:val="0"/>
          <w:color w:val="006699"/>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7">
    <w:abstractNumId w:val="12"/>
    <w:lvlOverride w:ilvl="0">
      <w:lvl w:ilvl="0">
        <w:start w:val="1"/>
        <w:numFmt w:val="decimal"/>
        <w:pStyle w:val="NumerosPR"/>
        <w:lvlText w:val="%1."/>
        <w:lvlJc w:val="left"/>
        <w:pPr>
          <w:ind w:left="227" w:hanging="227"/>
        </w:pPr>
        <w:rPr>
          <w:rFonts w:asciiTheme="minorHAnsi" w:hAnsiTheme="minorHAnsi" w:hint="default"/>
          <w:b/>
          <w:i w:val="0"/>
          <w:color w:val="006699"/>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8">
    <w:abstractNumId w:val="12"/>
    <w:lvlOverride w:ilvl="0">
      <w:lvl w:ilvl="0">
        <w:start w:val="1"/>
        <w:numFmt w:val="decimal"/>
        <w:pStyle w:val="NumerosPR"/>
        <w:lvlText w:val="%1."/>
        <w:lvlJc w:val="left"/>
        <w:pPr>
          <w:ind w:left="227" w:hanging="227"/>
        </w:pPr>
        <w:rPr>
          <w:rFonts w:asciiTheme="minorHAnsi" w:hAnsiTheme="minorHAnsi" w:hint="default"/>
          <w:b/>
          <w:i w:val="0"/>
          <w:color w:val="006699"/>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9">
    <w:abstractNumId w:val="12"/>
    <w:lvlOverride w:ilvl="0">
      <w:lvl w:ilvl="0">
        <w:start w:val="1"/>
        <w:numFmt w:val="decimal"/>
        <w:pStyle w:val="NumerosPR"/>
        <w:lvlText w:val="%1."/>
        <w:lvlJc w:val="left"/>
        <w:pPr>
          <w:ind w:left="227" w:hanging="227"/>
        </w:pPr>
        <w:rPr>
          <w:rFonts w:asciiTheme="minorHAnsi" w:hAnsiTheme="minorHAnsi" w:hint="default"/>
          <w:b/>
          <w:i w:val="0"/>
          <w:color w:val="006699"/>
          <w:sz w:val="24"/>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30">
    <w:abstractNumId w:val="12"/>
    <w:lvlOverride w:ilvl="0">
      <w:lvl w:ilvl="0">
        <w:start w:val="1"/>
        <w:numFmt w:val="decimal"/>
        <w:pStyle w:val="NumerosPR"/>
        <w:lvlText w:val="%1."/>
        <w:lvlJc w:val="left"/>
        <w:pPr>
          <w:ind w:left="227" w:hanging="227"/>
        </w:pPr>
        <w:rPr>
          <w:rFonts w:asciiTheme="minorHAnsi" w:hAnsiTheme="minorHAnsi" w:hint="default"/>
          <w:b/>
          <w:i w:val="0"/>
          <w:color w:val="006699"/>
          <w:sz w:val="24"/>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31">
    <w:abstractNumId w:val="12"/>
    <w:lvlOverride w:ilvl="0">
      <w:lvl w:ilvl="0">
        <w:start w:val="1"/>
        <w:numFmt w:val="decimal"/>
        <w:pStyle w:val="NumerosPR"/>
        <w:lvlText w:val="%1."/>
        <w:lvlJc w:val="left"/>
        <w:pPr>
          <w:ind w:left="227" w:hanging="227"/>
        </w:pPr>
        <w:rPr>
          <w:rFonts w:asciiTheme="minorHAnsi" w:hAnsiTheme="minorHAnsi" w:hint="default"/>
          <w:b/>
          <w:i w:val="0"/>
          <w:color w:val="006699"/>
          <w:sz w:val="24"/>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32">
    <w:abstractNumId w:val="12"/>
    <w:lvlOverride w:ilvl="0">
      <w:lvl w:ilvl="0">
        <w:start w:val="1"/>
        <w:numFmt w:val="decimal"/>
        <w:pStyle w:val="NumerosPR"/>
        <w:lvlText w:val="%1."/>
        <w:lvlJc w:val="left"/>
        <w:pPr>
          <w:ind w:left="227" w:hanging="227"/>
        </w:pPr>
        <w:rPr>
          <w:rFonts w:asciiTheme="minorHAnsi" w:hAnsiTheme="minorHAnsi" w:hint="default"/>
          <w:b/>
          <w:i w:val="0"/>
          <w:color w:val="006699"/>
          <w:sz w:val="24"/>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33">
    <w:abstractNumId w:val="12"/>
    <w:lvlOverride w:ilvl="0">
      <w:startOverride w:val="1"/>
      <w:lvl w:ilvl="0">
        <w:start w:val="1"/>
        <w:numFmt w:val="decimal"/>
        <w:pStyle w:val="NumerosPR"/>
        <w:lvlText w:val="%1."/>
        <w:lvlJc w:val="left"/>
        <w:pPr>
          <w:ind w:left="284" w:hanging="284"/>
        </w:pPr>
        <w:rPr>
          <w:rFonts w:asciiTheme="minorHAnsi" w:hAnsiTheme="minorHAnsi" w:hint="default"/>
          <w:b/>
          <w:i w:val="0"/>
          <w:color w:val="006699"/>
        </w:rPr>
      </w:lvl>
    </w:lvlOverride>
    <w:lvlOverride w:ilvl="1">
      <w:startOverride w:val="1"/>
      <w:lvl w:ilvl="1">
        <w:start w:val="1"/>
        <w:numFmt w:val="decimal"/>
        <w:lvlText w:val="%1.%2."/>
        <w:lvlJc w:val="left"/>
        <w:pPr>
          <w:ind w:left="680" w:hanging="396"/>
        </w:pPr>
        <w:rPr>
          <w:rFonts w:asciiTheme="minorHAnsi" w:hAnsiTheme="minorHAnsi" w:hint="default"/>
          <w:b/>
          <w:i w:val="0"/>
          <w:color w:val="595959" w:themeColor="text1" w:themeTint="A6"/>
        </w:rPr>
      </w:lvl>
    </w:lvlOverride>
    <w:lvlOverride w:ilvl="2">
      <w:startOverride w:val="1"/>
      <w:lvl w:ilvl="2">
        <w:start w:val="1"/>
        <w:numFmt w:val="decimal"/>
        <w:lvlText w:val="%3."/>
        <w:lvlJc w:val="right"/>
        <w:pPr>
          <w:ind w:left="425" w:firstLine="0"/>
        </w:pPr>
        <w:rPr>
          <w:rFonts w:hint="default"/>
        </w:rPr>
      </w:lvl>
    </w:lvlOverride>
    <w:lvlOverride w:ilvl="3">
      <w:startOverride w:val="1"/>
      <w:lvl w:ilvl="3">
        <w:start w:val="1"/>
        <w:numFmt w:val="decimal"/>
        <w:lvlText w:val="%4."/>
        <w:lvlJc w:val="left"/>
        <w:pPr>
          <w:ind w:left="3240" w:hanging="360"/>
        </w:pPr>
        <w:rPr>
          <w:rFonts w:hint="default"/>
        </w:rPr>
      </w:lvl>
    </w:lvlOverride>
    <w:lvlOverride w:ilvl="4">
      <w:startOverride w:val="1"/>
      <w:lvl w:ilvl="4">
        <w:start w:val="1"/>
        <w:numFmt w:val="lowerLetter"/>
        <w:lvlText w:val="%5."/>
        <w:lvlJc w:val="left"/>
        <w:pPr>
          <w:ind w:left="3960" w:hanging="360"/>
        </w:pPr>
        <w:rPr>
          <w:rFonts w:hint="default"/>
        </w:rPr>
      </w:lvl>
    </w:lvlOverride>
    <w:lvlOverride w:ilvl="5">
      <w:startOverride w:val="1"/>
      <w:lvl w:ilvl="5">
        <w:start w:val="1"/>
        <w:numFmt w:val="lowerRoman"/>
        <w:lvlText w:val="%6."/>
        <w:lvlJc w:val="right"/>
        <w:pPr>
          <w:ind w:left="4680" w:hanging="180"/>
        </w:pPr>
        <w:rPr>
          <w:rFonts w:hint="default"/>
        </w:rPr>
      </w:lvl>
    </w:lvlOverride>
    <w:lvlOverride w:ilvl="6">
      <w:startOverride w:val="1"/>
      <w:lvl w:ilvl="6">
        <w:start w:val="1"/>
        <w:numFmt w:val="decimal"/>
        <w:lvlText w:val="%7."/>
        <w:lvlJc w:val="left"/>
        <w:pPr>
          <w:ind w:left="5400" w:hanging="360"/>
        </w:pPr>
        <w:rPr>
          <w:rFonts w:hint="default"/>
        </w:rPr>
      </w:lvl>
    </w:lvlOverride>
    <w:lvlOverride w:ilvl="7">
      <w:startOverride w:val="1"/>
      <w:lvl w:ilvl="7">
        <w:start w:val="1"/>
        <w:numFmt w:val="lowerLetter"/>
        <w:lvlText w:val="%8."/>
        <w:lvlJc w:val="left"/>
        <w:pPr>
          <w:ind w:left="6120" w:hanging="360"/>
        </w:pPr>
        <w:rPr>
          <w:rFonts w:hint="default"/>
        </w:rPr>
      </w:lvl>
    </w:lvlOverride>
    <w:lvlOverride w:ilvl="8">
      <w:startOverride w:val="1"/>
      <w:lvl w:ilvl="8">
        <w:start w:val="1"/>
        <w:numFmt w:val="lowerRoman"/>
        <w:lvlText w:val="%9."/>
        <w:lvlJc w:val="right"/>
        <w:pPr>
          <w:ind w:left="6840" w:hanging="180"/>
        </w:pPr>
        <w:rPr>
          <w:rFonts w:hint="default"/>
        </w:rPr>
      </w:lvl>
    </w:lvlOverride>
  </w:num>
  <w:num w:numId="34">
    <w:abstractNumId w:val="29"/>
  </w:num>
  <w:num w:numId="35">
    <w:abstractNumId w:val="29"/>
  </w:num>
  <w:num w:numId="36">
    <w:abstractNumId w:val="29"/>
  </w:num>
  <w:num w:numId="37">
    <w:abstractNumId w:val="29"/>
  </w:num>
  <w:num w:numId="38">
    <w:abstractNumId w:val="29"/>
  </w:num>
  <w:num w:numId="39">
    <w:abstractNumId w:val="29"/>
  </w:num>
  <w:num w:numId="40">
    <w:abstractNumId w:val="29"/>
  </w:num>
  <w:num w:numId="41">
    <w:abstractNumId w:val="29"/>
  </w:num>
  <w:num w:numId="42">
    <w:abstractNumId w:val="29"/>
  </w:num>
  <w:num w:numId="43">
    <w:abstractNumId w:val="29"/>
  </w:num>
  <w:num w:numId="44">
    <w:abstractNumId w:val="29"/>
  </w:num>
  <w:num w:numId="45">
    <w:abstractNumId w:val="2"/>
  </w:num>
  <w:num w:numId="46">
    <w:abstractNumId w:val="29"/>
  </w:num>
  <w:num w:numId="47">
    <w:abstractNumId w:val="12"/>
    <w:lvlOverride w:ilvl="0">
      <w:startOverride w:val="1"/>
      <w:lvl w:ilvl="0">
        <w:start w:val="1"/>
        <w:numFmt w:val="decimal"/>
        <w:pStyle w:val="NumerosPR"/>
        <w:lvlText w:val="%1."/>
        <w:lvlJc w:val="left"/>
        <w:pPr>
          <w:ind w:left="284" w:hanging="284"/>
        </w:pPr>
        <w:rPr>
          <w:rFonts w:ascii="Arial" w:hAnsi="Arial" w:cs="Arial" w:hint="default"/>
          <w:b w:val="0"/>
          <w:i w:val="0"/>
          <w:color w:val="auto"/>
        </w:rPr>
      </w:lvl>
    </w:lvlOverride>
    <w:lvlOverride w:ilvl="1">
      <w:startOverride w:val="1"/>
      <w:lvl w:ilvl="1">
        <w:start w:val="1"/>
        <w:numFmt w:val="decimal"/>
        <w:lvlText w:val="%1.%2."/>
        <w:lvlJc w:val="left"/>
        <w:pPr>
          <w:ind w:left="680" w:hanging="396"/>
        </w:pPr>
        <w:rPr>
          <w:rFonts w:asciiTheme="minorHAnsi" w:hAnsiTheme="minorHAnsi" w:hint="default"/>
          <w:b/>
          <w:i w:val="0"/>
          <w:color w:val="595959" w:themeColor="text1" w:themeTint="A6"/>
        </w:rPr>
      </w:lvl>
    </w:lvlOverride>
    <w:lvlOverride w:ilvl="2">
      <w:startOverride w:val="1"/>
      <w:lvl w:ilvl="2">
        <w:start w:val="1"/>
        <w:numFmt w:val="decimal"/>
        <w:lvlText w:val="%3."/>
        <w:lvlJc w:val="right"/>
        <w:pPr>
          <w:ind w:left="425" w:firstLine="0"/>
        </w:pPr>
        <w:rPr>
          <w:rFonts w:hint="default"/>
        </w:rPr>
      </w:lvl>
    </w:lvlOverride>
    <w:lvlOverride w:ilvl="3">
      <w:startOverride w:val="1"/>
      <w:lvl w:ilvl="3">
        <w:start w:val="1"/>
        <w:numFmt w:val="decimal"/>
        <w:lvlText w:val="%4."/>
        <w:lvlJc w:val="left"/>
        <w:pPr>
          <w:ind w:left="3240" w:hanging="360"/>
        </w:pPr>
        <w:rPr>
          <w:rFonts w:hint="default"/>
        </w:rPr>
      </w:lvl>
    </w:lvlOverride>
    <w:lvlOverride w:ilvl="4">
      <w:startOverride w:val="1"/>
      <w:lvl w:ilvl="4">
        <w:start w:val="1"/>
        <w:numFmt w:val="lowerLetter"/>
        <w:lvlText w:val="%5."/>
        <w:lvlJc w:val="left"/>
        <w:pPr>
          <w:ind w:left="3960" w:hanging="360"/>
        </w:pPr>
        <w:rPr>
          <w:rFonts w:hint="default"/>
        </w:rPr>
      </w:lvl>
    </w:lvlOverride>
    <w:lvlOverride w:ilvl="5">
      <w:startOverride w:val="1"/>
      <w:lvl w:ilvl="5">
        <w:start w:val="1"/>
        <w:numFmt w:val="lowerRoman"/>
        <w:lvlText w:val="%6."/>
        <w:lvlJc w:val="right"/>
        <w:pPr>
          <w:ind w:left="4680" w:hanging="180"/>
        </w:pPr>
        <w:rPr>
          <w:rFonts w:hint="default"/>
        </w:rPr>
      </w:lvl>
    </w:lvlOverride>
    <w:lvlOverride w:ilvl="6">
      <w:startOverride w:val="1"/>
      <w:lvl w:ilvl="6">
        <w:start w:val="1"/>
        <w:numFmt w:val="decimal"/>
        <w:lvlText w:val="%7."/>
        <w:lvlJc w:val="left"/>
        <w:pPr>
          <w:ind w:left="5400" w:hanging="360"/>
        </w:pPr>
        <w:rPr>
          <w:rFonts w:hint="default"/>
        </w:rPr>
      </w:lvl>
    </w:lvlOverride>
    <w:lvlOverride w:ilvl="7">
      <w:startOverride w:val="1"/>
      <w:lvl w:ilvl="7">
        <w:start w:val="1"/>
        <w:numFmt w:val="lowerLetter"/>
        <w:lvlText w:val="%8."/>
        <w:lvlJc w:val="left"/>
        <w:pPr>
          <w:ind w:left="6120" w:hanging="360"/>
        </w:pPr>
        <w:rPr>
          <w:rFonts w:hint="default"/>
        </w:rPr>
      </w:lvl>
    </w:lvlOverride>
    <w:lvlOverride w:ilvl="8">
      <w:startOverride w:val="1"/>
      <w:lvl w:ilvl="8">
        <w:start w:val="1"/>
        <w:numFmt w:val="lowerRoman"/>
        <w:lvlText w:val="%9."/>
        <w:lvlJc w:val="right"/>
        <w:pPr>
          <w:ind w:left="6840" w:hanging="180"/>
        </w:pPr>
        <w:rPr>
          <w:rFonts w:hint="default"/>
        </w:rPr>
      </w:lvl>
    </w:lvlOverride>
  </w:num>
  <w:num w:numId="48">
    <w:abstractNumId w:val="4"/>
  </w:num>
  <w:num w:numId="49">
    <w:abstractNumId w:val="3"/>
  </w:num>
  <w:num w:numId="50">
    <w:abstractNumId w:val="32"/>
  </w:num>
  <w:num w:numId="51">
    <w:abstractNumId w:val="29"/>
  </w:num>
  <w:num w:numId="52">
    <w:abstractNumId w:val="29"/>
  </w:num>
  <w:num w:numId="53">
    <w:abstractNumId w:val="2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9"/>
  </w:num>
  <w:num w:numId="55">
    <w:abstractNumId w:val="29"/>
  </w:num>
  <w:num w:numId="56">
    <w:abstractNumId w:val="29"/>
  </w:num>
  <w:num w:numId="57">
    <w:abstractNumId w:val="29"/>
  </w:num>
  <w:num w:numId="58">
    <w:abstractNumId w:val="29"/>
  </w:num>
  <w:num w:numId="59">
    <w:abstractNumId w:val="29"/>
  </w:num>
  <w:num w:numId="60">
    <w:abstractNumId w:val="29"/>
  </w:num>
  <w:num w:numId="61">
    <w:abstractNumId w:val="1"/>
  </w:num>
  <w:num w:numId="62">
    <w:abstractNumId w:val="12"/>
    <w:lvlOverride w:ilvl="0">
      <w:startOverride w:val="1"/>
      <w:lvl w:ilvl="0">
        <w:start w:val="1"/>
        <w:numFmt w:val="decimal"/>
        <w:pStyle w:val="NumerosPR"/>
        <w:lvlText w:val="%1."/>
        <w:lvlJc w:val="left"/>
        <w:pPr>
          <w:ind w:left="284" w:hanging="284"/>
        </w:pPr>
        <w:rPr>
          <w:rFonts w:ascii="Arial" w:hAnsi="Arial" w:cs="Arial" w:hint="default"/>
          <w:b w:val="0"/>
          <w:i w:val="0"/>
          <w:color w:val="auto"/>
          <w:sz w:val="22"/>
        </w:rPr>
      </w:lvl>
    </w:lvlOverride>
    <w:lvlOverride w:ilvl="1">
      <w:startOverride w:val="1"/>
      <w:lvl w:ilvl="1">
        <w:start w:val="1"/>
        <w:numFmt w:val="decimal"/>
        <w:lvlText w:val="%1.%2."/>
        <w:lvlJc w:val="left"/>
        <w:pPr>
          <w:ind w:left="680" w:hanging="396"/>
        </w:pPr>
        <w:rPr>
          <w:rFonts w:asciiTheme="minorHAnsi" w:hAnsiTheme="minorHAnsi" w:hint="default"/>
          <w:b/>
          <w:i w:val="0"/>
          <w:color w:val="595959" w:themeColor="text1" w:themeTint="A6"/>
        </w:rPr>
      </w:lvl>
    </w:lvlOverride>
    <w:lvlOverride w:ilvl="2">
      <w:startOverride w:val="1"/>
      <w:lvl w:ilvl="2">
        <w:start w:val="1"/>
        <w:numFmt w:val="decimal"/>
        <w:lvlText w:val="%3."/>
        <w:lvlJc w:val="right"/>
        <w:pPr>
          <w:ind w:left="425" w:firstLine="0"/>
        </w:pPr>
        <w:rPr>
          <w:rFonts w:hint="default"/>
        </w:rPr>
      </w:lvl>
    </w:lvlOverride>
    <w:lvlOverride w:ilvl="3">
      <w:startOverride w:val="1"/>
      <w:lvl w:ilvl="3">
        <w:start w:val="1"/>
        <w:numFmt w:val="decimal"/>
        <w:lvlText w:val="%4."/>
        <w:lvlJc w:val="left"/>
        <w:pPr>
          <w:ind w:left="3240" w:hanging="360"/>
        </w:pPr>
        <w:rPr>
          <w:rFonts w:hint="default"/>
        </w:rPr>
      </w:lvl>
    </w:lvlOverride>
    <w:lvlOverride w:ilvl="4">
      <w:startOverride w:val="1"/>
      <w:lvl w:ilvl="4">
        <w:start w:val="1"/>
        <w:numFmt w:val="lowerLetter"/>
        <w:lvlText w:val="%5."/>
        <w:lvlJc w:val="left"/>
        <w:pPr>
          <w:ind w:left="3960" w:hanging="360"/>
        </w:pPr>
        <w:rPr>
          <w:rFonts w:hint="default"/>
        </w:rPr>
      </w:lvl>
    </w:lvlOverride>
    <w:lvlOverride w:ilvl="5">
      <w:startOverride w:val="1"/>
      <w:lvl w:ilvl="5">
        <w:start w:val="1"/>
        <w:numFmt w:val="lowerRoman"/>
        <w:lvlText w:val="%6."/>
        <w:lvlJc w:val="right"/>
        <w:pPr>
          <w:ind w:left="4680" w:hanging="180"/>
        </w:pPr>
        <w:rPr>
          <w:rFonts w:hint="default"/>
        </w:rPr>
      </w:lvl>
    </w:lvlOverride>
    <w:lvlOverride w:ilvl="6">
      <w:startOverride w:val="1"/>
      <w:lvl w:ilvl="6">
        <w:start w:val="1"/>
        <w:numFmt w:val="decimal"/>
        <w:lvlText w:val="%7."/>
        <w:lvlJc w:val="left"/>
        <w:pPr>
          <w:ind w:left="5400" w:hanging="360"/>
        </w:pPr>
        <w:rPr>
          <w:rFonts w:hint="default"/>
        </w:rPr>
      </w:lvl>
    </w:lvlOverride>
    <w:lvlOverride w:ilvl="7">
      <w:startOverride w:val="1"/>
      <w:lvl w:ilvl="7">
        <w:start w:val="1"/>
        <w:numFmt w:val="lowerLetter"/>
        <w:lvlText w:val="%8."/>
        <w:lvlJc w:val="left"/>
        <w:pPr>
          <w:ind w:left="6120" w:hanging="360"/>
        </w:pPr>
        <w:rPr>
          <w:rFonts w:hint="default"/>
        </w:rPr>
      </w:lvl>
    </w:lvlOverride>
    <w:lvlOverride w:ilvl="8">
      <w:startOverride w:val="1"/>
      <w:lvl w:ilvl="8">
        <w:start w:val="1"/>
        <w:numFmt w:val="lowerRoman"/>
        <w:lvlText w:val="%9."/>
        <w:lvlJc w:val="right"/>
        <w:pPr>
          <w:ind w:left="6840" w:hanging="180"/>
        </w:pPr>
        <w:rPr>
          <w:rFonts w:hint="default"/>
        </w:rPr>
      </w:lvl>
    </w:lvlOverride>
  </w:num>
  <w:num w:numId="63">
    <w:abstractNumId w:val="9"/>
  </w:num>
  <w:num w:numId="64">
    <w:abstractNumId w:val="29"/>
    <w:lvlOverride w:ilvl="0">
      <w:startOverride w:val="4"/>
    </w:lvlOverride>
  </w:num>
  <w:num w:numId="65">
    <w:abstractNumId w:val="14"/>
  </w:num>
  <w:num w:numId="66">
    <w:abstractNumId w:val="2"/>
  </w:num>
  <w:num w:numId="67">
    <w:abstractNumId w:val="29"/>
    <w:lvlOverride w:ilvl="0">
      <w:startOverride w:val="6"/>
    </w:lvlOverride>
    <w:lvlOverride w:ilvl="1">
      <w:startOverride w:val="3"/>
    </w:lvlOverride>
  </w:num>
  <w:num w:numId="68">
    <w:abstractNumId w:val="26"/>
  </w:num>
  <w:num w:numId="69">
    <w:abstractNumId w:val="22"/>
  </w:num>
  <w:num w:numId="70">
    <w:abstractNumId w:val="29"/>
    <w:lvlOverride w:ilvl="0">
      <w:startOverride w:val="6"/>
    </w:lvlOverride>
    <w:lvlOverride w:ilvl="1">
      <w:startOverride w:val="4"/>
    </w:lvlOverride>
  </w:num>
  <w:num w:numId="71">
    <w:abstractNumId w:val="15"/>
  </w:num>
  <w:num w:numId="72">
    <w:abstractNumId w:val="10"/>
  </w:num>
  <w:num w:numId="73">
    <w:abstractNumId w:val="27"/>
  </w:num>
  <w:num w:numId="74">
    <w:abstractNumId w:val="2"/>
  </w:num>
  <w:num w:numId="75">
    <w:abstractNumId w:val="5"/>
  </w:num>
  <w:num w:numId="76">
    <w:abstractNumId w:val="7"/>
  </w:num>
  <w:num w:numId="77">
    <w:abstractNumId w:val="3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6" w:nlCheck="1" w:checkStyle="0"/>
  <w:activeWritingStyle w:appName="MSWord" w:lang="fr-FR" w:vendorID="64" w:dllVersion="6" w:nlCheck="1" w:checkStyle="1"/>
  <w:activeWritingStyle w:appName="MSWord" w:lang="es-ES"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0" w:nlCheck="1" w:checkStyle="0"/>
  <w:activeWritingStyle w:appName="MSWord" w:lang="pt-BR"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fr-FR" w:vendorID="64" w:dllVersion="4096"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9"/>
  <w:autoHyphenation/>
  <w:consecutiveHyphenLimit w:val="3"/>
  <w:hyphenationZone w:val="6"/>
  <w:displayHorizontalDrawingGridEvery w:val="0"/>
  <w:displayVerticalDrawingGridEvery w:val="0"/>
  <w:doNotUseMarginsForDrawingGridOrigin/>
  <w:noPunctuationKerning/>
  <w:characterSpacingControl w:val="doNotCompress"/>
  <w:hdrShapeDefaults>
    <o:shapedefaults v:ext="edit" spidmax="4097" style="mso-position-vertical-relative:page" o:allowincell="f" strokecolor="#069">
      <v:stroke color="#069" weight=".5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A48"/>
    <w:rsid w:val="00000A7D"/>
    <w:rsid w:val="000022E0"/>
    <w:rsid w:val="00002422"/>
    <w:rsid w:val="00006220"/>
    <w:rsid w:val="000067E0"/>
    <w:rsid w:val="00007345"/>
    <w:rsid w:val="00010853"/>
    <w:rsid w:val="00010C39"/>
    <w:rsid w:val="00013E1E"/>
    <w:rsid w:val="00013E86"/>
    <w:rsid w:val="00013F03"/>
    <w:rsid w:val="00014C6B"/>
    <w:rsid w:val="000151D8"/>
    <w:rsid w:val="0001744A"/>
    <w:rsid w:val="00017B96"/>
    <w:rsid w:val="00020F52"/>
    <w:rsid w:val="00023684"/>
    <w:rsid w:val="00023A4B"/>
    <w:rsid w:val="0002453E"/>
    <w:rsid w:val="000256F8"/>
    <w:rsid w:val="000259F0"/>
    <w:rsid w:val="000260BC"/>
    <w:rsid w:val="00030B0D"/>
    <w:rsid w:val="0003147F"/>
    <w:rsid w:val="00032849"/>
    <w:rsid w:val="00032FCE"/>
    <w:rsid w:val="0003405D"/>
    <w:rsid w:val="00034F5F"/>
    <w:rsid w:val="0004029A"/>
    <w:rsid w:val="000404CB"/>
    <w:rsid w:val="00041F63"/>
    <w:rsid w:val="000426C9"/>
    <w:rsid w:val="00047754"/>
    <w:rsid w:val="00050646"/>
    <w:rsid w:val="000507EE"/>
    <w:rsid w:val="000544AA"/>
    <w:rsid w:val="00054855"/>
    <w:rsid w:val="0005780B"/>
    <w:rsid w:val="00057D93"/>
    <w:rsid w:val="00060544"/>
    <w:rsid w:val="0006167C"/>
    <w:rsid w:val="000618BC"/>
    <w:rsid w:val="00065E8D"/>
    <w:rsid w:val="0006625B"/>
    <w:rsid w:val="00066380"/>
    <w:rsid w:val="00066E6C"/>
    <w:rsid w:val="0006707E"/>
    <w:rsid w:val="00067C30"/>
    <w:rsid w:val="00070883"/>
    <w:rsid w:val="0007122B"/>
    <w:rsid w:val="00071A04"/>
    <w:rsid w:val="00072212"/>
    <w:rsid w:val="00072D06"/>
    <w:rsid w:val="00072F3B"/>
    <w:rsid w:val="00074AC9"/>
    <w:rsid w:val="00080BC6"/>
    <w:rsid w:val="00081031"/>
    <w:rsid w:val="00081FF4"/>
    <w:rsid w:val="000903E6"/>
    <w:rsid w:val="00090798"/>
    <w:rsid w:val="00091466"/>
    <w:rsid w:val="000919B3"/>
    <w:rsid w:val="00092A92"/>
    <w:rsid w:val="00093C29"/>
    <w:rsid w:val="00094E2B"/>
    <w:rsid w:val="00096986"/>
    <w:rsid w:val="000A03AB"/>
    <w:rsid w:val="000A0568"/>
    <w:rsid w:val="000A0EF2"/>
    <w:rsid w:val="000A12F8"/>
    <w:rsid w:val="000A26C9"/>
    <w:rsid w:val="000A3A38"/>
    <w:rsid w:val="000A5352"/>
    <w:rsid w:val="000A5894"/>
    <w:rsid w:val="000A6996"/>
    <w:rsid w:val="000B15BC"/>
    <w:rsid w:val="000B15D7"/>
    <w:rsid w:val="000B4581"/>
    <w:rsid w:val="000B459D"/>
    <w:rsid w:val="000B6BA0"/>
    <w:rsid w:val="000B739A"/>
    <w:rsid w:val="000B7CB2"/>
    <w:rsid w:val="000C27C4"/>
    <w:rsid w:val="000C2E2B"/>
    <w:rsid w:val="000C402C"/>
    <w:rsid w:val="000C4053"/>
    <w:rsid w:val="000C5436"/>
    <w:rsid w:val="000C5BA3"/>
    <w:rsid w:val="000C69C8"/>
    <w:rsid w:val="000C713E"/>
    <w:rsid w:val="000C7468"/>
    <w:rsid w:val="000D23FA"/>
    <w:rsid w:val="000D5404"/>
    <w:rsid w:val="000D5CAE"/>
    <w:rsid w:val="000D5E91"/>
    <w:rsid w:val="000D6BEC"/>
    <w:rsid w:val="000D77BB"/>
    <w:rsid w:val="000E2126"/>
    <w:rsid w:val="000E3629"/>
    <w:rsid w:val="000E42D5"/>
    <w:rsid w:val="000E4459"/>
    <w:rsid w:val="000E74E3"/>
    <w:rsid w:val="000F1A8A"/>
    <w:rsid w:val="000F4DF3"/>
    <w:rsid w:val="000F5137"/>
    <w:rsid w:val="000F6F1F"/>
    <w:rsid w:val="00100C4D"/>
    <w:rsid w:val="00101006"/>
    <w:rsid w:val="00101593"/>
    <w:rsid w:val="00101723"/>
    <w:rsid w:val="00103B30"/>
    <w:rsid w:val="00104D99"/>
    <w:rsid w:val="0010507A"/>
    <w:rsid w:val="0010515D"/>
    <w:rsid w:val="00105353"/>
    <w:rsid w:val="00105409"/>
    <w:rsid w:val="00106BA3"/>
    <w:rsid w:val="00111C7C"/>
    <w:rsid w:val="00113E90"/>
    <w:rsid w:val="00114446"/>
    <w:rsid w:val="00115B93"/>
    <w:rsid w:val="00115CA1"/>
    <w:rsid w:val="00116981"/>
    <w:rsid w:val="00120E6F"/>
    <w:rsid w:val="00121FAD"/>
    <w:rsid w:val="00122374"/>
    <w:rsid w:val="0012542B"/>
    <w:rsid w:val="00125B05"/>
    <w:rsid w:val="00126979"/>
    <w:rsid w:val="001269E9"/>
    <w:rsid w:val="00127DCA"/>
    <w:rsid w:val="001306FF"/>
    <w:rsid w:val="00132084"/>
    <w:rsid w:val="00132118"/>
    <w:rsid w:val="00132AEC"/>
    <w:rsid w:val="00140250"/>
    <w:rsid w:val="001402CE"/>
    <w:rsid w:val="0014246C"/>
    <w:rsid w:val="00142FD6"/>
    <w:rsid w:val="001450F8"/>
    <w:rsid w:val="0014513D"/>
    <w:rsid w:val="001474AF"/>
    <w:rsid w:val="001515EC"/>
    <w:rsid w:val="00151769"/>
    <w:rsid w:val="00151779"/>
    <w:rsid w:val="00151946"/>
    <w:rsid w:val="00151F9B"/>
    <w:rsid w:val="001529B6"/>
    <w:rsid w:val="00152E58"/>
    <w:rsid w:val="00155075"/>
    <w:rsid w:val="00155E2E"/>
    <w:rsid w:val="001607AF"/>
    <w:rsid w:val="00160EC6"/>
    <w:rsid w:val="00162183"/>
    <w:rsid w:val="0016221C"/>
    <w:rsid w:val="001622C8"/>
    <w:rsid w:val="00162996"/>
    <w:rsid w:val="00164145"/>
    <w:rsid w:val="001652CD"/>
    <w:rsid w:val="00171A2E"/>
    <w:rsid w:val="001728DD"/>
    <w:rsid w:val="00174345"/>
    <w:rsid w:val="001750F5"/>
    <w:rsid w:val="00175269"/>
    <w:rsid w:val="0018165E"/>
    <w:rsid w:val="0018186E"/>
    <w:rsid w:val="0018218F"/>
    <w:rsid w:val="00182543"/>
    <w:rsid w:val="001851C4"/>
    <w:rsid w:val="00185751"/>
    <w:rsid w:val="00190801"/>
    <w:rsid w:val="00190E93"/>
    <w:rsid w:val="00194921"/>
    <w:rsid w:val="0019626B"/>
    <w:rsid w:val="001962A2"/>
    <w:rsid w:val="0019641C"/>
    <w:rsid w:val="001970A7"/>
    <w:rsid w:val="00197BFA"/>
    <w:rsid w:val="001A05FE"/>
    <w:rsid w:val="001A07BD"/>
    <w:rsid w:val="001A47D7"/>
    <w:rsid w:val="001A538E"/>
    <w:rsid w:val="001A786C"/>
    <w:rsid w:val="001B0C21"/>
    <w:rsid w:val="001B4D3E"/>
    <w:rsid w:val="001B7CC1"/>
    <w:rsid w:val="001C097C"/>
    <w:rsid w:val="001C2FB7"/>
    <w:rsid w:val="001C4310"/>
    <w:rsid w:val="001C46AD"/>
    <w:rsid w:val="001C48E3"/>
    <w:rsid w:val="001C4977"/>
    <w:rsid w:val="001C551E"/>
    <w:rsid w:val="001C604A"/>
    <w:rsid w:val="001C636A"/>
    <w:rsid w:val="001C65E8"/>
    <w:rsid w:val="001D04A1"/>
    <w:rsid w:val="001D0F5F"/>
    <w:rsid w:val="001D1B39"/>
    <w:rsid w:val="001D237A"/>
    <w:rsid w:val="001D2394"/>
    <w:rsid w:val="001D2BC8"/>
    <w:rsid w:val="001D2F06"/>
    <w:rsid w:val="001D3D4A"/>
    <w:rsid w:val="001D413B"/>
    <w:rsid w:val="001D537B"/>
    <w:rsid w:val="001D69C5"/>
    <w:rsid w:val="001E03B8"/>
    <w:rsid w:val="001E09BA"/>
    <w:rsid w:val="001E2649"/>
    <w:rsid w:val="001E4A7E"/>
    <w:rsid w:val="001E4AC6"/>
    <w:rsid w:val="001E5975"/>
    <w:rsid w:val="001E686C"/>
    <w:rsid w:val="001E6BE2"/>
    <w:rsid w:val="001E6D6D"/>
    <w:rsid w:val="001E6F8B"/>
    <w:rsid w:val="001E757D"/>
    <w:rsid w:val="001F25F7"/>
    <w:rsid w:val="001F27F5"/>
    <w:rsid w:val="001F4552"/>
    <w:rsid w:val="001F5760"/>
    <w:rsid w:val="001F5985"/>
    <w:rsid w:val="001F5D39"/>
    <w:rsid w:val="001F7532"/>
    <w:rsid w:val="001F7D64"/>
    <w:rsid w:val="00202341"/>
    <w:rsid w:val="00202407"/>
    <w:rsid w:val="0020262F"/>
    <w:rsid w:val="00203314"/>
    <w:rsid w:val="00206F06"/>
    <w:rsid w:val="00210104"/>
    <w:rsid w:val="00213610"/>
    <w:rsid w:val="002141B1"/>
    <w:rsid w:val="00214401"/>
    <w:rsid w:val="00215A9B"/>
    <w:rsid w:val="00215BB2"/>
    <w:rsid w:val="00216FED"/>
    <w:rsid w:val="00217910"/>
    <w:rsid w:val="00220318"/>
    <w:rsid w:val="00223F84"/>
    <w:rsid w:val="00225515"/>
    <w:rsid w:val="0022593B"/>
    <w:rsid w:val="00225D25"/>
    <w:rsid w:val="002264FE"/>
    <w:rsid w:val="00227DCB"/>
    <w:rsid w:val="00230457"/>
    <w:rsid w:val="00232389"/>
    <w:rsid w:val="00232735"/>
    <w:rsid w:val="00232CD6"/>
    <w:rsid w:val="00236B60"/>
    <w:rsid w:val="00236E18"/>
    <w:rsid w:val="00240F6C"/>
    <w:rsid w:val="00242338"/>
    <w:rsid w:val="00243788"/>
    <w:rsid w:val="00243D0F"/>
    <w:rsid w:val="00246E80"/>
    <w:rsid w:val="0024740B"/>
    <w:rsid w:val="002474F3"/>
    <w:rsid w:val="00247F57"/>
    <w:rsid w:val="0025247F"/>
    <w:rsid w:val="002525FE"/>
    <w:rsid w:val="002535F6"/>
    <w:rsid w:val="00253B9B"/>
    <w:rsid w:val="00254B42"/>
    <w:rsid w:val="0025643A"/>
    <w:rsid w:val="002606BE"/>
    <w:rsid w:val="0026090A"/>
    <w:rsid w:val="00261172"/>
    <w:rsid w:val="00262A41"/>
    <w:rsid w:val="00262AD8"/>
    <w:rsid w:val="00262C26"/>
    <w:rsid w:val="002636FD"/>
    <w:rsid w:val="002651A0"/>
    <w:rsid w:val="00265327"/>
    <w:rsid w:val="00267D79"/>
    <w:rsid w:val="00271DBC"/>
    <w:rsid w:val="002728F9"/>
    <w:rsid w:val="00272C0B"/>
    <w:rsid w:val="00273F22"/>
    <w:rsid w:val="00275828"/>
    <w:rsid w:val="00276447"/>
    <w:rsid w:val="00276A9B"/>
    <w:rsid w:val="00280A36"/>
    <w:rsid w:val="002814C1"/>
    <w:rsid w:val="00281B23"/>
    <w:rsid w:val="00284829"/>
    <w:rsid w:val="00284D22"/>
    <w:rsid w:val="002871B6"/>
    <w:rsid w:val="00290AB6"/>
    <w:rsid w:val="00290AFB"/>
    <w:rsid w:val="00290EC9"/>
    <w:rsid w:val="00291DE3"/>
    <w:rsid w:val="00293D99"/>
    <w:rsid w:val="00294ABC"/>
    <w:rsid w:val="00294C53"/>
    <w:rsid w:val="002952A1"/>
    <w:rsid w:val="002954B4"/>
    <w:rsid w:val="00296458"/>
    <w:rsid w:val="002965AD"/>
    <w:rsid w:val="002A1E51"/>
    <w:rsid w:val="002A2516"/>
    <w:rsid w:val="002A42C0"/>
    <w:rsid w:val="002A4804"/>
    <w:rsid w:val="002A4A5C"/>
    <w:rsid w:val="002A68F1"/>
    <w:rsid w:val="002A6F13"/>
    <w:rsid w:val="002B1A81"/>
    <w:rsid w:val="002B64B2"/>
    <w:rsid w:val="002B64F5"/>
    <w:rsid w:val="002C016F"/>
    <w:rsid w:val="002C1BE2"/>
    <w:rsid w:val="002C4649"/>
    <w:rsid w:val="002C6CE6"/>
    <w:rsid w:val="002C7756"/>
    <w:rsid w:val="002D0F84"/>
    <w:rsid w:val="002D28A2"/>
    <w:rsid w:val="002D3322"/>
    <w:rsid w:val="002D4C75"/>
    <w:rsid w:val="002D6FEA"/>
    <w:rsid w:val="002D7328"/>
    <w:rsid w:val="002D75ED"/>
    <w:rsid w:val="002E186F"/>
    <w:rsid w:val="002E27CA"/>
    <w:rsid w:val="002E35FA"/>
    <w:rsid w:val="002E4DC5"/>
    <w:rsid w:val="002E6E4C"/>
    <w:rsid w:val="002E7EE4"/>
    <w:rsid w:val="002F06DD"/>
    <w:rsid w:val="002F1615"/>
    <w:rsid w:val="002F2F8A"/>
    <w:rsid w:val="002F329A"/>
    <w:rsid w:val="002F3955"/>
    <w:rsid w:val="002F4055"/>
    <w:rsid w:val="002F54C0"/>
    <w:rsid w:val="002F79B7"/>
    <w:rsid w:val="002F7C93"/>
    <w:rsid w:val="00302B35"/>
    <w:rsid w:val="00303CA6"/>
    <w:rsid w:val="003057C6"/>
    <w:rsid w:val="00310EF0"/>
    <w:rsid w:val="00310FC3"/>
    <w:rsid w:val="00311B79"/>
    <w:rsid w:val="00313D2F"/>
    <w:rsid w:val="00314A4F"/>
    <w:rsid w:val="0031796C"/>
    <w:rsid w:val="00317E2F"/>
    <w:rsid w:val="003216A3"/>
    <w:rsid w:val="003231EA"/>
    <w:rsid w:val="0032464E"/>
    <w:rsid w:val="00324C1C"/>
    <w:rsid w:val="00325106"/>
    <w:rsid w:val="00327181"/>
    <w:rsid w:val="003317A4"/>
    <w:rsid w:val="00331EC7"/>
    <w:rsid w:val="0033301E"/>
    <w:rsid w:val="00334079"/>
    <w:rsid w:val="00341231"/>
    <w:rsid w:val="0034321D"/>
    <w:rsid w:val="00343ADE"/>
    <w:rsid w:val="00350795"/>
    <w:rsid w:val="00350E07"/>
    <w:rsid w:val="00350FB2"/>
    <w:rsid w:val="00352E4F"/>
    <w:rsid w:val="00353735"/>
    <w:rsid w:val="0035601B"/>
    <w:rsid w:val="00362A70"/>
    <w:rsid w:val="00362CED"/>
    <w:rsid w:val="00363F6E"/>
    <w:rsid w:val="003663E1"/>
    <w:rsid w:val="0036720E"/>
    <w:rsid w:val="003677E1"/>
    <w:rsid w:val="00367B8C"/>
    <w:rsid w:val="00367FD6"/>
    <w:rsid w:val="0037017D"/>
    <w:rsid w:val="003709AE"/>
    <w:rsid w:val="00373015"/>
    <w:rsid w:val="00373E22"/>
    <w:rsid w:val="00375BD4"/>
    <w:rsid w:val="00376C0D"/>
    <w:rsid w:val="003772E5"/>
    <w:rsid w:val="0037787A"/>
    <w:rsid w:val="0038028F"/>
    <w:rsid w:val="00382449"/>
    <w:rsid w:val="003827BF"/>
    <w:rsid w:val="003854A6"/>
    <w:rsid w:val="00385FB4"/>
    <w:rsid w:val="003922DA"/>
    <w:rsid w:val="003930F9"/>
    <w:rsid w:val="00394AD9"/>
    <w:rsid w:val="00394E20"/>
    <w:rsid w:val="003955D4"/>
    <w:rsid w:val="003974A2"/>
    <w:rsid w:val="00397F36"/>
    <w:rsid w:val="003A09FF"/>
    <w:rsid w:val="003A0B12"/>
    <w:rsid w:val="003A1603"/>
    <w:rsid w:val="003A1A34"/>
    <w:rsid w:val="003A2D06"/>
    <w:rsid w:val="003A3731"/>
    <w:rsid w:val="003A3932"/>
    <w:rsid w:val="003A532E"/>
    <w:rsid w:val="003B0A8D"/>
    <w:rsid w:val="003B172A"/>
    <w:rsid w:val="003B4DD1"/>
    <w:rsid w:val="003B61D5"/>
    <w:rsid w:val="003B7F29"/>
    <w:rsid w:val="003C02EB"/>
    <w:rsid w:val="003C0A5A"/>
    <w:rsid w:val="003C14E6"/>
    <w:rsid w:val="003C1783"/>
    <w:rsid w:val="003C2090"/>
    <w:rsid w:val="003C2698"/>
    <w:rsid w:val="003C36DF"/>
    <w:rsid w:val="003C4E75"/>
    <w:rsid w:val="003C6732"/>
    <w:rsid w:val="003D0632"/>
    <w:rsid w:val="003D372D"/>
    <w:rsid w:val="003D38A6"/>
    <w:rsid w:val="003D5BE8"/>
    <w:rsid w:val="003D7BD9"/>
    <w:rsid w:val="003D7FD2"/>
    <w:rsid w:val="003E11DF"/>
    <w:rsid w:val="003E1F5F"/>
    <w:rsid w:val="003E4868"/>
    <w:rsid w:val="003E4975"/>
    <w:rsid w:val="003F050E"/>
    <w:rsid w:val="003F0698"/>
    <w:rsid w:val="003F06C6"/>
    <w:rsid w:val="003F308D"/>
    <w:rsid w:val="003F4842"/>
    <w:rsid w:val="003F5C2B"/>
    <w:rsid w:val="003F6585"/>
    <w:rsid w:val="003F7577"/>
    <w:rsid w:val="003F7B85"/>
    <w:rsid w:val="003F7BF3"/>
    <w:rsid w:val="003F7C79"/>
    <w:rsid w:val="0040096A"/>
    <w:rsid w:val="00401913"/>
    <w:rsid w:val="00402745"/>
    <w:rsid w:val="00402B63"/>
    <w:rsid w:val="00403AB8"/>
    <w:rsid w:val="00403C81"/>
    <w:rsid w:val="00405991"/>
    <w:rsid w:val="00406DEE"/>
    <w:rsid w:val="0041030E"/>
    <w:rsid w:val="00411384"/>
    <w:rsid w:val="0041198C"/>
    <w:rsid w:val="00411FC6"/>
    <w:rsid w:val="004125DD"/>
    <w:rsid w:val="004134B2"/>
    <w:rsid w:val="00414D50"/>
    <w:rsid w:val="00415B9B"/>
    <w:rsid w:val="00415DB9"/>
    <w:rsid w:val="00416AD9"/>
    <w:rsid w:val="00416BEC"/>
    <w:rsid w:val="00421086"/>
    <w:rsid w:val="004232D9"/>
    <w:rsid w:val="00423AD0"/>
    <w:rsid w:val="00424A13"/>
    <w:rsid w:val="004259BE"/>
    <w:rsid w:val="004264A4"/>
    <w:rsid w:val="00427563"/>
    <w:rsid w:val="00430845"/>
    <w:rsid w:val="00432AB0"/>
    <w:rsid w:val="00432C5B"/>
    <w:rsid w:val="0043485A"/>
    <w:rsid w:val="00435F25"/>
    <w:rsid w:val="00436C01"/>
    <w:rsid w:val="004374C3"/>
    <w:rsid w:val="00441C5B"/>
    <w:rsid w:val="00441D73"/>
    <w:rsid w:val="004433E0"/>
    <w:rsid w:val="00444349"/>
    <w:rsid w:val="004454FA"/>
    <w:rsid w:val="00446A50"/>
    <w:rsid w:val="004470A4"/>
    <w:rsid w:val="00447108"/>
    <w:rsid w:val="00447570"/>
    <w:rsid w:val="004505F2"/>
    <w:rsid w:val="004506FF"/>
    <w:rsid w:val="00450AE3"/>
    <w:rsid w:val="00450C99"/>
    <w:rsid w:val="004525F2"/>
    <w:rsid w:val="0045307D"/>
    <w:rsid w:val="004544F9"/>
    <w:rsid w:val="00456760"/>
    <w:rsid w:val="00457789"/>
    <w:rsid w:val="00457A81"/>
    <w:rsid w:val="00460AB1"/>
    <w:rsid w:val="004610A0"/>
    <w:rsid w:val="00461279"/>
    <w:rsid w:val="00461D24"/>
    <w:rsid w:val="004663D0"/>
    <w:rsid w:val="00467320"/>
    <w:rsid w:val="0047059A"/>
    <w:rsid w:val="00472079"/>
    <w:rsid w:val="004729FC"/>
    <w:rsid w:val="004735B5"/>
    <w:rsid w:val="00473BCB"/>
    <w:rsid w:val="00475A26"/>
    <w:rsid w:val="00475B54"/>
    <w:rsid w:val="004778DD"/>
    <w:rsid w:val="00481C79"/>
    <w:rsid w:val="00483D06"/>
    <w:rsid w:val="00483FAC"/>
    <w:rsid w:val="00484875"/>
    <w:rsid w:val="004851DF"/>
    <w:rsid w:val="004865BA"/>
    <w:rsid w:val="00490953"/>
    <w:rsid w:val="00491571"/>
    <w:rsid w:val="00491992"/>
    <w:rsid w:val="004925D7"/>
    <w:rsid w:val="004927BF"/>
    <w:rsid w:val="00492CFE"/>
    <w:rsid w:val="00492DD3"/>
    <w:rsid w:val="00493046"/>
    <w:rsid w:val="00493391"/>
    <w:rsid w:val="004959B9"/>
    <w:rsid w:val="00496424"/>
    <w:rsid w:val="00497572"/>
    <w:rsid w:val="00497E74"/>
    <w:rsid w:val="004A04FD"/>
    <w:rsid w:val="004A0752"/>
    <w:rsid w:val="004A3301"/>
    <w:rsid w:val="004A493F"/>
    <w:rsid w:val="004A4A39"/>
    <w:rsid w:val="004A597F"/>
    <w:rsid w:val="004A69EE"/>
    <w:rsid w:val="004B31FE"/>
    <w:rsid w:val="004B3287"/>
    <w:rsid w:val="004B3D61"/>
    <w:rsid w:val="004B44D8"/>
    <w:rsid w:val="004B5B26"/>
    <w:rsid w:val="004C0F72"/>
    <w:rsid w:val="004C5B6F"/>
    <w:rsid w:val="004C5F83"/>
    <w:rsid w:val="004C6060"/>
    <w:rsid w:val="004C69E4"/>
    <w:rsid w:val="004D1920"/>
    <w:rsid w:val="004D293A"/>
    <w:rsid w:val="004D44AC"/>
    <w:rsid w:val="004D4C1E"/>
    <w:rsid w:val="004E1D33"/>
    <w:rsid w:val="004E2072"/>
    <w:rsid w:val="004E2258"/>
    <w:rsid w:val="004E3F7E"/>
    <w:rsid w:val="004E5004"/>
    <w:rsid w:val="004E5BE9"/>
    <w:rsid w:val="004E5CFD"/>
    <w:rsid w:val="004E6A41"/>
    <w:rsid w:val="004E6CF8"/>
    <w:rsid w:val="004F1062"/>
    <w:rsid w:val="004F19A1"/>
    <w:rsid w:val="004F3476"/>
    <w:rsid w:val="004F4B69"/>
    <w:rsid w:val="004F58A6"/>
    <w:rsid w:val="004F592B"/>
    <w:rsid w:val="004F69BE"/>
    <w:rsid w:val="004F6FBC"/>
    <w:rsid w:val="004F7C37"/>
    <w:rsid w:val="00500996"/>
    <w:rsid w:val="00500A4C"/>
    <w:rsid w:val="00500FC6"/>
    <w:rsid w:val="005056D2"/>
    <w:rsid w:val="00506120"/>
    <w:rsid w:val="0050668C"/>
    <w:rsid w:val="005101B8"/>
    <w:rsid w:val="00510F75"/>
    <w:rsid w:val="00511D62"/>
    <w:rsid w:val="00512C8F"/>
    <w:rsid w:val="00513CDD"/>
    <w:rsid w:val="005226E4"/>
    <w:rsid w:val="005232F6"/>
    <w:rsid w:val="00523B81"/>
    <w:rsid w:val="005242AA"/>
    <w:rsid w:val="00527103"/>
    <w:rsid w:val="00527A95"/>
    <w:rsid w:val="0053037F"/>
    <w:rsid w:val="00531D0B"/>
    <w:rsid w:val="00534CCB"/>
    <w:rsid w:val="00534E94"/>
    <w:rsid w:val="00536BF4"/>
    <w:rsid w:val="00537178"/>
    <w:rsid w:val="00540A73"/>
    <w:rsid w:val="00540E13"/>
    <w:rsid w:val="00540E9E"/>
    <w:rsid w:val="00540F67"/>
    <w:rsid w:val="00542C86"/>
    <w:rsid w:val="0054314D"/>
    <w:rsid w:val="00543F24"/>
    <w:rsid w:val="005442A1"/>
    <w:rsid w:val="00544D05"/>
    <w:rsid w:val="00546275"/>
    <w:rsid w:val="0054636D"/>
    <w:rsid w:val="00547002"/>
    <w:rsid w:val="00547B58"/>
    <w:rsid w:val="00547BFC"/>
    <w:rsid w:val="00550061"/>
    <w:rsid w:val="0055476D"/>
    <w:rsid w:val="0055779E"/>
    <w:rsid w:val="00560562"/>
    <w:rsid w:val="00560CA7"/>
    <w:rsid w:val="00561282"/>
    <w:rsid w:val="00563B8B"/>
    <w:rsid w:val="00566B32"/>
    <w:rsid w:val="00566E66"/>
    <w:rsid w:val="0056726C"/>
    <w:rsid w:val="00567C15"/>
    <w:rsid w:val="00567CE1"/>
    <w:rsid w:val="005700F9"/>
    <w:rsid w:val="00572239"/>
    <w:rsid w:val="00572721"/>
    <w:rsid w:val="00572D83"/>
    <w:rsid w:val="0057413E"/>
    <w:rsid w:val="005774AC"/>
    <w:rsid w:val="005805D8"/>
    <w:rsid w:val="00580B14"/>
    <w:rsid w:val="0058161F"/>
    <w:rsid w:val="0058179F"/>
    <w:rsid w:val="00582C3C"/>
    <w:rsid w:val="00583BAE"/>
    <w:rsid w:val="00583E9E"/>
    <w:rsid w:val="005853AF"/>
    <w:rsid w:val="00586557"/>
    <w:rsid w:val="005906E7"/>
    <w:rsid w:val="005916DB"/>
    <w:rsid w:val="00593350"/>
    <w:rsid w:val="00596388"/>
    <w:rsid w:val="00596802"/>
    <w:rsid w:val="00596EDC"/>
    <w:rsid w:val="005970E5"/>
    <w:rsid w:val="005A0206"/>
    <w:rsid w:val="005A0710"/>
    <w:rsid w:val="005A076F"/>
    <w:rsid w:val="005A10DA"/>
    <w:rsid w:val="005A29CB"/>
    <w:rsid w:val="005A3C55"/>
    <w:rsid w:val="005A6957"/>
    <w:rsid w:val="005A6B8B"/>
    <w:rsid w:val="005A75CD"/>
    <w:rsid w:val="005B0471"/>
    <w:rsid w:val="005B1B34"/>
    <w:rsid w:val="005B27E5"/>
    <w:rsid w:val="005B2C05"/>
    <w:rsid w:val="005B2D44"/>
    <w:rsid w:val="005B35FD"/>
    <w:rsid w:val="005B3797"/>
    <w:rsid w:val="005B5202"/>
    <w:rsid w:val="005B619C"/>
    <w:rsid w:val="005B6BB0"/>
    <w:rsid w:val="005B7772"/>
    <w:rsid w:val="005B7CAD"/>
    <w:rsid w:val="005C0CC0"/>
    <w:rsid w:val="005C5B8A"/>
    <w:rsid w:val="005C78C7"/>
    <w:rsid w:val="005D3FB3"/>
    <w:rsid w:val="005D5318"/>
    <w:rsid w:val="005D5669"/>
    <w:rsid w:val="005D5EC8"/>
    <w:rsid w:val="005E0B1D"/>
    <w:rsid w:val="005E0CAB"/>
    <w:rsid w:val="005E241F"/>
    <w:rsid w:val="005E279A"/>
    <w:rsid w:val="005E7CB1"/>
    <w:rsid w:val="005F1312"/>
    <w:rsid w:val="005F19F5"/>
    <w:rsid w:val="005F1E51"/>
    <w:rsid w:val="005F29DC"/>
    <w:rsid w:val="005F3929"/>
    <w:rsid w:val="005F417A"/>
    <w:rsid w:val="005F51BE"/>
    <w:rsid w:val="005F5880"/>
    <w:rsid w:val="005F7F3D"/>
    <w:rsid w:val="00601C4E"/>
    <w:rsid w:val="006023DA"/>
    <w:rsid w:val="00605AD7"/>
    <w:rsid w:val="006069A8"/>
    <w:rsid w:val="00606FB5"/>
    <w:rsid w:val="00610C2E"/>
    <w:rsid w:val="006125EA"/>
    <w:rsid w:val="00612D8B"/>
    <w:rsid w:val="006132AE"/>
    <w:rsid w:val="006162EF"/>
    <w:rsid w:val="0061792A"/>
    <w:rsid w:val="00617BBD"/>
    <w:rsid w:val="006210CC"/>
    <w:rsid w:val="00621DB5"/>
    <w:rsid w:val="00622664"/>
    <w:rsid w:val="00624713"/>
    <w:rsid w:val="00625701"/>
    <w:rsid w:val="00627A93"/>
    <w:rsid w:val="006300A9"/>
    <w:rsid w:val="006323AF"/>
    <w:rsid w:val="0063366F"/>
    <w:rsid w:val="006343F7"/>
    <w:rsid w:val="006353C3"/>
    <w:rsid w:val="00635735"/>
    <w:rsid w:val="0063703C"/>
    <w:rsid w:val="006371D3"/>
    <w:rsid w:val="00637D97"/>
    <w:rsid w:val="0064017C"/>
    <w:rsid w:val="00640F64"/>
    <w:rsid w:val="006412F9"/>
    <w:rsid w:val="006417BB"/>
    <w:rsid w:val="00642594"/>
    <w:rsid w:val="00642A05"/>
    <w:rsid w:val="006431E7"/>
    <w:rsid w:val="00643437"/>
    <w:rsid w:val="00644D4B"/>
    <w:rsid w:val="006468BC"/>
    <w:rsid w:val="00646AE6"/>
    <w:rsid w:val="00647526"/>
    <w:rsid w:val="0065049C"/>
    <w:rsid w:val="00650C3E"/>
    <w:rsid w:val="006511F9"/>
    <w:rsid w:val="006514E3"/>
    <w:rsid w:val="00652F59"/>
    <w:rsid w:val="00653ABD"/>
    <w:rsid w:val="00655783"/>
    <w:rsid w:val="00655A8F"/>
    <w:rsid w:val="00656056"/>
    <w:rsid w:val="00657DFA"/>
    <w:rsid w:val="00657FC3"/>
    <w:rsid w:val="00660485"/>
    <w:rsid w:val="00660B27"/>
    <w:rsid w:val="00661041"/>
    <w:rsid w:val="00661516"/>
    <w:rsid w:val="0066154B"/>
    <w:rsid w:val="006639C0"/>
    <w:rsid w:val="0066656C"/>
    <w:rsid w:val="006666C2"/>
    <w:rsid w:val="0066736A"/>
    <w:rsid w:val="00667A8B"/>
    <w:rsid w:val="006712CD"/>
    <w:rsid w:val="00674004"/>
    <w:rsid w:val="0067428C"/>
    <w:rsid w:val="00674479"/>
    <w:rsid w:val="00675CBF"/>
    <w:rsid w:val="00680661"/>
    <w:rsid w:val="00680B6A"/>
    <w:rsid w:val="00680BE7"/>
    <w:rsid w:val="00681540"/>
    <w:rsid w:val="00683689"/>
    <w:rsid w:val="00683DEC"/>
    <w:rsid w:val="00685EB5"/>
    <w:rsid w:val="00686525"/>
    <w:rsid w:val="00687172"/>
    <w:rsid w:val="00690BA3"/>
    <w:rsid w:val="0069373E"/>
    <w:rsid w:val="00695687"/>
    <w:rsid w:val="0069598C"/>
    <w:rsid w:val="0069705A"/>
    <w:rsid w:val="006970EE"/>
    <w:rsid w:val="00697C69"/>
    <w:rsid w:val="006A0057"/>
    <w:rsid w:val="006A07CB"/>
    <w:rsid w:val="006A1F39"/>
    <w:rsid w:val="006A2185"/>
    <w:rsid w:val="006A26FF"/>
    <w:rsid w:val="006A4FD2"/>
    <w:rsid w:val="006A572A"/>
    <w:rsid w:val="006A6A02"/>
    <w:rsid w:val="006B38FC"/>
    <w:rsid w:val="006B3938"/>
    <w:rsid w:val="006B4701"/>
    <w:rsid w:val="006B4EA7"/>
    <w:rsid w:val="006B59B0"/>
    <w:rsid w:val="006B667E"/>
    <w:rsid w:val="006B68B6"/>
    <w:rsid w:val="006B6FB4"/>
    <w:rsid w:val="006B799E"/>
    <w:rsid w:val="006B7B19"/>
    <w:rsid w:val="006B7F60"/>
    <w:rsid w:val="006C1698"/>
    <w:rsid w:val="006C34D7"/>
    <w:rsid w:val="006C4EBE"/>
    <w:rsid w:val="006C7E1E"/>
    <w:rsid w:val="006D2E47"/>
    <w:rsid w:val="006D491B"/>
    <w:rsid w:val="006D5499"/>
    <w:rsid w:val="006D5A8B"/>
    <w:rsid w:val="006E05CB"/>
    <w:rsid w:val="006E0640"/>
    <w:rsid w:val="006E07B5"/>
    <w:rsid w:val="006E162E"/>
    <w:rsid w:val="006E2E3D"/>
    <w:rsid w:val="006E5EC4"/>
    <w:rsid w:val="006E74BF"/>
    <w:rsid w:val="006E7567"/>
    <w:rsid w:val="006F1515"/>
    <w:rsid w:val="006F162B"/>
    <w:rsid w:val="006F1A2D"/>
    <w:rsid w:val="006F34DE"/>
    <w:rsid w:val="006F3F0A"/>
    <w:rsid w:val="006F41EC"/>
    <w:rsid w:val="006F4CAB"/>
    <w:rsid w:val="006F634E"/>
    <w:rsid w:val="006F7BF3"/>
    <w:rsid w:val="00700760"/>
    <w:rsid w:val="00702115"/>
    <w:rsid w:val="00705187"/>
    <w:rsid w:val="007063A8"/>
    <w:rsid w:val="0071126E"/>
    <w:rsid w:val="007113A3"/>
    <w:rsid w:val="007147C2"/>
    <w:rsid w:val="007149F9"/>
    <w:rsid w:val="00714FF4"/>
    <w:rsid w:val="0071614D"/>
    <w:rsid w:val="00716BE6"/>
    <w:rsid w:val="00717464"/>
    <w:rsid w:val="00717D6C"/>
    <w:rsid w:val="0072012F"/>
    <w:rsid w:val="0072015A"/>
    <w:rsid w:val="007219EF"/>
    <w:rsid w:val="007232C2"/>
    <w:rsid w:val="0072782E"/>
    <w:rsid w:val="007337FF"/>
    <w:rsid w:val="00733B85"/>
    <w:rsid w:val="00734043"/>
    <w:rsid w:val="0073485A"/>
    <w:rsid w:val="00735EC4"/>
    <w:rsid w:val="00736E5C"/>
    <w:rsid w:val="0074303E"/>
    <w:rsid w:val="007431B0"/>
    <w:rsid w:val="00745A5F"/>
    <w:rsid w:val="00746070"/>
    <w:rsid w:val="00750E30"/>
    <w:rsid w:val="007514F5"/>
    <w:rsid w:val="00751A4A"/>
    <w:rsid w:val="007522E5"/>
    <w:rsid w:val="00752B7A"/>
    <w:rsid w:val="007534FB"/>
    <w:rsid w:val="00753AB4"/>
    <w:rsid w:val="00753EAB"/>
    <w:rsid w:val="00755222"/>
    <w:rsid w:val="00755442"/>
    <w:rsid w:val="00755B37"/>
    <w:rsid w:val="007571FD"/>
    <w:rsid w:val="00760172"/>
    <w:rsid w:val="007613B2"/>
    <w:rsid w:val="007637D6"/>
    <w:rsid w:val="00764164"/>
    <w:rsid w:val="00764AE8"/>
    <w:rsid w:val="007652B6"/>
    <w:rsid w:val="007655A7"/>
    <w:rsid w:val="007673A3"/>
    <w:rsid w:val="007700FD"/>
    <w:rsid w:val="007705BD"/>
    <w:rsid w:val="00770A60"/>
    <w:rsid w:val="00770F6F"/>
    <w:rsid w:val="00771903"/>
    <w:rsid w:val="0077396A"/>
    <w:rsid w:val="00775BDF"/>
    <w:rsid w:val="00781526"/>
    <w:rsid w:val="00782119"/>
    <w:rsid w:val="00782CCC"/>
    <w:rsid w:val="007831BC"/>
    <w:rsid w:val="0078737D"/>
    <w:rsid w:val="007879FA"/>
    <w:rsid w:val="007900B0"/>
    <w:rsid w:val="00792F7B"/>
    <w:rsid w:val="00793143"/>
    <w:rsid w:val="00794AB7"/>
    <w:rsid w:val="00797FCD"/>
    <w:rsid w:val="007A2A48"/>
    <w:rsid w:val="007A2D13"/>
    <w:rsid w:val="007A2E96"/>
    <w:rsid w:val="007A6C4B"/>
    <w:rsid w:val="007A71E8"/>
    <w:rsid w:val="007B0FED"/>
    <w:rsid w:val="007B2691"/>
    <w:rsid w:val="007B45D3"/>
    <w:rsid w:val="007B6579"/>
    <w:rsid w:val="007B708F"/>
    <w:rsid w:val="007B778B"/>
    <w:rsid w:val="007C09EB"/>
    <w:rsid w:val="007C1188"/>
    <w:rsid w:val="007C1358"/>
    <w:rsid w:val="007C17BD"/>
    <w:rsid w:val="007C395D"/>
    <w:rsid w:val="007C47C1"/>
    <w:rsid w:val="007C5B9F"/>
    <w:rsid w:val="007C6A5C"/>
    <w:rsid w:val="007C7A87"/>
    <w:rsid w:val="007C7E3F"/>
    <w:rsid w:val="007D2809"/>
    <w:rsid w:val="007D3662"/>
    <w:rsid w:val="007D43AA"/>
    <w:rsid w:val="007D6205"/>
    <w:rsid w:val="007D74B8"/>
    <w:rsid w:val="007E2899"/>
    <w:rsid w:val="007E32E3"/>
    <w:rsid w:val="007E5C88"/>
    <w:rsid w:val="007E7147"/>
    <w:rsid w:val="007E71D2"/>
    <w:rsid w:val="007E7C22"/>
    <w:rsid w:val="007F01F3"/>
    <w:rsid w:val="007F02E2"/>
    <w:rsid w:val="007F06CF"/>
    <w:rsid w:val="007F071C"/>
    <w:rsid w:val="007F0847"/>
    <w:rsid w:val="007F08A5"/>
    <w:rsid w:val="007F174E"/>
    <w:rsid w:val="007F2018"/>
    <w:rsid w:val="007F23DC"/>
    <w:rsid w:val="007F2F1B"/>
    <w:rsid w:val="007F31DB"/>
    <w:rsid w:val="007F5FDA"/>
    <w:rsid w:val="007F68F0"/>
    <w:rsid w:val="007F7D53"/>
    <w:rsid w:val="008002A5"/>
    <w:rsid w:val="008012BF"/>
    <w:rsid w:val="00801856"/>
    <w:rsid w:val="00803766"/>
    <w:rsid w:val="00803E0B"/>
    <w:rsid w:val="00804FF1"/>
    <w:rsid w:val="008062F9"/>
    <w:rsid w:val="008067A6"/>
    <w:rsid w:val="008071F4"/>
    <w:rsid w:val="00812EC0"/>
    <w:rsid w:val="0081322A"/>
    <w:rsid w:val="0081394E"/>
    <w:rsid w:val="00813F53"/>
    <w:rsid w:val="0081627C"/>
    <w:rsid w:val="00820F64"/>
    <w:rsid w:val="00822285"/>
    <w:rsid w:val="00822A8F"/>
    <w:rsid w:val="008231CB"/>
    <w:rsid w:val="00823713"/>
    <w:rsid w:val="008244F3"/>
    <w:rsid w:val="0082494D"/>
    <w:rsid w:val="00824FD4"/>
    <w:rsid w:val="00825497"/>
    <w:rsid w:val="00825578"/>
    <w:rsid w:val="00825695"/>
    <w:rsid w:val="0082591C"/>
    <w:rsid w:val="00825B0A"/>
    <w:rsid w:val="00826FB6"/>
    <w:rsid w:val="00827A9E"/>
    <w:rsid w:val="008330F7"/>
    <w:rsid w:val="00835619"/>
    <w:rsid w:val="008358A3"/>
    <w:rsid w:val="00837CE2"/>
    <w:rsid w:val="008405E2"/>
    <w:rsid w:val="00845272"/>
    <w:rsid w:val="00845385"/>
    <w:rsid w:val="00846D61"/>
    <w:rsid w:val="008470B4"/>
    <w:rsid w:val="008470E4"/>
    <w:rsid w:val="008500AA"/>
    <w:rsid w:val="008503A3"/>
    <w:rsid w:val="00851D1E"/>
    <w:rsid w:val="008520CB"/>
    <w:rsid w:val="00852F5C"/>
    <w:rsid w:val="008531C1"/>
    <w:rsid w:val="00854535"/>
    <w:rsid w:val="0086007D"/>
    <w:rsid w:val="008601DA"/>
    <w:rsid w:val="00860310"/>
    <w:rsid w:val="00860A5F"/>
    <w:rsid w:val="00863034"/>
    <w:rsid w:val="00864C49"/>
    <w:rsid w:val="00871AC1"/>
    <w:rsid w:val="00873EBF"/>
    <w:rsid w:val="00875F40"/>
    <w:rsid w:val="00876056"/>
    <w:rsid w:val="0087776C"/>
    <w:rsid w:val="00877B1E"/>
    <w:rsid w:val="00880B30"/>
    <w:rsid w:val="0088141C"/>
    <w:rsid w:val="00882754"/>
    <w:rsid w:val="008847B4"/>
    <w:rsid w:val="00884C14"/>
    <w:rsid w:val="008865A6"/>
    <w:rsid w:val="00890098"/>
    <w:rsid w:val="00892C81"/>
    <w:rsid w:val="008957AF"/>
    <w:rsid w:val="0089663B"/>
    <w:rsid w:val="00896EAA"/>
    <w:rsid w:val="00897FF0"/>
    <w:rsid w:val="008A06EC"/>
    <w:rsid w:val="008A17A3"/>
    <w:rsid w:val="008A38C9"/>
    <w:rsid w:val="008A4077"/>
    <w:rsid w:val="008A4D14"/>
    <w:rsid w:val="008A5160"/>
    <w:rsid w:val="008A608B"/>
    <w:rsid w:val="008B00FF"/>
    <w:rsid w:val="008B04B0"/>
    <w:rsid w:val="008B2484"/>
    <w:rsid w:val="008B2627"/>
    <w:rsid w:val="008B3477"/>
    <w:rsid w:val="008B41DE"/>
    <w:rsid w:val="008B6568"/>
    <w:rsid w:val="008B6B71"/>
    <w:rsid w:val="008B7C53"/>
    <w:rsid w:val="008B7EA5"/>
    <w:rsid w:val="008C02BD"/>
    <w:rsid w:val="008C1988"/>
    <w:rsid w:val="008C2A39"/>
    <w:rsid w:val="008C384C"/>
    <w:rsid w:val="008C48AA"/>
    <w:rsid w:val="008C598D"/>
    <w:rsid w:val="008C7FE7"/>
    <w:rsid w:val="008D0B1F"/>
    <w:rsid w:val="008D17FC"/>
    <w:rsid w:val="008D23F8"/>
    <w:rsid w:val="008D4549"/>
    <w:rsid w:val="008D4E18"/>
    <w:rsid w:val="008D5EB9"/>
    <w:rsid w:val="008E0977"/>
    <w:rsid w:val="008E1644"/>
    <w:rsid w:val="008E1F0C"/>
    <w:rsid w:val="008E219A"/>
    <w:rsid w:val="008E2232"/>
    <w:rsid w:val="008E3641"/>
    <w:rsid w:val="008E3B49"/>
    <w:rsid w:val="008E3E9D"/>
    <w:rsid w:val="008E4401"/>
    <w:rsid w:val="008E65B9"/>
    <w:rsid w:val="008F033D"/>
    <w:rsid w:val="008F03C8"/>
    <w:rsid w:val="008F211B"/>
    <w:rsid w:val="008F2B8F"/>
    <w:rsid w:val="008F53EE"/>
    <w:rsid w:val="008F75DF"/>
    <w:rsid w:val="008F7C0C"/>
    <w:rsid w:val="00900906"/>
    <w:rsid w:val="009017F1"/>
    <w:rsid w:val="00901F9B"/>
    <w:rsid w:val="0090239A"/>
    <w:rsid w:val="00902F05"/>
    <w:rsid w:val="00904693"/>
    <w:rsid w:val="00907825"/>
    <w:rsid w:val="00911754"/>
    <w:rsid w:val="00913FC3"/>
    <w:rsid w:val="0091509C"/>
    <w:rsid w:val="0091799D"/>
    <w:rsid w:val="00917B9F"/>
    <w:rsid w:val="0092067A"/>
    <w:rsid w:val="00921BD2"/>
    <w:rsid w:val="00923CD9"/>
    <w:rsid w:val="009263A1"/>
    <w:rsid w:val="00926DB7"/>
    <w:rsid w:val="009312E6"/>
    <w:rsid w:val="0093140F"/>
    <w:rsid w:val="00931682"/>
    <w:rsid w:val="0093266B"/>
    <w:rsid w:val="009335D7"/>
    <w:rsid w:val="00935BEE"/>
    <w:rsid w:val="009410FC"/>
    <w:rsid w:val="00941ED5"/>
    <w:rsid w:val="00942197"/>
    <w:rsid w:val="00942CBD"/>
    <w:rsid w:val="009447FE"/>
    <w:rsid w:val="00944ECB"/>
    <w:rsid w:val="00944F1F"/>
    <w:rsid w:val="00945A5C"/>
    <w:rsid w:val="00945BAF"/>
    <w:rsid w:val="009477D0"/>
    <w:rsid w:val="009478A7"/>
    <w:rsid w:val="009505CD"/>
    <w:rsid w:val="00950824"/>
    <w:rsid w:val="00950F1D"/>
    <w:rsid w:val="00952B66"/>
    <w:rsid w:val="009536CB"/>
    <w:rsid w:val="00953E3F"/>
    <w:rsid w:val="00960C64"/>
    <w:rsid w:val="009615DF"/>
    <w:rsid w:val="009626C5"/>
    <w:rsid w:val="00962DCF"/>
    <w:rsid w:val="00963067"/>
    <w:rsid w:val="009642F5"/>
    <w:rsid w:val="00965E90"/>
    <w:rsid w:val="00966F1D"/>
    <w:rsid w:val="00970739"/>
    <w:rsid w:val="0097283F"/>
    <w:rsid w:val="00973899"/>
    <w:rsid w:val="00976207"/>
    <w:rsid w:val="0097693E"/>
    <w:rsid w:val="009772F9"/>
    <w:rsid w:val="00977F38"/>
    <w:rsid w:val="00980534"/>
    <w:rsid w:val="00980613"/>
    <w:rsid w:val="00980A9C"/>
    <w:rsid w:val="009841C3"/>
    <w:rsid w:val="00985800"/>
    <w:rsid w:val="0098592D"/>
    <w:rsid w:val="00986641"/>
    <w:rsid w:val="00986B95"/>
    <w:rsid w:val="00991017"/>
    <w:rsid w:val="0099182E"/>
    <w:rsid w:val="009919D1"/>
    <w:rsid w:val="00991C70"/>
    <w:rsid w:val="0099457D"/>
    <w:rsid w:val="00995B97"/>
    <w:rsid w:val="00996867"/>
    <w:rsid w:val="009A03CE"/>
    <w:rsid w:val="009A30B6"/>
    <w:rsid w:val="009A3E3B"/>
    <w:rsid w:val="009A707B"/>
    <w:rsid w:val="009A7DFC"/>
    <w:rsid w:val="009B1CCD"/>
    <w:rsid w:val="009B240B"/>
    <w:rsid w:val="009B2D69"/>
    <w:rsid w:val="009B31FD"/>
    <w:rsid w:val="009B45D4"/>
    <w:rsid w:val="009B4BBE"/>
    <w:rsid w:val="009B5B02"/>
    <w:rsid w:val="009B5E13"/>
    <w:rsid w:val="009B6796"/>
    <w:rsid w:val="009B7AEC"/>
    <w:rsid w:val="009B7C92"/>
    <w:rsid w:val="009C04C0"/>
    <w:rsid w:val="009C0DD3"/>
    <w:rsid w:val="009C17AD"/>
    <w:rsid w:val="009C3E12"/>
    <w:rsid w:val="009C48F6"/>
    <w:rsid w:val="009C4D3D"/>
    <w:rsid w:val="009C4E5D"/>
    <w:rsid w:val="009C5F4E"/>
    <w:rsid w:val="009C673A"/>
    <w:rsid w:val="009C6AAB"/>
    <w:rsid w:val="009C7F19"/>
    <w:rsid w:val="009D31F2"/>
    <w:rsid w:val="009D58E3"/>
    <w:rsid w:val="009D5FFC"/>
    <w:rsid w:val="009D7B43"/>
    <w:rsid w:val="009E0CEC"/>
    <w:rsid w:val="009E20FC"/>
    <w:rsid w:val="009E5678"/>
    <w:rsid w:val="009E648D"/>
    <w:rsid w:val="009F09A3"/>
    <w:rsid w:val="009F1284"/>
    <w:rsid w:val="009F1287"/>
    <w:rsid w:val="009F1618"/>
    <w:rsid w:val="009F1F83"/>
    <w:rsid w:val="009F205B"/>
    <w:rsid w:val="009F3DA5"/>
    <w:rsid w:val="009F40C9"/>
    <w:rsid w:val="009F4AFB"/>
    <w:rsid w:val="009F4D7D"/>
    <w:rsid w:val="00A0132B"/>
    <w:rsid w:val="00A0179C"/>
    <w:rsid w:val="00A0275B"/>
    <w:rsid w:val="00A04F2B"/>
    <w:rsid w:val="00A05707"/>
    <w:rsid w:val="00A06A51"/>
    <w:rsid w:val="00A06B87"/>
    <w:rsid w:val="00A10107"/>
    <w:rsid w:val="00A12159"/>
    <w:rsid w:val="00A12DFA"/>
    <w:rsid w:val="00A13AF2"/>
    <w:rsid w:val="00A1436C"/>
    <w:rsid w:val="00A144A6"/>
    <w:rsid w:val="00A14788"/>
    <w:rsid w:val="00A14877"/>
    <w:rsid w:val="00A14DCC"/>
    <w:rsid w:val="00A1523A"/>
    <w:rsid w:val="00A15592"/>
    <w:rsid w:val="00A212AD"/>
    <w:rsid w:val="00A223DA"/>
    <w:rsid w:val="00A22B1E"/>
    <w:rsid w:val="00A237A5"/>
    <w:rsid w:val="00A23E96"/>
    <w:rsid w:val="00A30C02"/>
    <w:rsid w:val="00A30CCF"/>
    <w:rsid w:val="00A31A82"/>
    <w:rsid w:val="00A31DAA"/>
    <w:rsid w:val="00A33560"/>
    <w:rsid w:val="00A34EDC"/>
    <w:rsid w:val="00A3591E"/>
    <w:rsid w:val="00A45336"/>
    <w:rsid w:val="00A45632"/>
    <w:rsid w:val="00A47A68"/>
    <w:rsid w:val="00A52A4C"/>
    <w:rsid w:val="00A54A0D"/>
    <w:rsid w:val="00A54A53"/>
    <w:rsid w:val="00A54EA4"/>
    <w:rsid w:val="00A56850"/>
    <w:rsid w:val="00A6078F"/>
    <w:rsid w:val="00A609BE"/>
    <w:rsid w:val="00A60E5E"/>
    <w:rsid w:val="00A6191E"/>
    <w:rsid w:val="00A61D5D"/>
    <w:rsid w:val="00A62564"/>
    <w:rsid w:val="00A62ED3"/>
    <w:rsid w:val="00A62EF7"/>
    <w:rsid w:val="00A6352C"/>
    <w:rsid w:val="00A63E7B"/>
    <w:rsid w:val="00A65BDF"/>
    <w:rsid w:val="00A66313"/>
    <w:rsid w:val="00A67A46"/>
    <w:rsid w:val="00A7117A"/>
    <w:rsid w:val="00A73292"/>
    <w:rsid w:val="00A74E9C"/>
    <w:rsid w:val="00A769DF"/>
    <w:rsid w:val="00A80B85"/>
    <w:rsid w:val="00A80EEB"/>
    <w:rsid w:val="00A84545"/>
    <w:rsid w:val="00A8513A"/>
    <w:rsid w:val="00A858F9"/>
    <w:rsid w:val="00A879F8"/>
    <w:rsid w:val="00A87D7C"/>
    <w:rsid w:val="00A87DBE"/>
    <w:rsid w:val="00A9179A"/>
    <w:rsid w:val="00A91FD0"/>
    <w:rsid w:val="00A9260A"/>
    <w:rsid w:val="00A9285B"/>
    <w:rsid w:val="00A938C5"/>
    <w:rsid w:val="00A938CF"/>
    <w:rsid w:val="00A94321"/>
    <w:rsid w:val="00A94E2C"/>
    <w:rsid w:val="00A96861"/>
    <w:rsid w:val="00A96A80"/>
    <w:rsid w:val="00AA078B"/>
    <w:rsid w:val="00AA35F7"/>
    <w:rsid w:val="00AA5476"/>
    <w:rsid w:val="00AA6958"/>
    <w:rsid w:val="00AB04BA"/>
    <w:rsid w:val="00AB135E"/>
    <w:rsid w:val="00AB181D"/>
    <w:rsid w:val="00AB2683"/>
    <w:rsid w:val="00AB2771"/>
    <w:rsid w:val="00AB30C0"/>
    <w:rsid w:val="00AB35DE"/>
    <w:rsid w:val="00AB360F"/>
    <w:rsid w:val="00AB4034"/>
    <w:rsid w:val="00AB4DA2"/>
    <w:rsid w:val="00AB65B5"/>
    <w:rsid w:val="00AB6E64"/>
    <w:rsid w:val="00AB7122"/>
    <w:rsid w:val="00AC0236"/>
    <w:rsid w:val="00AC1371"/>
    <w:rsid w:val="00AC216F"/>
    <w:rsid w:val="00AC2236"/>
    <w:rsid w:val="00AC2AD5"/>
    <w:rsid w:val="00AC3C74"/>
    <w:rsid w:val="00AC523C"/>
    <w:rsid w:val="00AD4071"/>
    <w:rsid w:val="00AD4136"/>
    <w:rsid w:val="00AD4941"/>
    <w:rsid w:val="00AD5AE5"/>
    <w:rsid w:val="00AD5D4C"/>
    <w:rsid w:val="00AD5E97"/>
    <w:rsid w:val="00AD604D"/>
    <w:rsid w:val="00AD62C7"/>
    <w:rsid w:val="00AD662B"/>
    <w:rsid w:val="00AD6CE1"/>
    <w:rsid w:val="00AD7E3B"/>
    <w:rsid w:val="00AE040B"/>
    <w:rsid w:val="00AE25EB"/>
    <w:rsid w:val="00AE2756"/>
    <w:rsid w:val="00AE3886"/>
    <w:rsid w:val="00AE3C4B"/>
    <w:rsid w:val="00AE60A6"/>
    <w:rsid w:val="00AE75F0"/>
    <w:rsid w:val="00AE7D9A"/>
    <w:rsid w:val="00AF0213"/>
    <w:rsid w:val="00AF0973"/>
    <w:rsid w:val="00AF1D13"/>
    <w:rsid w:val="00AF3B82"/>
    <w:rsid w:val="00AF5719"/>
    <w:rsid w:val="00AF62B6"/>
    <w:rsid w:val="00AF65D1"/>
    <w:rsid w:val="00B011D2"/>
    <w:rsid w:val="00B01700"/>
    <w:rsid w:val="00B04D1E"/>
    <w:rsid w:val="00B05650"/>
    <w:rsid w:val="00B05F57"/>
    <w:rsid w:val="00B06BF1"/>
    <w:rsid w:val="00B102E1"/>
    <w:rsid w:val="00B11704"/>
    <w:rsid w:val="00B1526C"/>
    <w:rsid w:val="00B217BA"/>
    <w:rsid w:val="00B21F6A"/>
    <w:rsid w:val="00B242DD"/>
    <w:rsid w:val="00B24438"/>
    <w:rsid w:val="00B265DF"/>
    <w:rsid w:val="00B26E3A"/>
    <w:rsid w:val="00B27090"/>
    <w:rsid w:val="00B3151B"/>
    <w:rsid w:val="00B31EAF"/>
    <w:rsid w:val="00B32572"/>
    <w:rsid w:val="00B33769"/>
    <w:rsid w:val="00B34413"/>
    <w:rsid w:val="00B34A5B"/>
    <w:rsid w:val="00B34E83"/>
    <w:rsid w:val="00B34F0A"/>
    <w:rsid w:val="00B3633D"/>
    <w:rsid w:val="00B36FD8"/>
    <w:rsid w:val="00B374B9"/>
    <w:rsid w:val="00B37601"/>
    <w:rsid w:val="00B37D80"/>
    <w:rsid w:val="00B413A5"/>
    <w:rsid w:val="00B41942"/>
    <w:rsid w:val="00B43421"/>
    <w:rsid w:val="00B43577"/>
    <w:rsid w:val="00B476D0"/>
    <w:rsid w:val="00B52F4C"/>
    <w:rsid w:val="00B574DA"/>
    <w:rsid w:val="00B579A7"/>
    <w:rsid w:val="00B579E5"/>
    <w:rsid w:val="00B608B5"/>
    <w:rsid w:val="00B614BB"/>
    <w:rsid w:val="00B61DCA"/>
    <w:rsid w:val="00B62249"/>
    <w:rsid w:val="00B622E9"/>
    <w:rsid w:val="00B6292E"/>
    <w:rsid w:val="00B63475"/>
    <w:rsid w:val="00B65FE1"/>
    <w:rsid w:val="00B6646B"/>
    <w:rsid w:val="00B6702D"/>
    <w:rsid w:val="00B674DA"/>
    <w:rsid w:val="00B7211E"/>
    <w:rsid w:val="00B723D0"/>
    <w:rsid w:val="00B72EF9"/>
    <w:rsid w:val="00B7305E"/>
    <w:rsid w:val="00B73FEC"/>
    <w:rsid w:val="00B742F3"/>
    <w:rsid w:val="00B822CA"/>
    <w:rsid w:val="00B82FB9"/>
    <w:rsid w:val="00B8359E"/>
    <w:rsid w:val="00B85FFD"/>
    <w:rsid w:val="00B86488"/>
    <w:rsid w:val="00B9009F"/>
    <w:rsid w:val="00B900A9"/>
    <w:rsid w:val="00B90977"/>
    <w:rsid w:val="00B9130E"/>
    <w:rsid w:val="00B928AD"/>
    <w:rsid w:val="00B94CCE"/>
    <w:rsid w:val="00B958C6"/>
    <w:rsid w:val="00BA0339"/>
    <w:rsid w:val="00BA0946"/>
    <w:rsid w:val="00BA0CCC"/>
    <w:rsid w:val="00BA24E8"/>
    <w:rsid w:val="00BA3688"/>
    <w:rsid w:val="00BA4490"/>
    <w:rsid w:val="00BA50DF"/>
    <w:rsid w:val="00BA7EB9"/>
    <w:rsid w:val="00BB079C"/>
    <w:rsid w:val="00BB11B0"/>
    <w:rsid w:val="00BB2078"/>
    <w:rsid w:val="00BB3D68"/>
    <w:rsid w:val="00BB4043"/>
    <w:rsid w:val="00BB62CC"/>
    <w:rsid w:val="00BB6887"/>
    <w:rsid w:val="00BB78B7"/>
    <w:rsid w:val="00BC07C1"/>
    <w:rsid w:val="00BC0A5B"/>
    <w:rsid w:val="00BC19B1"/>
    <w:rsid w:val="00BC1DD8"/>
    <w:rsid w:val="00BC296D"/>
    <w:rsid w:val="00BC2B41"/>
    <w:rsid w:val="00BC301D"/>
    <w:rsid w:val="00BC3ACF"/>
    <w:rsid w:val="00BC4843"/>
    <w:rsid w:val="00BC60B9"/>
    <w:rsid w:val="00BD0DEC"/>
    <w:rsid w:val="00BD0F26"/>
    <w:rsid w:val="00BD2EB1"/>
    <w:rsid w:val="00BD48ED"/>
    <w:rsid w:val="00BD520F"/>
    <w:rsid w:val="00BD650E"/>
    <w:rsid w:val="00BE3557"/>
    <w:rsid w:val="00BE3CE7"/>
    <w:rsid w:val="00BE70E6"/>
    <w:rsid w:val="00BE7176"/>
    <w:rsid w:val="00BE7F6C"/>
    <w:rsid w:val="00BF0970"/>
    <w:rsid w:val="00BF0D53"/>
    <w:rsid w:val="00BF204C"/>
    <w:rsid w:val="00BF2057"/>
    <w:rsid w:val="00BF2AC0"/>
    <w:rsid w:val="00BF34A9"/>
    <w:rsid w:val="00BF5B90"/>
    <w:rsid w:val="00BF7E0F"/>
    <w:rsid w:val="00C00E9E"/>
    <w:rsid w:val="00C0317A"/>
    <w:rsid w:val="00C03E04"/>
    <w:rsid w:val="00C03F14"/>
    <w:rsid w:val="00C04515"/>
    <w:rsid w:val="00C04669"/>
    <w:rsid w:val="00C04CC6"/>
    <w:rsid w:val="00C063F5"/>
    <w:rsid w:val="00C066B4"/>
    <w:rsid w:val="00C072E5"/>
    <w:rsid w:val="00C07CFB"/>
    <w:rsid w:val="00C1011F"/>
    <w:rsid w:val="00C10F86"/>
    <w:rsid w:val="00C11878"/>
    <w:rsid w:val="00C11941"/>
    <w:rsid w:val="00C12599"/>
    <w:rsid w:val="00C134DC"/>
    <w:rsid w:val="00C143F2"/>
    <w:rsid w:val="00C159FB"/>
    <w:rsid w:val="00C167E5"/>
    <w:rsid w:val="00C170E6"/>
    <w:rsid w:val="00C2063E"/>
    <w:rsid w:val="00C2065C"/>
    <w:rsid w:val="00C2133C"/>
    <w:rsid w:val="00C21434"/>
    <w:rsid w:val="00C222F2"/>
    <w:rsid w:val="00C22D16"/>
    <w:rsid w:val="00C234AE"/>
    <w:rsid w:val="00C256D5"/>
    <w:rsid w:val="00C26357"/>
    <w:rsid w:val="00C27AF1"/>
    <w:rsid w:val="00C3135C"/>
    <w:rsid w:val="00C34542"/>
    <w:rsid w:val="00C347E2"/>
    <w:rsid w:val="00C3602C"/>
    <w:rsid w:val="00C36CDC"/>
    <w:rsid w:val="00C37D11"/>
    <w:rsid w:val="00C40A1B"/>
    <w:rsid w:val="00C40EF8"/>
    <w:rsid w:val="00C41116"/>
    <w:rsid w:val="00C42D59"/>
    <w:rsid w:val="00C4312B"/>
    <w:rsid w:val="00C43EAF"/>
    <w:rsid w:val="00C46134"/>
    <w:rsid w:val="00C46BE0"/>
    <w:rsid w:val="00C47084"/>
    <w:rsid w:val="00C471E2"/>
    <w:rsid w:val="00C47524"/>
    <w:rsid w:val="00C514EC"/>
    <w:rsid w:val="00C51660"/>
    <w:rsid w:val="00C52679"/>
    <w:rsid w:val="00C52701"/>
    <w:rsid w:val="00C52770"/>
    <w:rsid w:val="00C52B2E"/>
    <w:rsid w:val="00C538BC"/>
    <w:rsid w:val="00C55D87"/>
    <w:rsid w:val="00C615EE"/>
    <w:rsid w:val="00C61BE0"/>
    <w:rsid w:val="00C62622"/>
    <w:rsid w:val="00C636AA"/>
    <w:rsid w:val="00C64B56"/>
    <w:rsid w:val="00C64D20"/>
    <w:rsid w:val="00C72B77"/>
    <w:rsid w:val="00C73D81"/>
    <w:rsid w:val="00C75813"/>
    <w:rsid w:val="00C758EB"/>
    <w:rsid w:val="00C76038"/>
    <w:rsid w:val="00C77812"/>
    <w:rsid w:val="00C81530"/>
    <w:rsid w:val="00C839EF"/>
    <w:rsid w:val="00C85E1C"/>
    <w:rsid w:val="00C916E0"/>
    <w:rsid w:val="00C92116"/>
    <w:rsid w:val="00C9231D"/>
    <w:rsid w:val="00C931F6"/>
    <w:rsid w:val="00C93E3A"/>
    <w:rsid w:val="00C974AD"/>
    <w:rsid w:val="00C977D8"/>
    <w:rsid w:val="00CA0A93"/>
    <w:rsid w:val="00CA177E"/>
    <w:rsid w:val="00CA1BD6"/>
    <w:rsid w:val="00CA289E"/>
    <w:rsid w:val="00CA2D79"/>
    <w:rsid w:val="00CA39BA"/>
    <w:rsid w:val="00CA3C16"/>
    <w:rsid w:val="00CA4A52"/>
    <w:rsid w:val="00CA4ED9"/>
    <w:rsid w:val="00CA6E98"/>
    <w:rsid w:val="00CB2404"/>
    <w:rsid w:val="00CB33B0"/>
    <w:rsid w:val="00CB35D8"/>
    <w:rsid w:val="00CB586D"/>
    <w:rsid w:val="00CB7351"/>
    <w:rsid w:val="00CC2C85"/>
    <w:rsid w:val="00CC41C5"/>
    <w:rsid w:val="00CC4C9A"/>
    <w:rsid w:val="00CC5181"/>
    <w:rsid w:val="00CC6AE8"/>
    <w:rsid w:val="00CC6B46"/>
    <w:rsid w:val="00CD04EB"/>
    <w:rsid w:val="00CD11A6"/>
    <w:rsid w:val="00CD35A2"/>
    <w:rsid w:val="00CD3ADB"/>
    <w:rsid w:val="00CD45BE"/>
    <w:rsid w:val="00CD5A3F"/>
    <w:rsid w:val="00CD6F40"/>
    <w:rsid w:val="00CD7E51"/>
    <w:rsid w:val="00CE2187"/>
    <w:rsid w:val="00CE34CE"/>
    <w:rsid w:val="00CE37CC"/>
    <w:rsid w:val="00CE4546"/>
    <w:rsid w:val="00CE4E8D"/>
    <w:rsid w:val="00CE58E2"/>
    <w:rsid w:val="00CE79BA"/>
    <w:rsid w:val="00CF0D4F"/>
    <w:rsid w:val="00CF2A59"/>
    <w:rsid w:val="00CF4AB8"/>
    <w:rsid w:val="00CF60F4"/>
    <w:rsid w:val="00D0232A"/>
    <w:rsid w:val="00D03CD2"/>
    <w:rsid w:val="00D0468C"/>
    <w:rsid w:val="00D05D32"/>
    <w:rsid w:val="00D0762D"/>
    <w:rsid w:val="00D079EF"/>
    <w:rsid w:val="00D104A7"/>
    <w:rsid w:val="00D11860"/>
    <w:rsid w:val="00D11A81"/>
    <w:rsid w:val="00D128E8"/>
    <w:rsid w:val="00D173F3"/>
    <w:rsid w:val="00D20379"/>
    <w:rsid w:val="00D20F4A"/>
    <w:rsid w:val="00D226ED"/>
    <w:rsid w:val="00D22BDF"/>
    <w:rsid w:val="00D232E7"/>
    <w:rsid w:val="00D2404B"/>
    <w:rsid w:val="00D25AAE"/>
    <w:rsid w:val="00D25E09"/>
    <w:rsid w:val="00D26027"/>
    <w:rsid w:val="00D2626C"/>
    <w:rsid w:val="00D301FB"/>
    <w:rsid w:val="00D32CCF"/>
    <w:rsid w:val="00D33569"/>
    <w:rsid w:val="00D338DC"/>
    <w:rsid w:val="00D3574A"/>
    <w:rsid w:val="00D40AEC"/>
    <w:rsid w:val="00D40C3E"/>
    <w:rsid w:val="00D41245"/>
    <w:rsid w:val="00D42E69"/>
    <w:rsid w:val="00D43645"/>
    <w:rsid w:val="00D44A52"/>
    <w:rsid w:val="00D47FF4"/>
    <w:rsid w:val="00D501C7"/>
    <w:rsid w:val="00D50212"/>
    <w:rsid w:val="00D505C7"/>
    <w:rsid w:val="00D5089A"/>
    <w:rsid w:val="00D51152"/>
    <w:rsid w:val="00D5295A"/>
    <w:rsid w:val="00D533AC"/>
    <w:rsid w:val="00D54E51"/>
    <w:rsid w:val="00D564D3"/>
    <w:rsid w:val="00D56CEE"/>
    <w:rsid w:val="00D56FF9"/>
    <w:rsid w:val="00D575B9"/>
    <w:rsid w:val="00D57811"/>
    <w:rsid w:val="00D600C7"/>
    <w:rsid w:val="00D62F2C"/>
    <w:rsid w:val="00D6370D"/>
    <w:rsid w:val="00D64E76"/>
    <w:rsid w:val="00D660C1"/>
    <w:rsid w:val="00D7330B"/>
    <w:rsid w:val="00D743E8"/>
    <w:rsid w:val="00D747B2"/>
    <w:rsid w:val="00D74E4A"/>
    <w:rsid w:val="00D75BEE"/>
    <w:rsid w:val="00D770B6"/>
    <w:rsid w:val="00D81887"/>
    <w:rsid w:val="00D81CE5"/>
    <w:rsid w:val="00D86056"/>
    <w:rsid w:val="00D872EF"/>
    <w:rsid w:val="00D875EA"/>
    <w:rsid w:val="00D91E60"/>
    <w:rsid w:val="00D91F4F"/>
    <w:rsid w:val="00D93DA7"/>
    <w:rsid w:val="00D946FA"/>
    <w:rsid w:val="00D95B2F"/>
    <w:rsid w:val="00D96B20"/>
    <w:rsid w:val="00D9764E"/>
    <w:rsid w:val="00D97BE3"/>
    <w:rsid w:val="00DA1E61"/>
    <w:rsid w:val="00DA3DD5"/>
    <w:rsid w:val="00DA4B3A"/>
    <w:rsid w:val="00DA6CC7"/>
    <w:rsid w:val="00DB231A"/>
    <w:rsid w:val="00DB358B"/>
    <w:rsid w:val="00DB3B10"/>
    <w:rsid w:val="00DB532C"/>
    <w:rsid w:val="00DB6AC5"/>
    <w:rsid w:val="00DB74A1"/>
    <w:rsid w:val="00DB7CDF"/>
    <w:rsid w:val="00DC1BC8"/>
    <w:rsid w:val="00DC25CC"/>
    <w:rsid w:val="00DC2D87"/>
    <w:rsid w:val="00DC2E5D"/>
    <w:rsid w:val="00DC3BD7"/>
    <w:rsid w:val="00DC3C01"/>
    <w:rsid w:val="00DC3F3E"/>
    <w:rsid w:val="00DC485F"/>
    <w:rsid w:val="00DC531E"/>
    <w:rsid w:val="00DC5BCA"/>
    <w:rsid w:val="00DC66CF"/>
    <w:rsid w:val="00DC73E7"/>
    <w:rsid w:val="00DD011C"/>
    <w:rsid w:val="00DD0FD5"/>
    <w:rsid w:val="00DD1FFF"/>
    <w:rsid w:val="00DD2566"/>
    <w:rsid w:val="00DD2A12"/>
    <w:rsid w:val="00DD2E82"/>
    <w:rsid w:val="00DD4357"/>
    <w:rsid w:val="00DD69D3"/>
    <w:rsid w:val="00DE2077"/>
    <w:rsid w:val="00DE234D"/>
    <w:rsid w:val="00DE2EC9"/>
    <w:rsid w:val="00DE376C"/>
    <w:rsid w:val="00DE410A"/>
    <w:rsid w:val="00DE54DD"/>
    <w:rsid w:val="00DE5FAA"/>
    <w:rsid w:val="00DE6177"/>
    <w:rsid w:val="00DE70DE"/>
    <w:rsid w:val="00DE7489"/>
    <w:rsid w:val="00DF0170"/>
    <w:rsid w:val="00DF1050"/>
    <w:rsid w:val="00DF2AA4"/>
    <w:rsid w:val="00DF3F09"/>
    <w:rsid w:val="00DF4504"/>
    <w:rsid w:val="00DF4B5E"/>
    <w:rsid w:val="00DF5F18"/>
    <w:rsid w:val="00E001A7"/>
    <w:rsid w:val="00E015CF"/>
    <w:rsid w:val="00E01624"/>
    <w:rsid w:val="00E020D9"/>
    <w:rsid w:val="00E02493"/>
    <w:rsid w:val="00E0388D"/>
    <w:rsid w:val="00E07463"/>
    <w:rsid w:val="00E13AFC"/>
    <w:rsid w:val="00E1684C"/>
    <w:rsid w:val="00E202B5"/>
    <w:rsid w:val="00E205EC"/>
    <w:rsid w:val="00E22361"/>
    <w:rsid w:val="00E22AA8"/>
    <w:rsid w:val="00E236D8"/>
    <w:rsid w:val="00E24813"/>
    <w:rsid w:val="00E2491B"/>
    <w:rsid w:val="00E25EED"/>
    <w:rsid w:val="00E3220F"/>
    <w:rsid w:val="00E32B96"/>
    <w:rsid w:val="00E33260"/>
    <w:rsid w:val="00E334B1"/>
    <w:rsid w:val="00E33825"/>
    <w:rsid w:val="00E33827"/>
    <w:rsid w:val="00E35406"/>
    <w:rsid w:val="00E37332"/>
    <w:rsid w:val="00E411F3"/>
    <w:rsid w:val="00E4161F"/>
    <w:rsid w:val="00E419AE"/>
    <w:rsid w:val="00E41D12"/>
    <w:rsid w:val="00E426DF"/>
    <w:rsid w:val="00E462D6"/>
    <w:rsid w:val="00E50185"/>
    <w:rsid w:val="00E504BA"/>
    <w:rsid w:val="00E54AA9"/>
    <w:rsid w:val="00E55712"/>
    <w:rsid w:val="00E55AC4"/>
    <w:rsid w:val="00E56F67"/>
    <w:rsid w:val="00E5740F"/>
    <w:rsid w:val="00E57BE5"/>
    <w:rsid w:val="00E57D8A"/>
    <w:rsid w:val="00E6039A"/>
    <w:rsid w:val="00E62585"/>
    <w:rsid w:val="00E64506"/>
    <w:rsid w:val="00E655E2"/>
    <w:rsid w:val="00E65CF2"/>
    <w:rsid w:val="00E65FF1"/>
    <w:rsid w:val="00E66079"/>
    <w:rsid w:val="00E66FE1"/>
    <w:rsid w:val="00E67E74"/>
    <w:rsid w:val="00E70BE9"/>
    <w:rsid w:val="00E7114E"/>
    <w:rsid w:val="00E718BD"/>
    <w:rsid w:val="00E7249F"/>
    <w:rsid w:val="00E745E1"/>
    <w:rsid w:val="00E74B94"/>
    <w:rsid w:val="00E753E4"/>
    <w:rsid w:val="00E76A99"/>
    <w:rsid w:val="00E803DB"/>
    <w:rsid w:val="00E8043A"/>
    <w:rsid w:val="00E81CFA"/>
    <w:rsid w:val="00E8394A"/>
    <w:rsid w:val="00E8477E"/>
    <w:rsid w:val="00E84DAE"/>
    <w:rsid w:val="00E8532A"/>
    <w:rsid w:val="00E86B2F"/>
    <w:rsid w:val="00E8731A"/>
    <w:rsid w:val="00E87789"/>
    <w:rsid w:val="00E87FF3"/>
    <w:rsid w:val="00E9019C"/>
    <w:rsid w:val="00E90C18"/>
    <w:rsid w:val="00E91DB2"/>
    <w:rsid w:val="00E94FB9"/>
    <w:rsid w:val="00E96699"/>
    <w:rsid w:val="00EA097C"/>
    <w:rsid w:val="00EA0AFB"/>
    <w:rsid w:val="00EA1005"/>
    <w:rsid w:val="00EA1D95"/>
    <w:rsid w:val="00EA2F74"/>
    <w:rsid w:val="00EA3BE2"/>
    <w:rsid w:val="00EA4BAC"/>
    <w:rsid w:val="00EA4C24"/>
    <w:rsid w:val="00EA5C94"/>
    <w:rsid w:val="00EA7295"/>
    <w:rsid w:val="00EB0F88"/>
    <w:rsid w:val="00EB19A2"/>
    <w:rsid w:val="00EB3143"/>
    <w:rsid w:val="00EB5C58"/>
    <w:rsid w:val="00EB5ECD"/>
    <w:rsid w:val="00EB6224"/>
    <w:rsid w:val="00EB635D"/>
    <w:rsid w:val="00EB6EFF"/>
    <w:rsid w:val="00EB7537"/>
    <w:rsid w:val="00EC3AE9"/>
    <w:rsid w:val="00EC3FFD"/>
    <w:rsid w:val="00EC4026"/>
    <w:rsid w:val="00EC4FE6"/>
    <w:rsid w:val="00EC5EC8"/>
    <w:rsid w:val="00EC6625"/>
    <w:rsid w:val="00ED0D40"/>
    <w:rsid w:val="00ED11D7"/>
    <w:rsid w:val="00ED4D90"/>
    <w:rsid w:val="00ED4EAC"/>
    <w:rsid w:val="00ED5FFD"/>
    <w:rsid w:val="00ED6DD4"/>
    <w:rsid w:val="00ED77DD"/>
    <w:rsid w:val="00EE351D"/>
    <w:rsid w:val="00EE5191"/>
    <w:rsid w:val="00EE552B"/>
    <w:rsid w:val="00EE6740"/>
    <w:rsid w:val="00EF0735"/>
    <w:rsid w:val="00EF20A8"/>
    <w:rsid w:val="00EF608D"/>
    <w:rsid w:val="00EF6F1E"/>
    <w:rsid w:val="00EF73B2"/>
    <w:rsid w:val="00EF7E41"/>
    <w:rsid w:val="00F00B2D"/>
    <w:rsid w:val="00F0253C"/>
    <w:rsid w:val="00F02C1E"/>
    <w:rsid w:val="00F030C9"/>
    <w:rsid w:val="00F03DCB"/>
    <w:rsid w:val="00F04A9E"/>
    <w:rsid w:val="00F04FEB"/>
    <w:rsid w:val="00F05ED3"/>
    <w:rsid w:val="00F0611F"/>
    <w:rsid w:val="00F0621B"/>
    <w:rsid w:val="00F06702"/>
    <w:rsid w:val="00F0772A"/>
    <w:rsid w:val="00F16A1D"/>
    <w:rsid w:val="00F16AD7"/>
    <w:rsid w:val="00F17C1B"/>
    <w:rsid w:val="00F203AE"/>
    <w:rsid w:val="00F211AD"/>
    <w:rsid w:val="00F2132B"/>
    <w:rsid w:val="00F21450"/>
    <w:rsid w:val="00F218DA"/>
    <w:rsid w:val="00F21D92"/>
    <w:rsid w:val="00F2264E"/>
    <w:rsid w:val="00F22D3A"/>
    <w:rsid w:val="00F232B0"/>
    <w:rsid w:val="00F23867"/>
    <w:rsid w:val="00F23BF7"/>
    <w:rsid w:val="00F2417C"/>
    <w:rsid w:val="00F243D4"/>
    <w:rsid w:val="00F27686"/>
    <w:rsid w:val="00F27ECD"/>
    <w:rsid w:val="00F304B8"/>
    <w:rsid w:val="00F3100F"/>
    <w:rsid w:val="00F3128A"/>
    <w:rsid w:val="00F316BD"/>
    <w:rsid w:val="00F340FF"/>
    <w:rsid w:val="00F34A6B"/>
    <w:rsid w:val="00F35070"/>
    <w:rsid w:val="00F3520B"/>
    <w:rsid w:val="00F35439"/>
    <w:rsid w:val="00F37EF6"/>
    <w:rsid w:val="00F37FF4"/>
    <w:rsid w:val="00F42EA6"/>
    <w:rsid w:val="00F42FEC"/>
    <w:rsid w:val="00F4398B"/>
    <w:rsid w:val="00F462FE"/>
    <w:rsid w:val="00F4668F"/>
    <w:rsid w:val="00F46DE1"/>
    <w:rsid w:val="00F47405"/>
    <w:rsid w:val="00F4787F"/>
    <w:rsid w:val="00F47B20"/>
    <w:rsid w:val="00F502C2"/>
    <w:rsid w:val="00F5040A"/>
    <w:rsid w:val="00F50D55"/>
    <w:rsid w:val="00F51132"/>
    <w:rsid w:val="00F5188F"/>
    <w:rsid w:val="00F52832"/>
    <w:rsid w:val="00F531D6"/>
    <w:rsid w:val="00F5413E"/>
    <w:rsid w:val="00F54A64"/>
    <w:rsid w:val="00F5554A"/>
    <w:rsid w:val="00F56AAD"/>
    <w:rsid w:val="00F60895"/>
    <w:rsid w:val="00F61DED"/>
    <w:rsid w:val="00F627A9"/>
    <w:rsid w:val="00F62AB7"/>
    <w:rsid w:val="00F62CFD"/>
    <w:rsid w:val="00F6409D"/>
    <w:rsid w:val="00F64133"/>
    <w:rsid w:val="00F64555"/>
    <w:rsid w:val="00F647A9"/>
    <w:rsid w:val="00F64A10"/>
    <w:rsid w:val="00F64DAF"/>
    <w:rsid w:val="00F66C85"/>
    <w:rsid w:val="00F67B69"/>
    <w:rsid w:val="00F70B26"/>
    <w:rsid w:val="00F733F4"/>
    <w:rsid w:val="00F741DF"/>
    <w:rsid w:val="00F74EAA"/>
    <w:rsid w:val="00F75379"/>
    <w:rsid w:val="00F757BA"/>
    <w:rsid w:val="00F767C3"/>
    <w:rsid w:val="00F76924"/>
    <w:rsid w:val="00F76CDD"/>
    <w:rsid w:val="00F81D0A"/>
    <w:rsid w:val="00F81D48"/>
    <w:rsid w:val="00F832F7"/>
    <w:rsid w:val="00F83D47"/>
    <w:rsid w:val="00F847CD"/>
    <w:rsid w:val="00F84EBF"/>
    <w:rsid w:val="00F85FB0"/>
    <w:rsid w:val="00F90911"/>
    <w:rsid w:val="00F9364B"/>
    <w:rsid w:val="00F95CE0"/>
    <w:rsid w:val="00F95DEC"/>
    <w:rsid w:val="00F967EC"/>
    <w:rsid w:val="00F97736"/>
    <w:rsid w:val="00FA1607"/>
    <w:rsid w:val="00FA3BEB"/>
    <w:rsid w:val="00FA63DF"/>
    <w:rsid w:val="00FA6F8E"/>
    <w:rsid w:val="00FB094A"/>
    <w:rsid w:val="00FB2998"/>
    <w:rsid w:val="00FB30DE"/>
    <w:rsid w:val="00FB4F42"/>
    <w:rsid w:val="00FB792A"/>
    <w:rsid w:val="00FC186E"/>
    <w:rsid w:val="00FC2663"/>
    <w:rsid w:val="00FC279F"/>
    <w:rsid w:val="00FC3215"/>
    <w:rsid w:val="00FC4E14"/>
    <w:rsid w:val="00FC5AB1"/>
    <w:rsid w:val="00FC6522"/>
    <w:rsid w:val="00FD1E27"/>
    <w:rsid w:val="00FD3037"/>
    <w:rsid w:val="00FD4D1E"/>
    <w:rsid w:val="00FE09DB"/>
    <w:rsid w:val="00FE0C11"/>
    <w:rsid w:val="00FE452D"/>
    <w:rsid w:val="00FE4A9B"/>
    <w:rsid w:val="00FE4AB8"/>
    <w:rsid w:val="00FE54D1"/>
    <w:rsid w:val="00FE59E1"/>
    <w:rsid w:val="00FE5ED9"/>
    <w:rsid w:val="00FF16D0"/>
    <w:rsid w:val="00FF221B"/>
    <w:rsid w:val="00FF33BE"/>
    <w:rsid w:val="00FF595F"/>
    <w:rsid w:val="00FF6A14"/>
    <w:rsid w:val="00FF6F93"/>
    <w:rsid w:val="00FF7BC9"/>
    <w:rsid w:val="06B95049"/>
    <w:rsid w:val="0FF6B734"/>
    <w:rsid w:val="1B073DEB"/>
    <w:rsid w:val="1EBA8C3A"/>
    <w:rsid w:val="2905F9E1"/>
    <w:rsid w:val="42F91EED"/>
    <w:rsid w:val="4DC96BDD"/>
    <w:rsid w:val="5F2EC881"/>
    <w:rsid w:val="64AAF504"/>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vertical-relative:page" o:allowincell="f" strokecolor="#069">
      <v:stroke color="#069" weight=".5pt"/>
    </o:shapedefaults>
    <o:shapelayout v:ext="edit">
      <o:idmap v:ext="edit" data="1"/>
    </o:shapelayout>
  </w:shapeDefaults>
  <w:decimalSymbol w:val="."/>
  <w:listSeparator w:val=","/>
  <w14:docId w14:val="0E5835F8"/>
  <w15:docId w15:val="{99E9B35E-D3C0-41EA-B222-E25F6BFF0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25D25"/>
    <w:pPr>
      <w:spacing w:before="100"/>
      <w:jc w:val="both"/>
    </w:pPr>
    <w:rPr>
      <w:rFonts w:ascii="Arial" w:hAnsi="Arial"/>
      <w:sz w:val="22"/>
    </w:rPr>
  </w:style>
  <w:style w:type="paragraph" w:styleId="Heading1">
    <w:name w:val="heading 1"/>
    <w:basedOn w:val="Normal"/>
    <w:next w:val="Normal"/>
    <w:qFormat/>
    <w:rsid w:val="003C4E75"/>
    <w:pPr>
      <w:keepNext/>
      <w:spacing w:before="240" w:after="60"/>
      <w:outlineLvl w:val="0"/>
    </w:pPr>
    <w:rPr>
      <w:b/>
      <w:kern w:val="28"/>
      <w:sz w:val="28"/>
    </w:rPr>
  </w:style>
  <w:style w:type="paragraph" w:styleId="Heading2">
    <w:name w:val="heading 2"/>
    <w:basedOn w:val="Normal"/>
    <w:next w:val="Normal"/>
    <w:qFormat/>
    <w:rsid w:val="003C4E75"/>
    <w:pPr>
      <w:keepNext/>
      <w:spacing w:before="240" w:after="60"/>
      <w:outlineLvl w:val="1"/>
    </w:pPr>
    <w:rPr>
      <w:b/>
      <w:i/>
      <w:sz w:val="24"/>
    </w:rPr>
  </w:style>
  <w:style w:type="paragraph" w:styleId="Heading3">
    <w:name w:val="heading 3"/>
    <w:basedOn w:val="Normal"/>
    <w:next w:val="TextonormalREE"/>
    <w:qFormat/>
    <w:rsid w:val="002E35FA"/>
    <w:pPr>
      <w:keepNext/>
      <w:spacing w:before="240" w:after="60" w:line="280" w:lineRule="exact"/>
      <w:jc w:val="left"/>
      <w:outlineLvl w:val="2"/>
    </w:pPr>
    <w:rPr>
      <w:rFonts w:asciiTheme="minorHAnsi" w:hAnsiTheme="minorHAnsi"/>
      <w:b/>
      <w:noProof/>
      <w:sz w:val="24"/>
      <w:szCs w:val="24"/>
    </w:rPr>
  </w:style>
  <w:style w:type="paragraph" w:styleId="Heading4">
    <w:name w:val="heading 4"/>
    <w:basedOn w:val="Normal"/>
    <w:next w:val="Normal"/>
    <w:qFormat/>
    <w:rsid w:val="003C4E75"/>
    <w:pPr>
      <w:keepNext/>
      <w:spacing w:before="520"/>
      <w:jc w:val="center"/>
      <w:outlineLvl w:val="3"/>
    </w:pPr>
    <w:rPr>
      <w:b/>
      <w:noProof/>
    </w:rPr>
  </w:style>
  <w:style w:type="paragraph" w:styleId="Heading5">
    <w:name w:val="heading 5"/>
    <w:basedOn w:val="Normal"/>
    <w:next w:val="Normal"/>
    <w:link w:val="Heading5Char"/>
    <w:qFormat/>
    <w:rsid w:val="00E001A7"/>
    <w:pPr>
      <w:spacing w:before="240" w:after="60"/>
      <w:ind w:left="3900" w:hanging="708"/>
      <w:outlineLvl w:val="4"/>
    </w:pPr>
    <w:rPr>
      <w:lang w:val="es-ES_tradnl"/>
    </w:rPr>
  </w:style>
  <w:style w:type="paragraph" w:styleId="Heading6">
    <w:name w:val="heading 6"/>
    <w:basedOn w:val="Normal"/>
    <w:next w:val="Normal"/>
    <w:link w:val="Heading6Char"/>
    <w:qFormat/>
    <w:rsid w:val="00E001A7"/>
    <w:pPr>
      <w:spacing w:before="240" w:after="60"/>
      <w:ind w:left="4608" w:hanging="708"/>
      <w:outlineLvl w:val="5"/>
    </w:pPr>
    <w:rPr>
      <w:i/>
      <w:lang w:val="es-ES_tradnl"/>
    </w:rPr>
  </w:style>
  <w:style w:type="paragraph" w:styleId="Heading7">
    <w:name w:val="heading 7"/>
    <w:basedOn w:val="Normal"/>
    <w:next w:val="Normal"/>
    <w:link w:val="Heading7Char"/>
    <w:unhideWhenUsed/>
    <w:qFormat/>
    <w:rsid w:val="00E001A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E001A7"/>
    <w:pPr>
      <w:spacing w:before="240" w:after="60"/>
      <w:ind w:left="6024" w:hanging="708"/>
      <w:outlineLvl w:val="7"/>
    </w:pPr>
    <w:rPr>
      <w:i/>
      <w:sz w:val="20"/>
      <w:lang w:val="es-ES_tradnl"/>
    </w:rPr>
  </w:style>
  <w:style w:type="paragraph" w:styleId="Heading9">
    <w:name w:val="heading 9"/>
    <w:basedOn w:val="Normal"/>
    <w:next w:val="Normal"/>
    <w:link w:val="Heading9Char"/>
    <w:qFormat/>
    <w:rsid w:val="00E001A7"/>
    <w:pPr>
      <w:spacing w:before="240" w:after="60"/>
      <w:ind w:left="6732" w:hanging="708"/>
      <w:outlineLvl w:val="8"/>
    </w:pPr>
    <w:rPr>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tuloREE">
    <w:name w:val="Subtítulo REE"/>
    <w:basedOn w:val="Normal"/>
    <w:next w:val="TextonormalREE"/>
    <w:link w:val="SubttuloREECar"/>
    <w:qFormat/>
    <w:rsid w:val="00DD2E82"/>
    <w:pPr>
      <w:keepNext/>
      <w:spacing w:before="240" w:after="100" w:line="280" w:lineRule="exact"/>
    </w:pPr>
    <w:rPr>
      <w:szCs w:val="24"/>
    </w:rPr>
  </w:style>
  <w:style w:type="paragraph" w:customStyle="1" w:styleId="TtuloREE">
    <w:name w:val="Título REE"/>
    <w:basedOn w:val="Normal"/>
    <w:next w:val="TextonormalREE"/>
    <w:link w:val="TtuloREECar"/>
    <w:qFormat/>
    <w:rsid w:val="00DD2E82"/>
    <w:pPr>
      <w:keepNext/>
      <w:numPr>
        <w:numId w:val="7"/>
      </w:numPr>
      <w:suppressAutoHyphens/>
      <w:spacing w:before="400" w:after="100" w:line="320" w:lineRule="exact"/>
    </w:pPr>
    <w:rPr>
      <w:szCs w:val="28"/>
    </w:rPr>
  </w:style>
  <w:style w:type="paragraph" w:customStyle="1" w:styleId="NmerosPR">
    <w:name w:val="Números PR"/>
    <w:basedOn w:val="Normal"/>
    <w:rsid w:val="002952A1"/>
    <w:pPr>
      <w:numPr>
        <w:numId w:val="1"/>
      </w:numPr>
      <w:spacing w:before="0" w:after="100" w:line="260" w:lineRule="exact"/>
    </w:pPr>
    <w:rPr>
      <w:rFonts w:asciiTheme="minorHAnsi" w:hAnsiTheme="minorHAnsi"/>
    </w:rPr>
  </w:style>
  <w:style w:type="paragraph" w:customStyle="1" w:styleId="TextonormalREE">
    <w:name w:val="Texto normal REE"/>
    <w:basedOn w:val="Normal"/>
    <w:link w:val="TextonormalREECar"/>
    <w:qFormat/>
    <w:rsid w:val="00DD2E82"/>
    <w:pPr>
      <w:suppressAutoHyphens/>
      <w:spacing w:after="100" w:line="260" w:lineRule="exact"/>
    </w:pPr>
  </w:style>
  <w:style w:type="paragraph" w:customStyle="1" w:styleId="TITULOMAYUSC">
    <w:name w:val="TITULO MAYUSC"/>
    <w:basedOn w:val="Normal"/>
    <w:rsid w:val="003C4E75"/>
    <w:pPr>
      <w:tabs>
        <w:tab w:val="right" w:pos="-142"/>
        <w:tab w:val="left" w:pos="0"/>
      </w:tabs>
      <w:spacing w:before="700"/>
      <w:ind w:hanging="2268"/>
      <w:jc w:val="left"/>
    </w:pPr>
    <w:rPr>
      <w:b/>
      <w:bCs/>
      <w:caps/>
      <w:noProof/>
      <w:sz w:val="24"/>
    </w:rPr>
  </w:style>
  <w:style w:type="paragraph" w:customStyle="1" w:styleId="TextoVieta">
    <w:name w:val="Texto Viñeta"/>
    <w:basedOn w:val="ListParagraph"/>
    <w:qFormat/>
    <w:rsid w:val="00F4787F"/>
    <w:pPr>
      <w:numPr>
        <w:numId w:val="2"/>
      </w:numPr>
      <w:suppressAutoHyphens/>
      <w:snapToGrid w:val="0"/>
      <w:spacing w:before="0" w:line="260" w:lineRule="exact"/>
      <w:contextualSpacing w:val="0"/>
    </w:pPr>
    <w:rPr>
      <w:rFonts w:cs="Arial"/>
      <w:color w:val="000000" w:themeColor="text1"/>
    </w:rPr>
  </w:style>
  <w:style w:type="paragraph" w:styleId="Header">
    <w:name w:val="header"/>
    <w:basedOn w:val="Normal"/>
    <w:link w:val="HeaderChar"/>
    <w:unhideWhenUsed/>
    <w:rsid w:val="00F34A6B"/>
    <w:pPr>
      <w:tabs>
        <w:tab w:val="center" w:pos="4252"/>
        <w:tab w:val="right" w:pos="8504"/>
      </w:tabs>
    </w:pPr>
  </w:style>
  <w:style w:type="character" w:customStyle="1" w:styleId="HeaderChar">
    <w:name w:val="Header Char"/>
    <w:basedOn w:val="DefaultParagraphFont"/>
    <w:link w:val="Header"/>
    <w:uiPriority w:val="99"/>
    <w:rsid w:val="00F34A6B"/>
    <w:rPr>
      <w:rFonts w:ascii="Arial" w:hAnsi="Arial"/>
      <w:sz w:val="22"/>
    </w:rPr>
  </w:style>
  <w:style w:type="paragraph" w:styleId="Footer">
    <w:name w:val="footer"/>
    <w:basedOn w:val="Normal"/>
    <w:link w:val="FooterChar"/>
    <w:uiPriority w:val="99"/>
    <w:unhideWhenUsed/>
    <w:rsid w:val="00F34A6B"/>
    <w:pPr>
      <w:tabs>
        <w:tab w:val="center" w:pos="4252"/>
        <w:tab w:val="right" w:pos="8504"/>
      </w:tabs>
    </w:pPr>
  </w:style>
  <w:style w:type="character" w:customStyle="1" w:styleId="FooterChar">
    <w:name w:val="Footer Char"/>
    <w:basedOn w:val="DefaultParagraphFont"/>
    <w:link w:val="Footer"/>
    <w:uiPriority w:val="99"/>
    <w:rsid w:val="00F34A6B"/>
    <w:rPr>
      <w:rFonts w:ascii="Arial" w:hAnsi="Arial"/>
      <w:sz w:val="22"/>
    </w:rPr>
  </w:style>
  <w:style w:type="paragraph" w:styleId="BalloonText">
    <w:name w:val="Balloon Text"/>
    <w:basedOn w:val="Normal"/>
    <w:link w:val="BalloonTextChar"/>
    <w:uiPriority w:val="99"/>
    <w:semiHidden/>
    <w:unhideWhenUsed/>
    <w:rsid w:val="00980613"/>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613"/>
    <w:rPr>
      <w:rFonts w:ascii="Tahoma" w:hAnsi="Tahoma" w:cs="Tahoma"/>
      <w:sz w:val="16"/>
      <w:szCs w:val="16"/>
    </w:rPr>
  </w:style>
  <w:style w:type="paragraph" w:styleId="ListParagraph">
    <w:name w:val="List Paragraph"/>
    <w:basedOn w:val="Normal"/>
    <w:uiPriority w:val="34"/>
    <w:qFormat/>
    <w:rsid w:val="004729FC"/>
    <w:pPr>
      <w:ind w:left="720"/>
      <w:contextualSpacing/>
    </w:pPr>
  </w:style>
  <w:style w:type="paragraph" w:customStyle="1" w:styleId="Bolos">
    <w:name w:val="Bolos"/>
    <w:basedOn w:val="Normal"/>
    <w:rsid w:val="00E504BA"/>
    <w:pPr>
      <w:numPr>
        <w:numId w:val="3"/>
      </w:numPr>
      <w:spacing w:after="100" w:line="260" w:lineRule="exact"/>
    </w:pPr>
    <w:rPr>
      <w:rFonts w:asciiTheme="minorHAnsi" w:hAnsiTheme="minorHAnsi" w:cs="Arial"/>
      <w:szCs w:val="22"/>
    </w:rPr>
  </w:style>
  <w:style w:type="paragraph" w:customStyle="1" w:styleId="NumerosPR">
    <w:name w:val="Numeros PR"/>
    <w:basedOn w:val="ListParagraph"/>
    <w:qFormat/>
    <w:rsid w:val="00DD2E82"/>
    <w:pPr>
      <w:numPr>
        <w:numId w:val="6"/>
      </w:numPr>
      <w:spacing w:after="100" w:line="260" w:lineRule="exact"/>
      <w:contextualSpacing w:val="0"/>
    </w:pPr>
    <w:rPr>
      <w:rFonts w:cs="Arial"/>
      <w:color w:val="000000" w:themeColor="text1"/>
      <w:szCs w:val="22"/>
    </w:rPr>
  </w:style>
  <w:style w:type="paragraph" w:styleId="TOC1">
    <w:name w:val="toc 1"/>
    <w:basedOn w:val="Normal"/>
    <w:next w:val="Normal"/>
    <w:autoRedefine/>
    <w:uiPriority w:val="39"/>
    <w:unhideWhenUsed/>
    <w:rsid w:val="00B26E3A"/>
    <w:pPr>
      <w:tabs>
        <w:tab w:val="right" w:leader="dot" w:pos="9356"/>
      </w:tabs>
      <w:spacing w:before="300" w:after="160" w:line="320" w:lineRule="exact"/>
    </w:pPr>
    <w:rPr>
      <w:rFonts w:asciiTheme="minorHAnsi" w:eastAsiaTheme="majorEastAsia" w:hAnsiTheme="minorHAnsi" w:cs="Arial"/>
      <w:b/>
      <w:noProof/>
      <w:color w:val="006699"/>
      <w:sz w:val="28"/>
      <w:szCs w:val="22"/>
    </w:rPr>
  </w:style>
  <w:style w:type="paragraph" w:styleId="TOC2">
    <w:name w:val="toc 2"/>
    <w:basedOn w:val="Normal"/>
    <w:next w:val="Normal"/>
    <w:autoRedefine/>
    <w:uiPriority w:val="39"/>
    <w:unhideWhenUsed/>
    <w:rsid w:val="00B26E3A"/>
    <w:pPr>
      <w:numPr>
        <w:numId w:val="4"/>
      </w:numPr>
      <w:tabs>
        <w:tab w:val="right" w:leader="dot" w:pos="9356"/>
      </w:tabs>
      <w:spacing w:before="0" w:after="200" w:line="280" w:lineRule="exact"/>
      <w:ind w:left="482" w:hanging="198"/>
    </w:pPr>
    <w:rPr>
      <w:rFonts w:asciiTheme="minorHAnsi" w:hAnsiTheme="minorHAnsi" w:cs="Arial"/>
      <w:b/>
      <w:noProof/>
      <w:color w:val="006699"/>
      <w:sz w:val="24"/>
      <w:szCs w:val="22"/>
    </w:rPr>
  </w:style>
  <w:style w:type="character" w:styleId="Hyperlink">
    <w:name w:val="Hyperlink"/>
    <w:basedOn w:val="DefaultParagraphFont"/>
    <w:uiPriority w:val="99"/>
    <w:unhideWhenUsed/>
    <w:rsid w:val="00FC186E"/>
    <w:rPr>
      <w:color w:val="0000FF" w:themeColor="hyperlink"/>
      <w:u w:val="single"/>
    </w:rPr>
  </w:style>
  <w:style w:type="paragraph" w:styleId="TOC3">
    <w:name w:val="toc 3"/>
    <w:basedOn w:val="Normal"/>
    <w:next w:val="Normal"/>
    <w:autoRedefine/>
    <w:uiPriority w:val="39"/>
    <w:unhideWhenUsed/>
    <w:rsid w:val="00B26E3A"/>
    <w:pPr>
      <w:numPr>
        <w:numId w:val="5"/>
      </w:numPr>
      <w:tabs>
        <w:tab w:val="right" w:leader="dot" w:pos="9344"/>
      </w:tabs>
      <w:spacing w:line="280" w:lineRule="exact"/>
      <w:ind w:left="680" w:hanging="198"/>
      <w:jc w:val="left"/>
    </w:pPr>
    <w:rPr>
      <w:rFonts w:asciiTheme="minorHAnsi" w:eastAsiaTheme="minorEastAsia" w:hAnsiTheme="minorHAnsi" w:cstheme="minorBidi"/>
      <w:b/>
      <w:color w:val="262626" w:themeColor="text1" w:themeTint="D9"/>
      <w:sz w:val="24"/>
      <w:szCs w:val="22"/>
    </w:rPr>
  </w:style>
  <w:style w:type="character" w:styleId="PlaceholderText">
    <w:name w:val="Placeholder Text"/>
    <w:basedOn w:val="DefaultParagraphFont"/>
    <w:uiPriority w:val="99"/>
    <w:semiHidden/>
    <w:rsid w:val="009B5B02"/>
    <w:rPr>
      <w:color w:val="808080"/>
    </w:rPr>
  </w:style>
  <w:style w:type="character" w:customStyle="1" w:styleId="negrita">
    <w:name w:val="negrita"/>
    <w:basedOn w:val="DefaultParagraphFont"/>
    <w:rsid w:val="00D2626C"/>
  </w:style>
  <w:style w:type="character" w:styleId="CommentReference">
    <w:name w:val="annotation reference"/>
    <w:basedOn w:val="DefaultParagraphFont"/>
    <w:uiPriority w:val="99"/>
    <w:semiHidden/>
    <w:unhideWhenUsed/>
    <w:rsid w:val="00A0132B"/>
    <w:rPr>
      <w:sz w:val="16"/>
      <w:szCs w:val="16"/>
    </w:rPr>
  </w:style>
  <w:style w:type="paragraph" w:styleId="CommentText">
    <w:name w:val="annotation text"/>
    <w:basedOn w:val="Normal"/>
    <w:link w:val="CommentTextChar"/>
    <w:uiPriority w:val="99"/>
    <w:semiHidden/>
    <w:unhideWhenUsed/>
    <w:rsid w:val="00A0132B"/>
    <w:rPr>
      <w:sz w:val="20"/>
    </w:rPr>
  </w:style>
  <w:style w:type="character" w:customStyle="1" w:styleId="CommentTextChar">
    <w:name w:val="Comment Text Char"/>
    <w:basedOn w:val="DefaultParagraphFont"/>
    <w:link w:val="CommentText"/>
    <w:uiPriority w:val="99"/>
    <w:semiHidden/>
    <w:rsid w:val="00A0132B"/>
    <w:rPr>
      <w:rFonts w:ascii="Arial" w:hAnsi="Arial"/>
    </w:rPr>
  </w:style>
  <w:style w:type="paragraph" w:styleId="CommentSubject">
    <w:name w:val="annotation subject"/>
    <w:basedOn w:val="CommentText"/>
    <w:next w:val="CommentText"/>
    <w:link w:val="CommentSubjectChar"/>
    <w:uiPriority w:val="99"/>
    <w:semiHidden/>
    <w:unhideWhenUsed/>
    <w:rsid w:val="00A0132B"/>
    <w:rPr>
      <w:b/>
      <w:bCs/>
    </w:rPr>
  </w:style>
  <w:style w:type="character" w:customStyle="1" w:styleId="CommentSubjectChar">
    <w:name w:val="Comment Subject Char"/>
    <w:basedOn w:val="CommentTextChar"/>
    <w:link w:val="CommentSubject"/>
    <w:uiPriority w:val="99"/>
    <w:semiHidden/>
    <w:rsid w:val="00A0132B"/>
    <w:rPr>
      <w:rFonts w:ascii="Arial" w:hAnsi="Arial"/>
      <w:b/>
      <w:bCs/>
    </w:rPr>
  </w:style>
  <w:style w:type="paragraph" w:styleId="FootnoteText">
    <w:name w:val="footnote text"/>
    <w:basedOn w:val="Normal"/>
    <w:link w:val="FootnoteTextChar"/>
    <w:unhideWhenUsed/>
    <w:rsid w:val="00D173F3"/>
    <w:pPr>
      <w:spacing w:before="0"/>
    </w:pPr>
    <w:rPr>
      <w:sz w:val="20"/>
    </w:rPr>
  </w:style>
  <w:style w:type="character" w:customStyle="1" w:styleId="FootnoteTextChar">
    <w:name w:val="Footnote Text Char"/>
    <w:basedOn w:val="DefaultParagraphFont"/>
    <w:link w:val="FootnoteText"/>
    <w:uiPriority w:val="99"/>
    <w:rsid w:val="00D173F3"/>
    <w:rPr>
      <w:rFonts w:ascii="Arial" w:hAnsi="Arial"/>
    </w:rPr>
  </w:style>
  <w:style w:type="character" w:styleId="FootnoteReference">
    <w:name w:val="footnote reference"/>
    <w:basedOn w:val="DefaultParagraphFont"/>
    <w:unhideWhenUsed/>
    <w:rsid w:val="00D173F3"/>
    <w:rPr>
      <w:vertAlign w:val="superscript"/>
    </w:rPr>
  </w:style>
  <w:style w:type="character" w:customStyle="1" w:styleId="TextonormalREECar">
    <w:name w:val="Texto normal REE Car"/>
    <w:basedOn w:val="DefaultParagraphFont"/>
    <w:link w:val="TextonormalREE"/>
    <w:rsid w:val="00DD2E82"/>
    <w:rPr>
      <w:rFonts w:ascii="Arial" w:hAnsi="Arial"/>
      <w:sz w:val="22"/>
    </w:rPr>
  </w:style>
  <w:style w:type="numbering" w:customStyle="1" w:styleId="Estilo1">
    <w:name w:val="Estilo1"/>
    <w:uiPriority w:val="99"/>
    <w:rsid w:val="00D9764E"/>
    <w:pPr>
      <w:numPr>
        <w:numId w:val="9"/>
      </w:numPr>
    </w:pPr>
  </w:style>
  <w:style w:type="paragraph" w:customStyle="1" w:styleId="111Estilo2">
    <w:name w:val="1.1.1. Estilo2"/>
    <w:basedOn w:val="SubttuloREE"/>
    <w:link w:val="111Estilo2Car"/>
    <w:qFormat/>
    <w:rsid w:val="00D9764E"/>
    <w:pPr>
      <w:keepNext w:val="0"/>
      <w:ind w:left="709" w:hanging="709"/>
      <w:outlineLvl w:val="1"/>
    </w:pPr>
    <w:rPr>
      <w:szCs w:val="22"/>
    </w:rPr>
  </w:style>
  <w:style w:type="character" w:customStyle="1" w:styleId="TtuloREECar">
    <w:name w:val="Título REE Car"/>
    <w:basedOn w:val="DefaultParagraphFont"/>
    <w:link w:val="TtuloREE"/>
    <w:rsid w:val="00DD2E82"/>
    <w:rPr>
      <w:rFonts w:ascii="Arial" w:hAnsi="Arial"/>
      <w:sz w:val="22"/>
      <w:szCs w:val="28"/>
    </w:rPr>
  </w:style>
  <w:style w:type="character" w:customStyle="1" w:styleId="SubttuloREECar">
    <w:name w:val="Subtítulo REE Car"/>
    <w:basedOn w:val="TtuloREECar"/>
    <w:link w:val="SubttuloREE"/>
    <w:rsid w:val="00DD2E82"/>
    <w:rPr>
      <w:rFonts w:ascii="Arial" w:hAnsi="Arial"/>
      <w:sz w:val="22"/>
      <w:szCs w:val="24"/>
    </w:rPr>
  </w:style>
  <w:style w:type="paragraph" w:customStyle="1" w:styleId="Normal1">
    <w:name w:val="Normal 1"/>
    <w:basedOn w:val="Heading1"/>
    <w:rsid w:val="00D9764E"/>
    <w:pPr>
      <w:keepNext w:val="0"/>
      <w:tabs>
        <w:tab w:val="num" w:pos="360"/>
      </w:tabs>
      <w:spacing w:before="0" w:after="120"/>
      <w:ind w:left="360" w:hanging="360"/>
      <w:outlineLvl w:val="9"/>
    </w:pPr>
    <w:rPr>
      <w:b w:val="0"/>
      <w:sz w:val="22"/>
      <w:lang w:val="es-ES_tradnl"/>
    </w:rPr>
  </w:style>
  <w:style w:type="paragraph" w:customStyle="1" w:styleId="PUNTO">
    <w:name w:val="PUNTO"/>
    <w:basedOn w:val="Normal"/>
    <w:rsid w:val="00D9764E"/>
    <w:pPr>
      <w:numPr>
        <w:numId w:val="11"/>
      </w:numPr>
      <w:spacing w:before="0"/>
    </w:pPr>
    <w:rPr>
      <w:rFonts w:cs="Arial"/>
      <w:bCs/>
      <w:color w:val="000000"/>
    </w:rPr>
  </w:style>
  <w:style w:type="paragraph" w:customStyle="1" w:styleId="punto1">
    <w:name w:val="punto1"/>
    <w:basedOn w:val="PUNTO"/>
    <w:rsid w:val="00D9764E"/>
    <w:pPr>
      <w:tabs>
        <w:tab w:val="num" w:pos="1418"/>
      </w:tabs>
    </w:pPr>
  </w:style>
  <w:style w:type="character" w:customStyle="1" w:styleId="Heading5Char">
    <w:name w:val="Heading 5 Char"/>
    <w:basedOn w:val="DefaultParagraphFont"/>
    <w:link w:val="Heading5"/>
    <w:rsid w:val="00E001A7"/>
    <w:rPr>
      <w:rFonts w:ascii="Arial" w:hAnsi="Arial"/>
      <w:sz w:val="22"/>
      <w:lang w:val="es-ES_tradnl"/>
    </w:rPr>
  </w:style>
  <w:style w:type="character" w:customStyle="1" w:styleId="Heading6Char">
    <w:name w:val="Heading 6 Char"/>
    <w:basedOn w:val="DefaultParagraphFont"/>
    <w:link w:val="Heading6"/>
    <w:rsid w:val="00E001A7"/>
    <w:rPr>
      <w:rFonts w:ascii="Arial" w:hAnsi="Arial"/>
      <w:i/>
      <w:sz w:val="22"/>
      <w:lang w:val="es-ES_tradnl"/>
    </w:rPr>
  </w:style>
  <w:style w:type="character" w:customStyle="1" w:styleId="Heading7Char">
    <w:name w:val="Heading 7 Char"/>
    <w:basedOn w:val="DefaultParagraphFont"/>
    <w:link w:val="Heading7"/>
    <w:rsid w:val="00E001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rsid w:val="00E001A7"/>
    <w:rPr>
      <w:rFonts w:ascii="Arial" w:hAnsi="Arial"/>
      <w:i/>
      <w:lang w:val="es-ES_tradnl"/>
    </w:rPr>
  </w:style>
  <w:style w:type="character" w:customStyle="1" w:styleId="Heading9Char">
    <w:name w:val="Heading 9 Char"/>
    <w:basedOn w:val="DefaultParagraphFont"/>
    <w:link w:val="Heading9"/>
    <w:rsid w:val="00E001A7"/>
    <w:rPr>
      <w:rFonts w:ascii="Arial" w:hAnsi="Arial"/>
      <w:i/>
      <w:sz w:val="18"/>
      <w:lang w:val="es-ES_tradnl"/>
    </w:rPr>
  </w:style>
  <w:style w:type="paragraph" w:customStyle="1" w:styleId="TituloDocumento">
    <w:name w:val="Titulo Documento"/>
    <w:basedOn w:val="Normal"/>
    <w:rsid w:val="00E001A7"/>
    <w:pPr>
      <w:spacing w:before="0"/>
      <w:jc w:val="center"/>
    </w:pPr>
    <w:rPr>
      <w:sz w:val="36"/>
    </w:rPr>
  </w:style>
  <w:style w:type="paragraph" w:styleId="DocumentMap">
    <w:name w:val="Document Map"/>
    <w:basedOn w:val="Normal"/>
    <w:link w:val="DocumentMapChar"/>
    <w:uiPriority w:val="99"/>
    <w:semiHidden/>
    <w:unhideWhenUsed/>
    <w:rsid w:val="00E001A7"/>
    <w:pPr>
      <w:spacing w:before="0"/>
    </w:pPr>
    <w:rPr>
      <w:rFonts w:ascii="Tahoma" w:hAnsi="Tahoma" w:cs="Tahoma"/>
      <w:sz w:val="16"/>
      <w:szCs w:val="16"/>
    </w:rPr>
  </w:style>
  <w:style w:type="character" w:customStyle="1" w:styleId="DocumentMapChar">
    <w:name w:val="Document Map Char"/>
    <w:basedOn w:val="DefaultParagraphFont"/>
    <w:link w:val="DocumentMap"/>
    <w:uiPriority w:val="99"/>
    <w:semiHidden/>
    <w:rsid w:val="00E001A7"/>
    <w:rPr>
      <w:rFonts w:ascii="Tahoma" w:hAnsi="Tahoma" w:cs="Tahoma"/>
      <w:sz w:val="16"/>
      <w:szCs w:val="16"/>
    </w:rPr>
  </w:style>
  <w:style w:type="paragraph" w:styleId="Caption">
    <w:name w:val="caption"/>
    <w:basedOn w:val="Normal"/>
    <w:next w:val="Normal"/>
    <w:qFormat/>
    <w:rsid w:val="00E001A7"/>
    <w:rPr>
      <w:b/>
      <w:bCs/>
      <w:sz w:val="32"/>
    </w:rPr>
  </w:style>
  <w:style w:type="paragraph" w:customStyle="1" w:styleId="para">
    <w:name w:val="para"/>
    <w:rsid w:val="00E001A7"/>
    <w:pPr>
      <w:widowControl w:val="0"/>
      <w:spacing w:before="120"/>
      <w:jc w:val="both"/>
    </w:pPr>
    <w:rPr>
      <w:rFonts w:ascii="Arial" w:hAnsi="Arial"/>
      <w:snapToGrid w:val="0"/>
      <w:sz w:val="22"/>
    </w:rPr>
  </w:style>
  <w:style w:type="paragraph" w:customStyle="1" w:styleId="Bulletestilonormal">
    <w:name w:val="Bullet estilo normal"/>
    <w:basedOn w:val="TextonormalREE"/>
    <w:link w:val="BulletestilonormalCar"/>
    <w:qFormat/>
    <w:rsid w:val="00E001A7"/>
    <w:pPr>
      <w:numPr>
        <w:numId w:val="13"/>
      </w:numPr>
      <w:suppressAutoHyphens w:val="0"/>
      <w:ind w:left="284" w:hanging="284"/>
    </w:pPr>
  </w:style>
  <w:style w:type="character" w:customStyle="1" w:styleId="BulletestilonormalCar">
    <w:name w:val="Bullet estilo normal Car"/>
    <w:basedOn w:val="TextonormalREECar"/>
    <w:link w:val="Bulletestilonormal"/>
    <w:rsid w:val="00E001A7"/>
    <w:rPr>
      <w:rFonts w:asciiTheme="minorHAnsi" w:hAnsiTheme="minorHAnsi"/>
      <w:sz w:val="22"/>
    </w:rPr>
  </w:style>
  <w:style w:type="character" w:customStyle="1" w:styleId="111Estilo2Car">
    <w:name w:val="1.1.1. Estilo2 Car"/>
    <w:basedOn w:val="SubttuloREECar"/>
    <w:link w:val="111Estilo2"/>
    <w:rsid w:val="00E001A7"/>
    <w:rPr>
      <w:rFonts w:asciiTheme="minorHAnsi" w:hAnsiTheme="minorHAnsi"/>
      <w:b w:val="0"/>
      <w:color w:val="006699"/>
      <w:sz w:val="22"/>
      <w:szCs w:val="22"/>
    </w:rPr>
  </w:style>
  <w:style w:type="paragraph" w:customStyle="1" w:styleId="Subcapitulo2">
    <w:name w:val="Subcapitulo 2"/>
    <w:basedOn w:val="Normal"/>
    <w:next w:val="Normal"/>
    <w:rsid w:val="00E001A7"/>
    <w:pPr>
      <w:spacing w:before="160" w:after="160"/>
      <w:ind w:left="680" w:hanging="680"/>
      <w:jc w:val="left"/>
    </w:pPr>
    <w:rPr>
      <w:b/>
    </w:rPr>
  </w:style>
  <w:style w:type="paragraph" w:styleId="TableofFigures">
    <w:name w:val="table of figures"/>
    <w:basedOn w:val="Normal"/>
    <w:next w:val="Normal"/>
    <w:uiPriority w:val="99"/>
    <w:rsid w:val="00E001A7"/>
    <w:pPr>
      <w:spacing w:before="60"/>
    </w:pPr>
  </w:style>
  <w:style w:type="paragraph" w:styleId="TOCHeading">
    <w:name w:val="TOC Heading"/>
    <w:basedOn w:val="Heading1"/>
    <w:next w:val="Normal"/>
    <w:uiPriority w:val="39"/>
    <w:semiHidden/>
    <w:unhideWhenUsed/>
    <w:qFormat/>
    <w:rsid w:val="00E001A7"/>
    <w:pPr>
      <w:keepLines/>
      <w:spacing w:before="480" w:after="0" w:line="276" w:lineRule="auto"/>
      <w:jc w:val="left"/>
      <w:outlineLvl w:val="9"/>
    </w:pPr>
    <w:rPr>
      <w:rFonts w:asciiTheme="majorHAnsi" w:eastAsiaTheme="majorEastAsia" w:hAnsiTheme="majorHAnsi" w:cstheme="majorBidi"/>
      <w:bCs/>
      <w:color w:val="365F91" w:themeColor="accent1" w:themeShade="BF"/>
      <w:kern w:val="0"/>
      <w:szCs w:val="28"/>
      <w:lang w:eastAsia="en-US"/>
    </w:rPr>
  </w:style>
  <w:style w:type="paragraph" w:customStyle="1" w:styleId="Titulo1">
    <w:name w:val="Titulo 1"/>
    <w:basedOn w:val="Normal"/>
    <w:rsid w:val="00E001A7"/>
    <w:pPr>
      <w:numPr>
        <w:numId w:val="14"/>
      </w:numPr>
      <w:spacing w:before="0" w:after="160" w:line="280" w:lineRule="exact"/>
      <w:jc w:val="left"/>
    </w:pPr>
    <w:rPr>
      <w:b/>
      <w:smallCaps/>
      <w:sz w:val="28"/>
      <w:szCs w:val="24"/>
      <w:lang w:val="es-ES_tradnl"/>
    </w:rPr>
  </w:style>
  <w:style w:type="paragraph" w:styleId="Quote">
    <w:name w:val="Quote"/>
    <w:basedOn w:val="Normal"/>
    <w:next w:val="Normal"/>
    <w:link w:val="QuoteChar"/>
    <w:uiPriority w:val="29"/>
    <w:rsid w:val="00E001A7"/>
    <w:rPr>
      <w:i/>
      <w:iCs/>
      <w:color w:val="000000" w:themeColor="text1"/>
    </w:rPr>
  </w:style>
  <w:style w:type="character" w:customStyle="1" w:styleId="QuoteChar">
    <w:name w:val="Quote Char"/>
    <w:basedOn w:val="DefaultParagraphFont"/>
    <w:link w:val="Quote"/>
    <w:uiPriority w:val="29"/>
    <w:rsid w:val="00E001A7"/>
    <w:rPr>
      <w:rFonts w:ascii="Arial" w:hAnsi="Arial"/>
      <w:i/>
      <w:iCs/>
      <w:color w:val="000000" w:themeColor="text1"/>
      <w:sz w:val="22"/>
    </w:rPr>
  </w:style>
  <w:style w:type="paragraph" w:styleId="TOC4">
    <w:name w:val="toc 4"/>
    <w:basedOn w:val="Normal"/>
    <w:next w:val="Normal"/>
    <w:autoRedefine/>
    <w:uiPriority w:val="39"/>
    <w:semiHidden/>
    <w:unhideWhenUsed/>
    <w:rsid w:val="00E001A7"/>
    <w:pPr>
      <w:spacing w:after="100"/>
      <w:ind w:left="660"/>
    </w:pPr>
    <w:rPr>
      <w:rFonts w:asciiTheme="minorHAnsi" w:hAnsiTheme="minorHAnsi"/>
      <w:color w:val="006699"/>
    </w:rPr>
  </w:style>
  <w:style w:type="paragraph" w:styleId="TOC5">
    <w:name w:val="toc 5"/>
    <w:basedOn w:val="Normal"/>
    <w:next w:val="Normal"/>
    <w:autoRedefine/>
    <w:uiPriority w:val="39"/>
    <w:semiHidden/>
    <w:unhideWhenUsed/>
    <w:rsid w:val="00E001A7"/>
    <w:pPr>
      <w:spacing w:after="100"/>
      <w:ind w:left="880"/>
    </w:pPr>
    <w:rPr>
      <w:rFonts w:asciiTheme="minorHAnsi" w:hAnsiTheme="minorHAnsi"/>
      <w:color w:val="006699"/>
    </w:rPr>
  </w:style>
  <w:style w:type="paragraph" w:customStyle="1" w:styleId="TipoDocumento">
    <w:name w:val="Tipo Documento"/>
    <w:basedOn w:val="Normal"/>
    <w:rsid w:val="00E001A7"/>
    <w:pPr>
      <w:spacing w:before="0"/>
      <w:jc w:val="center"/>
    </w:pPr>
    <w:rPr>
      <w:b/>
      <w:caps/>
    </w:rPr>
  </w:style>
  <w:style w:type="paragraph" w:customStyle="1" w:styleId="Graficos">
    <w:name w:val="Graficos"/>
    <w:basedOn w:val="Caption"/>
    <w:link w:val="GraficosCarCar"/>
    <w:autoRedefine/>
    <w:rsid w:val="00E001A7"/>
    <w:pPr>
      <w:numPr>
        <w:numId w:val="15"/>
      </w:numPr>
      <w:spacing w:before="0"/>
      <w:ind w:left="0" w:firstLine="0"/>
      <w:jc w:val="center"/>
    </w:pPr>
    <w:rPr>
      <w:rFonts w:cs="Arial"/>
      <w:b w:val="0"/>
      <w:i/>
      <w:sz w:val="18"/>
      <w:szCs w:val="22"/>
      <w:lang w:val="es-ES_tradnl"/>
    </w:rPr>
  </w:style>
  <w:style w:type="paragraph" w:customStyle="1" w:styleId="EpigrafeFigura">
    <w:name w:val="EpigrafeFigura"/>
    <w:basedOn w:val="Graficos"/>
    <w:next w:val="TextonormalREE"/>
    <w:link w:val="EpigrafeFiguraCar"/>
    <w:qFormat/>
    <w:rsid w:val="00E001A7"/>
  </w:style>
  <w:style w:type="character" w:customStyle="1" w:styleId="EpigrafeFiguraCar">
    <w:name w:val="EpigrafeFigura Car"/>
    <w:basedOn w:val="DefaultParagraphFont"/>
    <w:link w:val="EpigrafeFigura"/>
    <w:rsid w:val="00E001A7"/>
    <w:rPr>
      <w:rFonts w:ascii="Arial" w:hAnsi="Arial" w:cs="Arial"/>
      <w:bCs/>
      <w:i/>
      <w:sz w:val="18"/>
      <w:szCs w:val="22"/>
      <w:lang w:val="es-ES_tradnl"/>
    </w:rPr>
  </w:style>
  <w:style w:type="paragraph" w:customStyle="1" w:styleId="EpigrafeTabla">
    <w:name w:val="EpigrafeTabla"/>
    <w:basedOn w:val="EpigrafeFigura"/>
    <w:next w:val="TextonormalREE"/>
    <w:qFormat/>
    <w:rsid w:val="00E001A7"/>
    <w:pPr>
      <w:numPr>
        <w:numId w:val="16"/>
      </w:numPr>
      <w:spacing w:before="120"/>
      <w:ind w:left="0" w:firstLine="0"/>
    </w:pPr>
  </w:style>
  <w:style w:type="paragraph" w:customStyle="1" w:styleId="Titulo3REE">
    <w:name w:val="Titulo 3 REE"/>
    <w:basedOn w:val="TextonormalREE"/>
    <w:next w:val="TextonormalREE"/>
    <w:qFormat/>
    <w:rsid w:val="00E001A7"/>
    <w:pPr>
      <w:keepNext/>
      <w:suppressAutoHyphens w:val="0"/>
      <w:spacing w:before="240" w:after="240" w:line="240" w:lineRule="auto"/>
    </w:pPr>
    <w:rPr>
      <w:b/>
      <w:noProof/>
    </w:rPr>
  </w:style>
  <w:style w:type="character" w:customStyle="1" w:styleId="GraficosCarCar">
    <w:name w:val="Graficos Car Car"/>
    <w:basedOn w:val="DefaultParagraphFont"/>
    <w:link w:val="Graficos"/>
    <w:rsid w:val="00E001A7"/>
    <w:rPr>
      <w:rFonts w:ascii="Arial" w:hAnsi="Arial" w:cs="Arial"/>
      <w:bCs/>
      <w:i/>
      <w:sz w:val="18"/>
      <w:szCs w:val="22"/>
      <w:lang w:val="es-ES_tradnl"/>
    </w:rPr>
  </w:style>
  <w:style w:type="paragraph" w:customStyle="1" w:styleId="ParrafoBoletines">
    <w:name w:val="Parrafo Boletines"/>
    <w:basedOn w:val="Normal"/>
    <w:rsid w:val="00E001A7"/>
    <w:pPr>
      <w:tabs>
        <w:tab w:val="num" w:pos="720"/>
        <w:tab w:val="left" w:pos="9540"/>
      </w:tabs>
      <w:spacing w:before="80" w:after="80" w:line="280" w:lineRule="exact"/>
      <w:ind w:left="360"/>
    </w:pPr>
    <w:rPr>
      <w:noProof/>
    </w:rPr>
  </w:style>
  <w:style w:type="paragraph" w:customStyle="1" w:styleId="milista">
    <w:name w:val="mi lista"/>
    <w:basedOn w:val="Normal"/>
    <w:rsid w:val="00E001A7"/>
    <w:pPr>
      <w:numPr>
        <w:numId w:val="17"/>
      </w:numPr>
      <w:spacing w:before="0"/>
      <w:jc w:val="left"/>
    </w:pPr>
    <w:rPr>
      <w:rFonts w:ascii="Times New Roman" w:hAnsi="Times New Roman"/>
      <w:sz w:val="24"/>
      <w:szCs w:val="24"/>
    </w:rPr>
  </w:style>
  <w:style w:type="paragraph" w:customStyle="1" w:styleId="Parrafonormal">
    <w:name w:val="Parrafo_normal"/>
    <w:basedOn w:val="Normal"/>
    <w:rsid w:val="00E001A7"/>
    <w:pPr>
      <w:spacing w:before="120" w:after="120"/>
      <w:ind w:firstLine="284"/>
    </w:pPr>
    <w:rPr>
      <w:szCs w:val="24"/>
    </w:rPr>
  </w:style>
  <w:style w:type="paragraph" w:customStyle="1" w:styleId="TituloResumen">
    <w:name w:val="TituloResumen"/>
    <w:basedOn w:val="Normal"/>
    <w:next w:val="Normal"/>
    <w:link w:val="TituloResumenCar"/>
    <w:rsid w:val="00E001A7"/>
    <w:pPr>
      <w:spacing w:before="80" w:after="80" w:line="280" w:lineRule="exact"/>
      <w:jc w:val="center"/>
    </w:pPr>
    <w:rPr>
      <w:rFonts w:cs="Arial"/>
      <w:b/>
      <w:caps/>
      <w:szCs w:val="22"/>
      <w:lang w:val="es-ES_tradnl"/>
    </w:rPr>
  </w:style>
  <w:style w:type="character" w:customStyle="1" w:styleId="TituloResumenCar">
    <w:name w:val="TituloResumen Car"/>
    <w:basedOn w:val="DefaultParagraphFont"/>
    <w:link w:val="TituloResumen"/>
    <w:rsid w:val="00E001A7"/>
    <w:rPr>
      <w:rFonts w:ascii="Arial" w:hAnsi="Arial" w:cs="Arial"/>
      <w:b/>
      <w:caps/>
      <w:sz w:val="22"/>
      <w:szCs w:val="22"/>
      <w:lang w:val="es-ES_tradnl"/>
    </w:rPr>
  </w:style>
  <w:style w:type="paragraph" w:customStyle="1" w:styleId="DireccionEmisora">
    <w:name w:val="Direccion Emisora"/>
    <w:basedOn w:val="Normal"/>
    <w:rsid w:val="00E001A7"/>
    <w:pPr>
      <w:spacing w:before="0"/>
      <w:jc w:val="right"/>
    </w:pPr>
    <w:rPr>
      <w:b/>
      <w:i/>
    </w:rPr>
  </w:style>
  <w:style w:type="character" w:styleId="PageNumber">
    <w:name w:val="page number"/>
    <w:basedOn w:val="DefaultParagraphFont"/>
    <w:rsid w:val="00E001A7"/>
  </w:style>
  <w:style w:type="paragraph" w:customStyle="1" w:styleId="Default">
    <w:name w:val="Default"/>
    <w:rsid w:val="00E001A7"/>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001A7"/>
    <w:rPr>
      <w:rFonts w:ascii="Arial" w:hAnsi="Arial"/>
      <w:sz w:val="22"/>
    </w:rPr>
  </w:style>
  <w:style w:type="character" w:customStyle="1" w:styleId="normaltextrun1">
    <w:name w:val="normaltextrun1"/>
    <w:basedOn w:val="DefaultParagraphFont"/>
    <w:rsid w:val="00B82FB9"/>
  </w:style>
  <w:style w:type="character" w:customStyle="1" w:styleId="normaltextrun">
    <w:name w:val="normaltextrun"/>
    <w:basedOn w:val="DefaultParagraphFont"/>
    <w:rsid w:val="00B82F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851882">
      <w:bodyDiv w:val="1"/>
      <w:marLeft w:val="0"/>
      <w:marRight w:val="0"/>
      <w:marTop w:val="0"/>
      <w:marBottom w:val="0"/>
      <w:divBdr>
        <w:top w:val="none" w:sz="0" w:space="0" w:color="auto"/>
        <w:left w:val="none" w:sz="0" w:space="0" w:color="auto"/>
        <w:bottom w:val="none" w:sz="0" w:space="0" w:color="auto"/>
        <w:right w:val="none" w:sz="0" w:space="0" w:color="auto"/>
      </w:divBdr>
    </w:div>
    <w:div w:id="693768486">
      <w:bodyDiv w:val="1"/>
      <w:marLeft w:val="0"/>
      <w:marRight w:val="0"/>
      <w:marTop w:val="0"/>
      <w:marBottom w:val="0"/>
      <w:divBdr>
        <w:top w:val="none" w:sz="0" w:space="0" w:color="auto"/>
        <w:left w:val="none" w:sz="0" w:space="0" w:color="auto"/>
        <w:bottom w:val="none" w:sz="0" w:space="0" w:color="auto"/>
        <w:right w:val="none" w:sz="0" w:space="0" w:color="auto"/>
      </w:divBdr>
    </w:div>
    <w:div w:id="973369114">
      <w:bodyDiv w:val="1"/>
      <w:marLeft w:val="0"/>
      <w:marRight w:val="0"/>
      <w:marTop w:val="0"/>
      <w:marBottom w:val="0"/>
      <w:divBdr>
        <w:top w:val="none" w:sz="0" w:space="0" w:color="auto"/>
        <w:left w:val="none" w:sz="0" w:space="0" w:color="auto"/>
        <w:bottom w:val="none" w:sz="0" w:space="0" w:color="auto"/>
        <w:right w:val="none" w:sz="0" w:space="0" w:color="auto"/>
      </w:divBdr>
      <w:divsChild>
        <w:div w:id="1375158341">
          <w:marLeft w:val="0"/>
          <w:marRight w:val="0"/>
          <w:marTop w:val="0"/>
          <w:marBottom w:val="0"/>
          <w:divBdr>
            <w:top w:val="none" w:sz="0" w:space="0" w:color="auto"/>
            <w:left w:val="none" w:sz="0" w:space="0" w:color="auto"/>
            <w:bottom w:val="none" w:sz="0" w:space="0" w:color="auto"/>
            <w:right w:val="none" w:sz="0" w:space="0" w:color="auto"/>
          </w:divBdr>
          <w:divsChild>
            <w:div w:id="76443375">
              <w:marLeft w:val="0"/>
              <w:marRight w:val="0"/>
              <w:marTop w:val="0"/>
              <w:marBottom w:val="0"/>
              <w:divBdr>
                <w:top w:val="none" w:sz="0" w:space="0" w:color="auto"/>
                <w:left w:val="none" w:sz="0" w:space="0" w:color="auto"/>
                <w:bottom w:val="none" w:sz="0" w:space="0" w:color="auto"/>
                <w:right w:val="none" w:sz="0" w:space="0" w:color="auto"/>
              </w:divBdr>
            </w:div>
            <w:div w:id="77333097">
              <w:marLeft w:val="0"/>
              <w:marRight w:val="0"/>
              <w:marTop w:val="0"/>
              <w:marBottom w:val="0"/>
              <w:divBdr>
                <w:top w:val="none" w:sz="0" w:space="0" w:color="auto"/>
                <w:left w:val="none" w:sz="0" w:space="0" w:color="auto"/>
                <w:bottom w:val="none" w:sz="0" w:space="0" w:color="auto"/>
                <w:right w:val="none" w:sz="0" w:space="0" w:color="auto"/>
              </w:divBdr>
            </w:div>
            <w:div w:id="90930269">
              <w:marLeft w:val="0"/>
              <w:marRight w:val="0"/>
              <w:marTop w:val="0"/>
              <w:marBottom w:val="0"/>
              <w:divBdr>
                <w:top w:val="none" w:sz="0" w:space="0" w:color="auto"/>
                <w:left w:val="none" w:sz="0" w:space="0" w:color="auto"/>
                <w:bottom w:val="none" w:sz="0" w:space="0" w:color="auto"/>
                <w:right w:val="none" w:sz="0" w:space="0" w:color="auto"/>
              </w:divBdr>
            </w:div>
            <w:div w:id="110129695">
              <w:marLeft w:val="0"/>
              <w:marRight w:val="0"/>
              <w:marTop w:val="0"/>
              <w:marBottom w:val="0"/>
              <w:divBdr>
                <w:top w:val="none" w:sz="0" w:space="0" w:color="auto"/>
                <w:left w:val="none" w:sz="0" w:space="0" w:color="auto"/>
                <w:bottom w:val="none" w:sz="0" w:space="0" w:color="auto"/>
                <w:right w:val="none" w:sz="0" w:space="0" w:color="auto"/>
              </w:divBdr>
            </w:div>
            <w:div w:id="110559310">
              <w:marLeft w:val="0"/>
              <w:marRight w:val="0"/>
              <w:marTop w:val="0"/>
              <w:marBottom w:val="0"/>
              <w:divBdr>
                <w:top w:val="none" w:sz="0" w:space="0" w:color="auto"/>
                <w:left w:val="none" w:sz="0" w:space="0" w:color="auto"/>
                <w:bottom w:val="none" w:sz="0" w:space="0" w:color="auto"/>
                <w:right w:val="none" w:sz="0" w:space="0" w:color="auto"/>
              </w:divBdr>
            </w:div>
            <w:div w:id="155809221">
              <w:marLeft w:val="0"/>
              <w:marRight w:val="0"/>
              <w:marTop w:val="0"/>
              <w:marBottom w:val="0"/>
              <w:divBdr>
                <w:top w:val="none" w:sz="0" w:space="0" w:color="auto"/>
                <w:left w:val="none" w:sz="0" w:space="0" w:color="auto"/>
                <w:bottom w:val="none" w:sz="0" w:space="0" w:color="auto"/>
                <w:right w:val="none" w:sz="0" w:space="0" w:color="auto"/>
              </w:divBdr>
            </w:div>
            <w:div w:id="231160245">
              <w:marLeft w:val="0"/>
              <w:marRight w:val="0"/>
              <w:marTop w:val="0"/>
              <w:marBottom w:val="0"/>
              <w:divBdr>
                <w:top w:val="none" w:sz="0" w:space="0" w:color="auto"/>
                <w:left w:val="none" w:sz="0" w:space="0" w:color="auto"/>
                <w:bottom w:val="none" w:sz="0" w:space="0" w:color="auto"/>
                <w:right w:val="none" w:sz="0" w:space="0" w:color="auto"/>
              </w:divBdr>
            </w:div>
            <w:div w:id="380176715">
              <w:marLeft w:val="0"/>
              <w:marRight w:val="0"/>
              <w:marTop w:val="0"/>
              <w:marBottom w:val="0"/>
              <w:divBdr>
                <w:top w:val="none" w:sz="0" w:space="0" w:color="auto"/>
                <w:left w:val="none" w:sz="0" w:space="0" w:color="auto"/>
                <w:bottom w:val="none" w:sz="0" w:space="0" w:color="auto"/>
                <w:right w:val="none" w:sz="0" w:space="0" w:color="auto"/>
              </w:divBdr>
            </w:div>
            <w:div w:id="406611021">
              <w:marLeft w:val="0"/>
              <w:marRight w:val="0"/>
              <w:marTop w:val="0"/>
              <w:marBottom w:val="0"/>
              <w:divBdr>
                <w:top w:val="none" w:sz="0" w:space="0" w:color="auto"/>
                <w:left w:val="none" w:sz="0" w:space="0" w:color="auto"/>
                <w:bottom w:val="none" w:sz="0" w:space="0" w:color="auto"/>
                <w:right w:val="none" w:sz="0" w:space="0" w:color="auto"/>
              </w:divBdr>
            </w:div>
            <w:div w:id="444808580">
              <w:marLeft w:val="0"/>
              <w:marRight w:val="0"/>
              <w:marTop w:val="0"/>
              <w:marBottom w:val="0"/>
              <w:divBdr>
                <w:top w:val="none" w:sz="0" w:space="0" w:color="auto"/>
                <w:left w:val="none" w:sz="0" w:space="0" w:color="auto"/>
                <w:bottom w:val="none" w:sz="0" w:space="0" w:color="auto"/>
                <w:right w:val="none" w:sz="0" w:space="0" w:color="auto"/>
              </w:divBdr>
            </w:div>
            <w:div w:id="580140346">
              <w:marLeft w:val="0"/>
              <w:marRight w:val="0"/>
              <w:marTop w:val="0"/>
              <w:marBottom w:val="0"/>
              <w:divBdr>
                <w:top w:val="none" w:sz="0" w:space="0" w:color="auto"/>
                <w:left w:val="none" w:sz="0" w:space="0" w:color="auto"/>
                <w:bottom w:val="none" w:sz="0" w:space="0" w:color="auto"/>
                <w:right w:val="none" w:sz="0" w:space="0" w:color="auto"/>
              </w:divBdr>
            </w:div>
            <w:div w:id="700742259">
              <w:marLeft w:val="0"/>
              <w:marRight w:val="0"/>
              <w:marTop w:val="0"/>
              <w:marBottom w:val="0"/>
              <w:divBdr>
                <w:top w:val="none" w:sz="0" w:space="0" w:color="auto"/>
                <w:left w:val="none" w:sz="0" w:space="0" w:color="auto"/>
                <w:bottom w:val="none" w:sz="0" w:space="0" w:color="auto"/>
                <w:right w:val="none" w:sz="0" w:space="0" w:color="auto"/>
              </w:divBdr>
            </w:div>
            <w:div w:id="740061988">
              <w:marLeft w:val="0"/>
              <w:marRight w:val="0"/>
              <w:marTop w:val="0"/>
              <w:marBottom w:val="0"/>
              <w:divBdr>
                <w:top w:val="none" w:sz="0" w:space="0" w:color="auto"/>
                <w:left w:val="none" w:sz="0" w:space="0" w:color="auto"/>
                <w:bottom w:val="none" w:sz="0" w:space="0" w:color="auto"/>
                <w:right w:val="none" w:sz="0" w:space="0" w:color="auto"/>
              </w:divBdr>
            </w:div>
            <w:div w:id="813520485">
              <w:marLeft w:val="0"/>
              <w:marRight w:val="0"/>
              <w:marTop w:val="0"/>
              <w:marBottom w:val="0"/>
              <w:divBdr>
                <w:top w:val="none" w:sz="0" w:space="0" w:color="auto"/>
                <w:left w:val="none" w:sz="0" w:space="0" w:color="auto"/>
                <w:bottom w:val="none" w:sz="0" w:space="0" w:color="auto"/>
                <w:right w:val="none" w:sz="0" w:space="0" w:color="auto"/>
              </w:divBdr>
            </w:div>
            <w:div w:id="825362677">
              <w:marLeft w:val="0"/>
              <w:marRight w:val="0"/>
              <w:marTop w:val="0"/>
              <w:marBottom w:val="0"/>
              <w:divBdr>
                <w:top w:val="none" w:sz="0" w:space="0" w:color="auto"/>
                <w:left w:val="none" w:sz="0" w:space="0" w:color="auto"/>
                <w:bottom w:val="none" w:sz="0" w:space="0" w:color="auto"/>
                <w:right w:val="none" w:sz="0" w:space="0" w:color="auto"/>
              </w:divBdr>
            </w:div>
            <w:div w:id="870260751">
              <w:marLeft w:val="0"/>
              <w:marRight w:val="0"/>
              <w:marTop w:val="0"/>
              <w:marBottom w:val="0"/>
              <w:divBdr>
                <w:top w:val="none" w:sz="0" w:space="0" w:color="auto"/>
                <w:left w:val="none" w:sz="0" w:space="0" w:color="auto"/>
                <w:bottom w:val="none" w:sz="0" w:space="0" w:color="auto"/>
                <w:right w:val="none" w:sz="0" w:space="0" w:color="auto"/>
              </w:divBdr>
            </w:div>
            <w:div w:id="899445036">
              <w:marLeft w:val="0"/>
              <w:marRight w:val="0"/>
              <w:marTop w:val="0"/>
              <w:marBottom w:val="0"/>
              <w:divBdr>
                <w:top w:val="none" w:sz="0" w:space="0" w:color="auto"/>
                <w:left w:val="none" w:sz="0" w:space="0" w:color="auto"/>
                <w:bottom w:val="none" w:sz="0" w:space="0" w:color="auto"/>
                <w:right w:val="none" w:sz="0" w:space="0" w:color="auto"/>
              </w:divBdr>
            </w:div>
            <w:div w:id="961496619">
              <w:marLeft w:val="0"/>
              <w:marRight w:val="0"/>
              <w:marTop w:val="0"/>
              <w:marBottom w:val="0"/>
              <w:divBdr>
                <w:top w:val="none" w:sz="0" w:space="0" w:color="auto"/>
                <w:left w:val="none" w:sz="0" w:space="0" w:color="auto"/>
                <w:bottom w:val="none" w:sz="0" w:space="0" w:color="auto"/>
                <w:right w:val="none" w:sz="0" w:space="0" w:color="auto"/>
              </w:divBdr>
            </w:div>
            <w:div w:id="984550586">
              <w:marLeft w:val="0"/>
              <w:marRight w:val="0"/>
              <w:marTop w:val="0"/>
              <w:marBottom w:val="0"/>
              <w:divBdr>
                <w:top w:val="none" w:sz="0" w:space="0" w:color="auto"/>
                <w:left w:val="none" w:sz="0" w:space="0" w:color="auto"/>
                <w:bottom w:val="none" w:sz="0" w:space="0" w:color="auto"/>
                <w:right w:val="none" w:sz="0" w:space="0" w:color="auto"/>
              </w:divBdr>
            </w:div>
            <w:div w:id="1092625447">
              <w:marLeft w:val="0"/>
              <w:marRight w:val="0"/>
              <w:marTop w:val="0"/>
              <w:marBottom w:val="0"/>
              <w:divBdr>
                <w:top w:val="none" w:sz="0" w:space="0" w:color="auto"/>
                <w:left w:val="none" w:sz="0" w:space="0" w:color="auto"/>
                <w:bottom w:val="none" w:sz="0" w:space="0" w:color="auto"/>
                <w:right w:val="none" w:sz="0" w:space="0" w:color="auto"/>
              </w:divBdr>
            </w:div>
            <w:div w:id="1211380559">
              <w:marLeft w:val="0"/>
              <w:marRight w:val="0"/>
              <w:marTop w:val="0"/>
              <w:marBottom w:val="0"/>
              <w:divBdr>
                <w:top w:val="none" w:sz="0" w:space="0" w:color="auto"/>
                <w:left w:val="none" w:sz="0" w:space="0" w:color="auto"/>
                <w:bottom w:val="none" w:sz="0" w:space="0" w:color="auto"/>
                <w:right w:val="none" w:sz="0" w:space="0" w:color="auto"/>
              </w:divBdr>
            </w:div>
            <w:div w:id="1275677388">
              <w:marLeft w:val="0"/>
              <w:marRight w:val="0"/>
              <w:marTop w:val="0"/>
              <w:marBottom w:val="0"/>
              <w:divBdr>
                <w:top w:val="none" w:sz="0" w:space="0" w:color="auto"/>
                <w:left w:val="none" w:sz="0" w:space="0" w:color="auto"/>
                <w:bottom w:val="none" w:sz="0" w:space="0" w:color="auto"/>
                <w:right w:val="none" w:sz="0" w:space="0" w:color="auto"/>
              </w:divBdr>
            </w:div>
            <w:div w:id="1277904269">
              <w:marLeft w:val="0"/>
              <w:marRight w:val="0"/>
              <w:marTop w:val="0"/>
              <w:marBottom w:val="0"/>
              <w:divBdr>
                <w:top w:val="none" w:sz="0" w:space="0" w:color="auto"/>
                <w:left w:val="none" w:sz="0" w:space="0" w:color="auto"/>
                <w:bottom w:val="none" w:sz="0" w:space="0" w:color="auto"/>
                <w:right w:val="none" w:sz="0" w:space="0" w:color="auto"/>
              </w:divBdr>
            </w:div>
            <w:div w:id="1324744930">
              <w:marLeft w:val="0"/>
              <w:marRight w:val="0"/>
              <w:marTop w:val="0"/>
              <w:marBottom w:val="0"/>
              <w:divBdr>
                <w:top w:val="none" w:sz="0" w:space="0" w:color="auto"/>
                <w:left w:val="none" w:sz="0" w:space="0" w:color="auto"/>
                <w:bottom w:val="none" w:sz="0" w:space="0" w:color="auto"/>
                <w:right w:val="none" w:sz="0" w:space="0" w:color="auto"/>
              </w:divBdr>
            </w:div>
            <w:div w:id="1539971501">
              <w:marLeft w:val="0"/>
              <w:marRight w:val="0"/>
              <w:marTop w:val="0"/>
              <w:marBottom w:val="0"/>
              <w:divBdr>
                <w:top w:val="none" w:sz="0" w:space="0" w:color="auto"/>
                <w:left w:val="none" w:sz="0" w:space="0" w:color="auto"/>
                <w:bottom w:val="none" w:sz="0" w:space="0" w:color="auto"/>
                <w:right w:val="none" w:sz="0" w:space="0" w:color="auto"/>
              </w:divBdr>
            </w:div>
            <w:div w:id="1540165735">
              <w:marLeft w:val="0"/>
              <w:marRight w:val="0"/>
              <w:marTop w:val="0"/>
              <w:marBottom w:val="0"/>
              <w:divBdr>
                <w:top w:val="none" w:sz="0" w:space="0" w:color="auto"/>
                <w:left w:val="none" w:sz="0" w:space="0" w:color="auto"/>
                <w:bottom w:val="none" w:sz="0" w:space="0" w:color="auto"/>
                <w:right w:val="none" w:sz="0" w:space="0" w:color="auto"/>
              </w:divBdr>
            </w:div>
            <w:div w:id="1649094738">
              <w:marLeft w:val="0"/>
              <w:marRight w:val="0"/>
              <w:marTop w:val="0"/>
              <w:marBottom w:val="0"/>
              <w:divBdr>
                <w:top w:val="none" w:sz="0" w:space="0" w:color="auto"/>
                <w:left w:val="none" w:sz="0" w:space="0" w:color="auto"/>
                <w:bottom w:val="none" w:sz="0" w:space="0" w:color="auto"/>
                <w:right w:val="none" w:sz="0" w:space="0" w:color="auto"/>
              </w:divBdr>
            </w:div>
            <w:div w:id="1701129969">
              <w:marLeft w:val="0"/>
              <w:marRight w:val="0"/>
              <w:marTop w:val="0"/>
              <w:marBottom w:val="0"/>
              <w:divBdr>
                <w:top w:val="none" w:sz="0" w:space="0" w:color="auto"/>
                <w:left w:val="none" w:sz="0" w:space="0" w:color="auto"/>
                <w:bottom w:val="none" w:sz="0" w:space="0" w:color="auto"/>
                <w:right w:val="none" w:sz="0" w:space="0" w:color="auto"/>
              </w:divBdr>
            </w:div>
            <w:div w:id="1762680635">
              <w:marLeft w:val="0"/>
              <w:marRight w:val="0"/>
              <w:marTop w:val="0"/>
              <w:marBottom w:val="0"/>
              <w:divBdr>
                <w:top w:val="none" w:sz="0" w:space="0" w:color="auto"/>
                <w:left w:val="none" w:sz="0" w:space="0" w:color="auto"/>
                <w:bottom w:val="none" w:sz="0" w:space="0" w:color="auto"/>
                <w:right w:val="none" w:sz="0" w:space="0" w:color="auto"/>
              </w:divBdr>
            </w:div>
            <w:div w:id="1769039184">
              <w:marLeft w:val="0"/>
              <w:marRight w:val="0"/>
              <w:marTop w:val="0"/>
              <w:marBottom w:val="0"/>
              <w:divBdr>
                <w:top w:val="none" w:sz="0" w:space="0" w:color="auto"/>
                <w:left w:val="none" w:sz="0" w:space="0" w:color="auto"/>
                <w:bottom w:val="none" w:sz="0" w:space="0" w:color="auto"/>
                <w:right w:val="none" w:sz="0" w:space="0" w:color="auto"/>
              </w:divBdr>
            </w:div>
            <w:div w:id="1827355846">
              <w:marLeft w:val="0"/>
              <w:marRight w:val="0"/>
              <w:marTop w:val="0"/>
              <w:marBottom w:val="0"/>
              <w:divBdr>
                <w:top w:val="none" w:sz="0" w:space="0" w:color="auto"/>
                <w:left w:val="none" w:sz="0" w:space="0" w:color="auto"/>
                <w:bottom w:val="none" w:sz="0" w:space="0" w:color="auto"/>
                <w:right w:val="none" w:sz="0" w:space="0" w:color="auto"/>
              </w:divBdr>
            </w:div>
            <w:div w:id="1857427522">
              <w:marLeft w:val="0"/>
              <w:marRight w:val="0"/>
              <w:marTop w:val="0"/>
              <w:marBottom w:val="0"/>
              <w:divBdr>
                <w:top w:val="none" w:sz="0" w:space="0" w:color="auto"/>
                <w:left w:val="none" w:sz="0" w:space="0" w:color="auto"/>
                <w:bottom w:val="none" w:sz="0" w:space="0" w:color="auto"/>
                <w:right w:val="none" w:sz="0" w:space="0" w:color="auto"/>
              </w:divBdr>
            </w:div>
            <w:div w:id="1871381066">
              <w:marLeft w:val="0"/>
              <w:marRight w:val="0"/>
              <w:marTop w:val="0"/>
              <w:marBottom w:val="0"/>
              <w:divBdr>
                <w:top w:val="none" w:sz="0" w:space="0" w:color="auto"/>
                <w:left w:val="none" w:sz="0" w:space="0" w:color="auto"/>
                <w:bottom w:val="none" w:sz="0" w:space="0" w:color="auto"/>
                <w:right w:val="none" w:sz="0" w:space="0" w:color="auto"/>
              </w:divBdr>
            </w:div>
            <w:div w:id="1946116234">
              <w:marLeft w:val="0"/>
              <w:marRight w:val="0"/>
              <w:marTop w:val="0"/>
              <w:marBottom w:val="0"/>
              <w:divBdr>
                <w:top w:val="none" w:sz="0" w:space="0" w:color="auto"/>
                <w:left w:val="none" w:sz="0" w:space="0" w:color="auto"/>
                <w:bottom w:val="none" w:sz="0" w:space="0" w:color="auto"/>
                <w:right w:val="none" w:sz="0" w:space="0" w:color="auto"/>
              </w:divBdr>
            </w:div>
            <w:div w:id="1946688414">
              <w:marLeft w:val="0"/>
              <w:marRight w:val="0"/>
              <w:marTop w:val="0"/>
              <w:marBottom w:val="0"/>
              <w:divBdr>
                <w:top w:val="none" w:sz="0" w:space="0" w:color="auto"/>
                <w:left w:val="none" w:sz="0" w:space="0" w:color="auto"/>
                <w:bottom w:val="none" w:sz="0" w:space="0" w:color="auto"/>
                <w:right w:val="none" w:sz="0" w:space="0" w:color="auto"/>
              </w:divBdr>
            </w:div>
            <w:div w:id="1953827119">
              <w:marLeft w:val="0"/>
              <w:marRight w:val="0"/>
              <w:marTop w:val="0"/>
              <w:marBottom w:val="0"/>
              <w:divBdr>
                <w:top w:val="none" w:sz="0" w:space="0" w:color="auto"/>
                <w:left w:val="none" w:sz="0" w:space="0" w:color="auto"/>
                <w:bottom w:val="none" w:sz="0" w:space="0" w:color="auto"/>
                <w:right w:val="none" w:sz="0" w:space="0" w:color="auto"/>
              </w:divBdr>
            </w:div>
            <w:div w:id="1966618728">
              <w:marLeft w:val="0"/>
              <w:marRight w:val="0"/>
              <w:marTop w:val="0"/>
              <w:marBottom w:val="0"/>
              <w:divBdr>
                <w:top w:val="none" w:sz="0" w:space="0" w:color="auto"/>
                <w:left w:val="none" w:sz="0" w:space="0" w:color="auto"/>
                <w:bottom w:val="none" w:sz="0" w:space="0" w:color="auto"/>
                <w:right w:val="none" w:sz="0" w:space="0" w:color="auto"/>
              </w:divBdr>
            </w:div>
            <w:div w:id="1969315000">
              <w:marLeft w:val="0"/>
              <w:marRight w:val="0"/>
              <w:marTop w:val="0"/>
              <w:marBottom w:val="0"/>
              <w:divBdr>
                <w:top w:val="none" w:sz="0" w:space="0" w:color="auto"/>
                <w:left w:val="none" w:sz="0" w:space="0" w:color="auto"/>
                <w:bottom w:val="none" w:sz="0" w:space="0" w:color="auto"/>
                <w:right w:val="none" w:sz="0" w:space="0" w:color="auto"/>
              </w:divBdr>
            </w:div>
            <w:div w:id="2045595274">
              <w:marLeft w:val="0"/>
              <w:marRight w:val="0"/>
              <w:marTop w:val="0"/>
              <w:marBottom w:val="0"/>
              <w:divBdr>
                <w:top w:val="none" w:sz="0" w:space="0" w:color="auto"/>
                <w:left w:val="none" w:sz="0" w:space="0" w:color="auto"/>
                <w:bottom w:val="none" w:sz="0" w:space="0" w:color="auto"/>
                <w:right w:val="none" w:sz="0" w:space="0" w:color="auto"/>
              </w:divBdr>
            </w:div>
            <w:div w:id="2081362861">
              <w:marLeft w:val="0"/>
              <w:marRight w:val="0"/>
              <w:marTop w:val="0"/>
              <w:marBottom w:val="0"/>
              <w:divBdr>
                <w:top w:val="none" w:sz="0" w:space="0" w:color="auto"/>
                <w:left w:val="none" w:sz="0" w:space="0" w:color="auto"/>
                <w:bottom w:val="none" w:sz="0" w:space="0" w:color="auto"/>
                <w:right w:val="none" w:sz="0" w:space="0" w:color="auto"/>
              </w:divBdr>
            </w:div>
            <w:div w:id="2096047507">
              <w:marLeft w:val="0"/>
              <w:marRight w:val="0"/>
              <w:marTop w:val="0"/>
              <w:marBottom w:val="0"/>
              <w:divBdr>
                <w:top w:val="none" w:sz="0" w:space="0" w:color="auto"/>
                <w:left w:val="none" w:sz="0" w:space="0" w:color="auto"/>
                <w:bottom w:val="none" w:sz="0" w:space="0" w:color="auto"/>
                <w:right w:val="none" w:sz="0" w:space="0" w:color="auto"/>
              </w:divBdr>
            </w:div>
            <w:div w:id="21356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573930">
      <w:bodyDiv w:val="1"/>
      <w:marLeft w:val="0"/>
      <w:marRight w:val="0"/>
      <w:marTop w:val="0"/>
      <w:marBottom w:val="0"/>
      <w:divBdr>
        <w:top w:val="none" w:sz="0" w:space="0" w:color="auto"/>
        <w:left w:val="none" w:sz="0" w:space="0" w:color="auto"/>
        <w:bottom w:val="none" w:sz="0" w:space="0" w:color="auto"/>
        <w:right w:val="none" w:sz="0" w:space="0" w:color="auto"/>
      </w:divBdr>
    </w:div>
    <w:div w:id="2035187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36E6FFE849CE8248B47017CC98F07C10" ma:contentTypeVersion="4" ma:contentTypeDescription="Crear nuevo documento." ma:contentTypeScope="" ma:versionID="02a5dc302a1cf32d9055b6e9d6a06a8c">
  <xsd:schema xmlns:xsd="http://www.w3.org/2001/XMLSchema" xmlns:xs="http://www.w3.org/2001/XMLSchema" xmlns:p="http://schemas.microsoft.com/office/2006/metadata/properties" xmlns:ns2="4af04328-d385-4904-a237-084cd8e7e2a9" xmlns:ns3="2bdb1da7-d590-463b-acf7-b61a2706964b" targetNamespace="http://schemas.microsoft.com/office/2006/metadata/properties" ma:root="true" ma:fieldsID="fa34a9811ec89faf1a23596222a61760" ns2:_="" ns3:_="">
    <xsd:import namespace="4af04328-d385-4904-a237-084cd8e7e2a9"/>
    <xsd:import namespace="2bdb1da7-d590-463b-acf7-b61a270696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f04328-d385-4904-a237-084cd8e7e2a9"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db1da7-d590-463b-acf7-b61a270696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EF5827-688A-4AC0-8DDF-FB4771ADA938}">
  <ds:schemaRefs>
    <ds:schemaRef ds:uri="http://schemas.openxmlformats.org/officeDocument/2006/bibliography"/>
  </ds:schemaRefs>
</ds:datastoreItem>
</file>

<file path=customXml/itemProps2.xml><?xml version="1.0" encoding="utf-8"?>
<ds:datastoreItem xmlns:ds="http://schemas.openxmlformats.org/officeDocument/2006/customXml" ds:itemID="{4CA00E8B-2211-486D-833E-A2F884C33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f04328-d385-4904-a237-084cd8e7e2a9"/>
    <ds:schemaRef ds:uri="2bdb1da7-d590-463b-acf7-b61a27069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6CC9C5-A201-495D-AA50-79D796A35A7A}">
  <ds:schemaRefs>
    <ds:schemaRef ds:uri="http://schemas.microsoft.com/sharepoint/v3/contenttype/forms"/>
  </ds:schemaRefs>
</ds:datastoreItem>
</file>

<file path=customXml/itemProps4.xml><?xml version="1.0" encoding="utf-8"?>
<ds:datastoreItem xmlns:ds="http://schemas.openxmlformats.org/officeDocument/2006/customXml" ds:itemID="{44A935C7-06B9-4BFA-8CF3-31B04F7571A5}">
  <ds:schemaRefs>
    <ds:schemaRef ds:uri="http://schemas.openxmlformats.org/package/2006/metadata/core-properties"/>
    <ds:schemaRef ds:uri="http://purl.org/dc/dcmitype/"/>
    <ds:schemaRef ds:uri="2bdb1da7-d590-463b-acf7-b61a2706964b"/>
    <ds:schemaRef ds:uri="http://purl.org/dc/elements/1.1/"/>
    <ds:schemaRef ds:uri="http://schemas.microsoft.com/office/2006/documentManagement/types"/>
    <ds:schemaRef ds:uri="http://schemas.microsoft.com/office/infopath/2007/PartnerControls"/>
    <ds:schemaRef ds:uri="4af04328-d385-4904-a237-084cd8e7e2a9"/>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863</TotalTime>
  <Pages>1</Pages>
  <Words>15265</Words>
  <Characters>87013</Characters>
  <Application>Microsoft Office Word</Application>
  <DocSecurity>4</DocSecurity>
  <Lines>725</Lines>
  <Paragraphs>204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102074</CharactersWithSpaces>
  <SharedDoc>false</SharedDoc>
  <HLinks>
    <vt:vector size="6" baseType="variant">
      <vt:variant>
        <vt:i4>4260071</vt:i4>
      </vt:variant>
      <vt:variant>
        <vt:i4>0</vt:i4>
      </vt:variant>
      <vt:variant>
        <vt:i4>0</vt:i4>
      </vt:variant>
      <vt:variant>
        <vt:i4>5</vt:i4>
      </vt:variant>
      <vt:variant>
        <vt:lpwstr/>
      </vt:variant>
      <vt:variant>
        <vt:lpwstr>_Cálculo_de_los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CNMC</dc:creator>
  <cp:keywords/>
  <cp:lastModifiedBy>Red Eléctrica</cp:lastModifiedBy>
  <cp:revision>167</cp:revision>
  <cp:lastPrinted>2020-07-20T23:36:00Z</cp:lastPrinted>
  <dcterms:created xsi:type="dcterms:W3CDTF">2020-12-12T01:30:00Z</dcterms:created>
  <dcterms:modified xsi:type="dcterms:W3CDTF">2021-03-30T19:44:00Z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0x01010036E6FFE849CE8248B47017CC98F07C10</vt:lpwstr>
  </property>
  <property fmtid="{D5CDD505-2E9C-101B-9397-08002B2CF9AE}" pid="3" name="MRDEtiquetas">
    <vt:lpwstr/>
  </property>
  <property fmtid="{D5CDD505-2E9C-101B-9397-08002B2CF9AE}" pid="4" name="MRDCategoria">
    <vt:lpwstr/>
  </property>
  <property fmtid="{D5CDD505-2E9C-101B-9397-08002B2CF9AE}" pid="5" name="IsMyDocuments">
    <vt:bool>true</vt:bool>
  </property>
</Properties>
</file>